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E9B5C" w14:textId="088F9BF1" w:rsidR="008B1E9B" w:rsidRPr="00C12B41" w:rsidRDefault="008B1E9B" w:rsidP="008B1E9B">
      <w:pPr>
        <w:rPr>
          <w:rFonts w:asciiTheme="minorHAnsi" w:hAnsiTheme="minorHAnsi" w:cstheme="minorHAnsi"/>
        </w:rPr>
      </w:pPr>
      <w:r w:rsidRPr="00C12B41">
        <w:rPr>
          <w:rFonts w:asciiTheme="minorHAnsi" w:hAnsiTheme="minorHAnsi" w:cstheme="minorHAnsi"/>
        </w:rPr>
        <w:t xml:space="preserve">Příloha č. </w:t>
      </w:r>
      <w:r>
        <w:rPr>
          <w:rFonts w:asciiTheme="minorHAnsi" w:hAnsiTheme="minorHAnsi" w:cstheme="minorHAnsi"/>
        </w:rPr>
        <w:t>4</w:t>
      </w:r>
      <w:r w:rsidRPr="00C12B41">
        <w:rPr>
          <w:rFonts w:asciiTheme="minorHAnsi" w:hAnsiTheme="minorHAnsi" w:cstheme="minorHAnsi"/>
        </w:rPr>
        <w:t xml:space="preserve"> zadávací dokumentace – </w:t>
      </w:r>
      <w:r>
        <w:rPr>
          <w:rFonts w:asciiTheme="minorHAnsi" w:hAnsiTheme="minorHAnsi" w:cstheme="minorHAnsi"/>
        </w:rPr>
        <w:t xml:space="preserve">Rámcová </w:t>
      </w:r>
      <w:proofErr w:type="spellStart"/>
      <w:r>
        <w:rPr>
          <w:rFonts w:asciiTheme="minorHAnsi" w:hAnsiTheme="minorHAnsi" w:cstheme="minorHAnsi"/>
        </w:rPr>
        <w:t>dohoda</w:t>
      </w:r>
      <w:r w:rsidR="00426386">
        <w:rPr>
          <w:rFonts w:asciiTheme="minorHAnsi" w:hAnsiTheme="minorHAnsi" w:cstheme="minorHAnsi"/>
        </w:rPr>
        <w:t>_</w:t>
      </w:r>
      <w:r w:rsidR="00426386" w:rsidRPr="00426386">
        <w:rPr>
          <w:rFonts w:asciiTheme="minorHAnsi" w:hAnsiTheme="minorHAnsi" w:cstheme="minorHAnsi"/>
          <w:color w:val="FF0000"/>
        </w:rPr>
        <w:t>VZD</w:t>
      </w:r>
      <w:proofErr w:type="spellEnd"/>
      <w:r w:rsidR="00426386" w:rsidRPr="00426386">
        <w:rPr>
          <w:rFonts w:asciiTheme="minorHAnsi" w:hAnsiTheme="minorHAnsi" w:cstheme="minorHAnsi"/>
          <w:color w:val="FF0000"/>
        </w:rPr>
        <w:t xml:space="preserve"> 01</w:t>
      </w:r>
    </w:p>
    <w:p w14:paraId="082932FA" w14:textId="77777777" w:rsidR="00E30693" w:rsidRPr="005417FC" w:rsidRDefault="00E30693" w:rsidP="00EF3279">
      <w:pPr>
        <w:pStyle w:val="nzev"/>
        <w:ind w:firstLine="0"/>
        <w:rPr>
          <w:rFonts w:ascii="Arial" w:hAnsi="Arial" w:cs="Arial"/>
          <w:bCs/>
          <w:caps/>
          <w:color w:val="auto"/>
          <w:kern w:val="0"/>
          <w:sz w:val="24"/>
          <w:szCs w:val="24"/>
          <w:lang w:val="cs-CZ" w:eastAsia="cs-CZ"/>
        </w:rPr>
      </w:pPr>
    </w:p>
    <w:p w14:paraId="15DB31E4" w14:textId="77777777" w:rsidR="0069046F" w:rsidRPr="005417FC" w:rsidRDefault="00D73F1A" w:rsidP="00277EE3">
      <w:pPr>
        <w:pStyle w:val="nzev"/>
        <w:ind w:firstLine="0"/>
        <w:rPr>
          <w:rFonts w:ascii="Arial" w:hAnsi="Arial" w:cs="Arial"/>
          <w:bCs/>
          <w:caps/>
          <w:color w:val="auto"/>
          <w:kern w:val="0"/>
          <w:sz w:val="40"/>
          <w:szCs w:val="40"/>
          <w:lang w:val="cs-CZ" w:eastAsia="cs-CZ"/>
        </w:rPr>
      </w:pPr>
      <w:r w:rsidRPr="005417FC">
        <w:rPr>
          <w:rFonts w:ascii="Arial" w:hAnsi="Arial" w:cs="Arial"/>
          <w:bCs/>
          <w:caps/>
          <w:color w:val="auto"/>
          <w:kern w:val="0"/>
          <w:sz w:val="40"/>
          <w:szCs w:val="40"/>
          <w:lang w:val="cs-CZ" w:eastAsia="cs-CZ"/>
        </w:rPr>
        <w:t xml:space="preserve">Rámcová </w:t>
      </w:r>
      <w:r w:rsidR="00E2596F" w:rsidRPr="005417FC">
        <w:rPr>
          <w:rFonts w:ascii="Arial" w:hAnsi="Arial" w:cs="Arial"/>
          <w:bCs/>
          <w:caps/>
          <w:color w:val="auto"/>
          <w:kern w:val="0"/>
          <w:sz w:val="40"/>
          <w:szCs w:val="40"/>
          <w:lang w:val="cs-CZ" w:eastAsia="cs-CZ"/>
        </w:rPr>
        <w:t xml:space="preserve">dohoda </w:t>
      </w:r>
    </w:p>
    <w:p w14:paraId="22090435" w14:textId="2DDD177F" w:rsidR="008E37EA" w:rsidRPr="00F607EB" w:rsidRDefault="0069046F" w:rsidP="0061345F">
      <w:pPr>
        <w:pStyle w:val="nzev"/>
        <w:ind w:firstLine="0"/>
        <w:jc w:val="both"/>
        <w:rPr>
          <w:rFonts w:ascii="Arial" w:hAnsi="Arial" w:cs="Arial"/>
          <w:bCs/>
          <w:caps/>
          <w:color w:val="auto"/>
          <w:kern w:val="0"/>
          <w:sz w:val="24"/>
          <w:szCs w:val="24"/>
          <w:lang w:val="cs-CZ" w:eastAsia="cs-CZ"/>
        </w:rPr>
      </w:pPr>
      <w:r w:rsidRPr="00F607EB">
        <w:rPr>
          <w:rFonts w:ascii="Arial" w:hAnsi="Arial" w:cs="Arial"/>
          <w:bCs/>
          <w:caps/>
          <w:color w:val="auto"/>
          <w:kern w:val="0"/>
          <w:sz w:val="24"/>
          <w:szCs w:val="24"/>
          <w:lang w:val="cs-CZ" w:eastAsia="cs-CZ"/>
        </w:rPr>
        <w:t>O POSKYTOVÁNÍ MOBILNÍCH HLASOVÝCH A DATOVÝCH SLUŽEB</w:t>
      </w:r>
      <w:r w:rsidR="008E37EA" w:rsidRPr="00F607EB">
        <w:rPr>
          <w:rFonts w:ascii="Arial" w:hAnsi="Arial" w:cs="Arial"/>
          <w:bCs/>
          <w:caps/>
          <w:color w:val="auto"/>
          <w:kern w:val="0"/>
          <w:sz w:val="24"/>
          <w:szCs w:val="24"/>
          <w:lang w:val="cs-CZ" w:eastAsia="cs-CZ"/>
        </w:rPr>
        <w:t xml:space="preserve"> </w:t>
      </w:r>
    </w:p>
    <w:p w14:paraId="6B051825" w14:textId="5573C975" w:rsidR="00F607EB" w:rsidRPr="009B10A4" w:rsidRDefault="00CB4F9B" w:rsidP="0061345F">
      <w:pPr>
        <w:ind w:right="284"/>
        <w:jc w:val="both"/>
        <w:rPr>
          <w:rFonts w:ascii="Arial" w:hAnsi="Arial" w:cs="Arial"/>
          <w:b/>
          <w:bCs/>
          <w:sz w:val="20"/>
          <w:szCs w:val="20"/>
        </w:rPr>
      </w:pPr>
      <w:r w:rsidRPr="009B10A4">
        <w:rPr>
          <w:rFonts w:ascii="Arial" w:hAnsi="Arial" w:cs="Arial"/>
          <w:b/>
          <w:bCs/>
          <w:sz w:val="20"/>
          <w:szCs w:val="20"/>
        </w:rPr>
        <w:t>(</w:t>
      </w:r>
      <w:r w:rsidR="00081D55">
        <w:rPr>
          <w:rFonts w:ascii="Arial" w:hAnsi="Arial" w:cs="Arial"/>
          <w:b/>
          <w:bCs/>
          <w:sz w:val="20"/>
          <w:szCs w:val="20"/>
        </w:rPr>
        <w:t xml:space="preserve">název veřejné zakázky: </w:t>
      </w:r>
      <w:r w:rsidR="00F607EB" w:rsidRPr="009B10A4">
        <w:rPr>
          <w:rFonts w:ascii="Arial" w:hAnsi="Arial" w:cs="Arial"/>
          <w:b/>
          <w:bCs/>
          <w:sz w:val="20"/>
          <w:szCs w:val="20"/>
        </w:rPr>
        <w:t>POŘÍZENÍ MOBILNÍCH TELEKOMUNIKAČNÍCH SLUŽEB PRO MĚSTO KROMĚŘÍŽ</w:t>
      </w:r>
      <w:r w:rsidR="009B10A4" w:rsidRPr="009B10A4">
        <w:rPr>
          <w:rFonts w:ascii="Arial" w:hAnsi="Arial" w:cs="Arial"/>
          <w:b/>
          <w:bCs/>
          <w:sz w:val="20"/>
          <w:szCs w:val="20"/>
        </w:rPr>
        <w:t>)</w:t>
      </w:r>
    </w:p>
    <w:p w14:paraId="4DE534E2" w14:textId="77777777" w:rsidR="009B10A4" w:rsidRDefault="009B10A4" w:rsidP="00F607EB">
      <w:pPr>
        <w:ind w:right="284"/>
        <w:rPr>
          <w:rFonts w:ascii="Arial" w:hAnsi="Arial" w:cs="Arial"/>
          <w:i/>
          <w:iCs/>
        </w:rPr>
      </w:pPr>
    </w:p>
    <w:p w14:paraId="621904CC" w14:textId="1499086F" w:rsidR="00215FC3" w:rsidRPr="006D2ADD" w:rsidRDefault="00215FC3" w:rsidP="00F607EB">
      <w:pPr>
        <w:ind w:right="284"/>
        <w:rPr>
          <w:rFonts w:ascii="Arial" w:hAnsi="Arial" w:cs="Arial"/>
          <w:i/>
          <w:iCs/>
          <w:sz w:val="20"/>
          <w:szCs w:val="20"/>
        </w:rPr>
      </w:pPr>
      <w:r w:rsidRPr="006D2ADD">
        <w:rPr>
          <w:rFonts w:ascii="Arial" w:hAnsi="Arial" w:cs="Arial"/>
          <w:i/>
          <w:iCs/>
          <w:sz w:val="20"/>
          <w:szCs w:val="20"/>
        </w:rPr>
        <w:t>dále jen „Rámcová dohoda“</w:t>
      </w:r>
    </w:p>
    <w:p w14:paraId="0A399DD7" w14:textId="77777777" w:rsidR="009B10A4" w:rsidRPr="005417FC" w:rsidRDefault="009B10A4" w:rsidP="00F607EB">
      <w:pPr>
        <w:ind w:right="284"/>
        <w:rPr>
          <w:rFonts w:ascii="Arial" w:hAnsi="Arial" w:cs="Arial"/>
          <w:i/>
          <w:iCs/>
        </w:rPr>
      </w:pPr>
    </w:p>
    <w:p w14:paraId="4F96B6E0" w14:textId="77777777" w:rsidR="009B10A4" w:rsidRPr="00846136" w:rsidRDefault="009B10A4" w:rsidP="009B10A4">
      <w:pPr>
        <w:ind w:right="284"/>
        <w:rPr>
          <w:rFonts w:ascii="Arial" w:hAnsi="Arial" w:cs="Arial"/>
          <w:bCs/>
          <w:sz w:val="20"/>
          <w:szCs w:val="20"/>
          <w:u w:val="single"/>
        </w:rPr>
      </w:pPr>
      <w:r w:rsidRPr="00846136">
        <w:rPr>
          <w:rFonts w:ascii="Arial" w:hAnsi="Arial" w:cs="Arial"/>
          <w:bCs/>
          <w:sz w:val="20"/>
          <w:szCs w:val="20"/>
          <w:u w:val="single"/>
        </w:rPr>
        <w:t xml:space="preserve">Číslo rámcové dohody objednatele: </w:t>
      </w:r>
      <w:r w:rsidRPr="00846136">
        <w:rPr>
          <w:rFonts w:ascii="Arial" w:hAnsi="Arial" w:cs="Arial"/>
          <w:bCs/>
          <w:sz w:val="20"/>
          <w:szCs w:val="20"/>
          <w:highlight w:val="lightGray"/>
          <w:u w:val="single"/>
        </w:rPr>
        <w:t>SML/………/2024</w:t>
      </w:r>
    </w:p>
    <w:p w14:paraId="63F29068" w14:textId="62FBCC02" w:rsidR="009B10A4" w:rsidRPr="00846136" w:rsidRDefault="009B10A4" w:rsidP="009B10A4">
      <w:pPr>
        <w:ind w:right="284"/>
        <w:rPr>
          <w:rFonts w:ascii="Arial" w:hAnsi="Arial" w:cs="Arial"/>
          <w:bCs/>
          <w:sz w:val="20"/>
          <w:szCs w:val="20"/>
          <w:u w:val="single"/>
        </w:rPr>
      </w:pPr>
      <w:r w:rsidRPr="00846136">
        <w:rPr>
          <w:rFonts w:ascii="Arial" w:hAnsi="Arial" w:cs="Arial"/>
          <w:bCs/>
          <w:sz w:val="20"/>
          <w:szCs w:val="20"/>
          <w:u w:val="single"/>
        </w:rPr>
        <w:t xml:space="preserve">Číslo rámcové dohody </w:t>
      </w:r>
      <w:r w:rsidR="00D43F23">
        <w:rPr>
          <w:rFonts w:ascii="Arial" w:hAnsi="Arial" w:cs="Arial"/>
          <w:bCs/>
          <w:sz w:val="20"/>
          <w:szCs w:val="20"/>
          <w:u w:val="single"/>
        </w:rPr>
        <w:t>poskytovatele</w:t>
      </w:r>
      <w:r w:rsidRPr="00846136">
        <w:rPr>
          <w:rFonts w:ascii="Arial" w:hAnsi="Arial" w:cs="Arial"/>
          <w:bCs/>
          <w:sz w:val="20"/>
          <w:szCs w:val="20"/>
          <w:u w:val="single"/>
        </w:rPr>
        <w:t xml:space="preserve">: </w:t>
      </w:r>
      <w:r w:rsidRPr="00846136">
        <w:rPr>
          <w:rFonts w:ascii="Arial" w:hAnsi="Arial" w:cs="Arial"/>
          <w:bCs/>
          <w:sz w:val="20"/>
          <w:szCs w:val="20"/>
          <w:highlight w:val="yellow"/>
          <w:u w:val="single"/>
        </w:rPr>
        <w:t>…………..</w:t>
      </w:r>
    </w:p>
    <w:p w14:paraId="6B9AC83C" w14:textId="77777777" w:rsidR="009B10A4" w:rsidRPr="00846136" w:rsidRDefault="009B10A4" w:rsidP="009B10A4">
      <w:pPr>
        <w:ind w:right="284"/>
        <w:jc w:val="right"/>
        <w:rPr>
          <w:rFonts w:ascii="Arial" w:hAnsi="Arial" w:cs="Arial"/>
          <w:b/>
          <w:sz w:val="20"/>
          <w:szCs w:val="20"/>
        </w:rPr>
      </w:pPr>
    </w:p>
    <w:p w14:paraId="24CBCA38" w14:textId="77777777" w:rsidR="009B10A4" w:rsidRPr="00846136" w:rsidRDefault="009B10A4" w:rsidP="00AA26A1">
      <w:pPr>
        <w:ind w:right="284"/>
        <w:rPr>
          <w:rFonts w:ascii="Arial" w:hAnsi="Arial" w:cs="Arial"/>
          <w:b/>
          <w:sz w:val="20"/>
          <w:szCs w:val="20"/>
        </w:rPr>
      </w:pPr>
    </w:p>
    <w:p w14:paraId="7C51663F" w14:textId="4FCC80C8" w:rsidR="00D352B0" w:rsidRPr="00081D55" w:rsidRDefault="00D352B0" w:rsidP="005D0BF4">
      <w:pPr>
        <w:keepNext/>
        <w:keepLines/>
        <w:numPr>
          <w:ilvl w:val="0"/>
          <w:numId w:val="18"/>
        </w:numPr>
        <w:tabs>
          <w:tab w:val="left" w:pos="9356"/>
        </w:tabs>
        <w:ind w:left="426" w:right="6" w:hanging="426"/>
        <w:rPr>
          <w:rFonts w:ascii="Arial" w:hAnsi="Arial" w:cs="Arial"/>
          <w:caps/>
          <w:sz w:val="28"/>
          <w:szCs w:val="28"/>
        </w:rPr>
      </w:pPr>
      <w:bookmarkStart w:id="0" w:name="_Hlk174225500"/>
      <w:r w:rsidRPr="00081D55">
        <w:rPr>
          <w:rFonts w:ascii="Arial" w:hAnsi="Arial" w:cs="Arial"/>
          <w:b/>
          <w:caps/>
          <w:sz w:val="28"/>
          <w:szCs w:val="28"/>
        </w:rPr>
        <w:t>Smluvní strany</w:t>
      </w:r>
    </w:p>
    <w:bookmarkEnd w:id="0"/>
    <w:p w14:paraId="5E8AD985" w14:textId="77777777" w:rsidR="00D352B0" w:rsidRPr="00846136" w:rsidRDefault="00D352B0" w:rsidP="00AA26A1">
      <w:pPr>
        <w:ind w:right="284"/>
        <w:rPr>
          <w:rFonts w:ascii="Arial" w:hAnsi="Arial" w:cs="Arial"/>
          <w:b/>
          <w:sz w:val="20"/>
          <w:szCs w:val="20"/>
        </w:rPr>
      </w:pPr>
    </w:p>
    <w:p w14:paraId="2F1DD7FB" w14:textId="34965B12" w:rsidR="00D01E05" w:rsidRPr="00D01E05" w:rsidRDefault="0061345F" w:rsidP="00D01E05">
      <w:pPr>
        <w:pStyle w:val="Nadpis2"/>
        <w:numPr>
          <w:ilvl w:val="1"/>
          <w:numId w:val="19"/>
        </w:numPr>
        <w:spacing w:before="120"/>
        <w:ind w:left="567" w:hanging="567"/>
        <w:contextualSpacing/>
        <w:rPr>
          <w:rFonts w:ascii="Arial" w:hAnsi="Arial" w:cs="Arial"/>
          <w:b/>
          <w:color w:val="auto"/>
          <w:sz w:val="20"/>
          <w:szCs w:val="20"/>
        </w:rPr>
      </w:pPr>
      <w:r>
        <w:rPr>
          <w:rFonts w:ascii="Arial" w:hAnsi="Arial" w:cs="Arial"/>
          <w:b/>
          <w:color w:val="auto"/>
          <w:sz w:val="20"/>
          <w:szCs w:val="20"/>
        </w:rPr>
        <w:t>Objednatel/Centrální zadavatel</w:t>
      </w:r>
    </w:p>
    <w:p w14:paraId="26F37FE4"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název:</w:t>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t>Město Kroměříž</w:t>
      </w:r>
    </w:p>
    <w:p w14:paraId="667E2125"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sídlo:</w:t>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t>Velké náměstí 115/1, 767 01 Kroměříž</w:t>
      </w:r>
    </w:p>
    <w:p w14:paraId="0FCA880C"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statutární orgán:</w:t>
      </w:r>
      <w:r w:rsidRPr="00D01E05">
        <w:rPr>
          <w:rFonts w:ascii="Arial" w:hAnsi="Arial" w:cs="Arial"/>
          <w:sz w:val="20"/>
        </w:rPr>
        <w:tab/>
      </w:r>
      <w:r w:rsidRPr="00D01E05">
        <w:rPr>
          <w:rFonts w:ascii="Arial" w:hAnsi="Arial" w:cs="Arial"/>
          <w:sz w:val="20"/>
        </w:rPr>
        <w:tab/>
      </w:r>
      <w:r w:rsidRPr="00D01E05">
        <w:rPr>
          <w:rFonts w:ascii="Arial" w:hAnsi="Arial" w:cs="Arial"/>
          <w:sz w:val="20"/>
        </w:rPr>
        <w:tab/>
        <w:t>Mgr. Tomáš Opatrný, starosta</w:t>
      </w:r>
    </w:p>
    <w:p w14:paraId="67D1F4A5" w14:textId="24F1F7C2"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IČ</w:t>
      </w:r>
      <w:r w:rsidR="0061345F">
        <w:rPr>
          <w:rFonts w:ascii="Arial" w:hAnsi="Arial" w:cs="Arial"/>
          <w:sz w:val="20"/>
        </w:rPr>
        <w:t>O</w:t>
      </w:r>
      <w:r w:rsidRPr="00D01E05">
        <w:rPr>
          <w:rFonts w:ascii="Arial" w:hAnsi="Arial" w:cs="Arial"/>
          <w:sz w:val="20"/>
        </w:rPr>
        <w:t>:</w:t>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t>002 87 351</w:t>
      </w:r>
    </w:p>
    <w:p w14:paraId="7CA3584C"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DIČ:</w:t>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t>CZ 00287351</w:t>
      </w:r>
    </w:p>
    <w:p w14:paraId="217F4D34"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bankovní spojení:</w:t>
      </w:r>
      <w:r w:rsidRPr="00D01E05">
        <w:rPr>
          <w:rFonts w:ascii="Arial" w:hAnsi="Arial" w:cs="Arial"/>
          <w:sz w:val="20"/>
        </w:rPr>
        <w:tab/>
      </w:r>
      <w:r w:rsidRPr="00D01E05">
        <w:rPr>
          <w:rFonts w:ascii="Arial" w:hAnsi="Arial" w:cs="Arial"/>
          <w:sz w:val="20"/>
        </w:rPr>
        <w:tab/>
      </w:r>
      <w:r w:rsidRPr="00D01E05">
        <w:rPr>
          <w:rFonts w:ascii="Arial" w:hAnsi="Arial" w:cs="Arial"/>
          <w:sz w:val="20"/>
        </w:rPr>
        <w:tab/>
        <w:t>Komerční banka, a.s.</w:t>
      </w:r>
    </w:p>
    <w:p w14:paraId="2BC18574"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č. účtu:</w:t>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r w:rsidRPr="00D01E05">
        <w:rPr>
          <w:rFonts w:ascii="Arial" w:hAnsi="Arial" w:cs="Arial"/>
          <w:sz w:val="20"/>
        </w:rPr>
        <w:tab/>
      </w:r>
      <w:bookmarkStart w:id="1" w:name="_Hlk98347487"/>
      <w:r w:rsidRPr="00D01E05">
        <w:rPr>
          <w:rFonts w:ascii="Arial" w:hAnsi="Arial" w:cs="Arial"/>
          <w:sz w:val="20"/>
        </w:rPr>
        <w:t>8326340247/0100</w:t>
      </w:r>
      <w:bookmarkEnd w:id="1"/>
    </w:p>
    <w:p w14:paraId="3A298A82"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za Objednatele je oprávněn jednat:</w:t>
      </w:r>
    </w:p>
    <w:p w14:paraId="66B36F1F" w14:textId="77777777" w:rsidR="00D01E05" w:rsidRPr="00D01E05" w:rsidRDefault="00D01E05" w:rsidP="00D01E05">
      <w:pPr>
        <w:pStyle w:val="Obsah1"/>
        <w:spacing w:before="120"/>
        <w:contextualSpacing/>
        <w:rPr>
          <w:rFonts w:ascii="Arial" w:hAnsi="Arial" w:cs="Arial"/>
          <w:sz w:val="20"/>
        </w:rPr>
      </w:pPr>
      <w:r w:rsidRPr="00D01E05">
        <w:rPr>
          <w:rFonts w:ascii="Arial" w:hAnsi="Arial" w:cs="Arial"/>
          <w:sz w:val="20"/>
        </w:rPr>
        <w:tab/>
        <w:t>- ve věcech smluvních:</w:t>
      </w:r>
      <w:r w:rsidRPr="00D01E05">
        <w:rPr>
          <w:rFonts w:ascii="Arial" w:hAnsi="Arial" w:cs="Arial"/>
          <w:sz w:val="20"/>
        </w:rPr>
        <w:tab/>
      </w:r>
      <w:r w:rsidRPr="00D01E05">
        <w:rPr>
          <w:rFonts w:ascii="Arial" w:hAnsi="Arial" w:cs="Arial"/>
          <w:sz w:val="20"/>
        </w:rPr>
        <w:tab/>
        <w:t>Mgr. Tomáš Opatrný – starosta města</w:t>
      </w:r>
    </w:p>
    <w:p w14:paraId="5AFB67E3" w14:textId="07DF126B" w:rsidR="004D558D" w:rsidRPr="004D558D" w:rsidRDefault="00D01E05" w:rsidP="004D558D">
      <w:pPr>
        <w:pStyle w:val="Obsah1"/>
        <w:spacing w:before="120"/>
        <w:contextualSpacing/>
        <w:rPr>
          <w:rFonts w:ascii="Arial" w:hAnsi="Arial" w:cs="Arial"/>
          <w:sz w:val="20"/>
        </w:rPr>
      </w:pPr>
      <w:r w:rsidRPr="00D01E05">
        <w:rPr>
          <w:rFonts w:ascii="Arial" w:hAnsi="Arial" w:cs="Arial"/>
          <w:sz w:val="20"/>
        </w:rPr>
        <w:tab/>
        <w:t>- ve věcech technických:</w:t>
      </w:r>
      <w:r w:rsidRPr="00D01E05">
        <w:rPr>
          <w:rFonts w:ascii="Arial" w:hAnsi="Arial" w:cs="Arial"/>
          <w:sz w:val="20"/>
        </w:rPr>
        <w:tab/>
      </w:r>
      <w:r w:rsidR="004D558D" w:rsidRPr="004D558D">
        <w:rPr>
          <w:rFonts w:ascii="Arial" w:hAnsi="Arial" w:cs="Arial"/>
          <w:sz w:val="20"/>
        </w:rPr>
        <w:t>Ing. Pavel Kopecký</w:t>
      </w:r>
      <w:r w:rsidR="004D558D">
        <w:rPr>
          <w:rFonts w:ascii="Arial" w:hAnsi="Arial" w:cs="Arial"/>
          <w:sz w:val="20"/>
        </w:rPr>
        <w:t xml:space="preserve"> - </w:t>
      </w:r>
      <w:r w:rsidR="004D558D" w:rsidRPr="004D558D">
        <w:rPr>
          <w:rFonts w:ascii="Arial" w:hAnsi="Arial" w:cs="Arial"/>
          <w:sz w:val="20"/>
        </w:rPr>
        <w:t>vedoucí odboru informačních technologií</w:t>
      </w:r>
    </w:p>
    <w:p w14:paraId="012DB768" w14:textId="63175FC5" w:rsidR="00D01E05" w:rsidRDefault="004D558D" w:rsidP="004D558D">
      <w:pPr>
        <w:pStyle w:val="Obsah1"/>
        <w:spacing w:before="120"/>
        <w:contextualSpacing/>
        <w:rPr>
          <w:rFonts w:ascii="Arial" w:hAnsi="Arial" w:cs="Arial"/>
          <w:sz w:val="20"/>
        </w:rPr>
      </w:pPr>
      <w:r w:rsidRPr="004D558D">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4D558D">
        <w:rPr>
          <w:rFonts w:ascii="Arial" w:hAnsi="Arial" w:cs="Arial"/>
          <w:sz w:val="20"/>
        </w:rPr>
        <w:t>e-mail: pavel.kopecky@mestokm.cz, tel: 573 321</w:t>
      </w:r>
      <w:r w:rsidR="00AE0F45">
        <w:rPr>
          <w:rFonts w:ascii="Arial" w:hAnsi="Arial" w:cs="Arial"/>
          <w:sz w:val="20"/>
        </w:rPr>
        <w:t> </w:t>
      </w:r>
      <w:r w:rsidRPr="004D558D">
        <w:rPr>
          <w:rFonts w:ascii="Arial" w:hAnsi="Arial" w:cs="Arial"/>
          <w:sz w:val="20"/>
        </w:rPr>
        <w:t>122</w:t>
      </w:r>
    </w:p>
    <w:p w14:paraId="64817971" w14:textId="77777777" w:rsidR="00AE0F45" w:rsidRPr="00565599" w:rsidRDefault="00AE0F45" w:rsidP="00530F55"/>
    <w:p w14:paraId="7E995940" w14:textId="24FCCB83" w:rsidR="004D558D" w:rsidRDefault="00AE0F45" w:rsidP="00D01E05">
      <w:pPr>
        <w:rPr>
          <w:rFonts w:ascii="Arial" w:hAnsi="Arial" w:cs="Arial"/>
          <w:sz w:val="20"/>
          <w:szCs w:val="20"/>
        </w:rPr>
      </w:pPr>
      <w:r>
        <w:rPr>
          <w:rFonts w:ascii="Arial" w:hAnsi="Arial" w:cs="Arial"/>
          <w:sz w:val="20"/>
          <w:szCs w:val="20"/>
        </w:rPr>
        <w:t xml:space="preserve">(dále též „objednatel“ nebo „centrální zadavatel“) </w:t>
      </w:r>
    </w:p>
    <w:p w14:paraId="5C07F719" w14:textId="16595F62" w:rsidR="00D01E05" w:rsidRPr="00D01E05" w:rsidRDefault="006A2ED5" w:rsidP="00D01E05">
      <w:pPr>
        <w:pStyle w:val="Nadpis2"/>
        <w:numPr>
          <w:ilvl w:val="1"/>
          <w:numId w:val="19"/>
        </w:numPr>
        <w:spacing w:before="120"/>
        <w:ind w:left="567" w:hanging="567"/>
        <w:contextualSpacing/>
        <w:rPr>
          <w:rFonts w:ascii="Arial" w:hAnsi="Arial" w:cs="Arial"/>
          <w:b/>
          <w:color w:val="auto"/>
          <w:sz w:val="20"/>
          <w:szCs w:val="20"/>
        </w:rPr>
      </w:pPr>
      <w:r>
        <w:rPr>
          <w:rFonts w:ascii="Arial" w:hAnsi="Arial" w:cs="Arial"/>
          <w:b/>
          <w:color w:val="auto"/>
          <w:sz w:val="20"/>
          <w:szCs w:val="20"/>
        </w:rPr>
        <w:t>Poskytovatel</w:t>
      </w:r>
    </w:p>
    <w:p w14:paraId="389F6588" w14:textId="1482D671" w:rsidR="00D01E05" w:rsidRPr="00D01E05" w:rsidRDefault="00D01E05" w:rsidP="00D01E05">
      <w:pPr>
        <w:spacing w:before="120"/>
        <w:ind w:right="397"/>
        <w:contextualSpacing/>
        <w:jc w:val="both"/>
        <w:outlineLvl w:val="0"/>
        <w:rPr>
          <w:rFonts w:ascii="Arial" w:hAnsi="Arial" w:cs="Arial"/>
          <w:sz w:val="20"/>
          <w:szCs w:val="20"/>
        </w:rPr>
      </w:pPr>
      <w:r w:rsidRPr="00D01E05">
        <w:rPr>
          <w:rFonts w:ascii="Arial" w:hAnsi="Arial" w:cs="Arial"/>
          <w:sz w:val="20"/>
          <w:szCs w:val="20"/>
        </w:rPr>
        <w:t>název:</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006A2ED5" w:rsidRPr="006A2ED5">
        <w:rPr>
          <w:rFonts w:ascii="Arial" w:hAnsi="Arial" w:cs="Arial"/>
          <w:b/>
          <w:bCs/>
          <w:sz w:val="20"/>
          <w:szCs w:val="20"/>
          <w:highlight w:val="yellow"/>
        </w:rPr>
        <w:t>xxxxxx</w:t>
      </w:r>
      <w:proofErr w:type="spellEnd"/>
    </w:p>
    <w:p w14:paraId="5606D803" w14:textId="148572D9" w:rsidR="00D01E05" w:rsidRPr="00D01E05" w:rsidRDefault="00D01E05" w:rsidP="00D01E05">
      <w:pPr>
        <w:spacing w:before="120"/>
        <w:ind w:right="397"/>
        <w:contextualSpacing/>
        <w:jc w:val="both"/>
        <w:rPr>
          <w:rFonts w:ascii="Arial" w:hAnsi="Arial" w:cs="Arial"/>
          <w:sz w:val="20"/>
          <w:szCs w:val="20"/>
        </w:rPr>
      </w:pPr>
      <w:r w:rsidRPr="00D01E05">
        <w:rPr>
          <w:rFonts w:ascii="Arial" w:hAnsi="Arial" w:cs="Arial"/>
          <w:sz w:val="20"/>
          <w:szCs w:val="20"/>
        </w:rPr>
        <w:t>adresa:</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006A2ED5" w:rsidRPr="00D01E05">
        <w:rPr>
          <w:rFonts w:ascii="Arial" w:hAnsi="Arial" w:cs="Arial"/>
          <w:sz w:val="20"/>
          <w:szCs w:val="20"/>
          <w:highlight w:val="yellow"/>
        </w:rPr>
        <w:t>xxxxxx</w:t>
      </w:r>
      <w:proofErr w:type="spellEnd"/>
    </w:p>
    <w:p w14:paraId="5F99E17A" w14:textId="77777777" w:rsidR="00D01E05" w:rsidRPr="00D01E05" w:rsidRDefault="00D01E05" w:rsidP="00D01E05">
      <w:pPr>
        <w:spacing w:before="120"/>
        <w:contextualSpacing/>
        <w:jc w:val="both"/>
        <w:rPr>
          <w:rFonts w:ascii="Arial" w:hAnsi="Arial" w:cs="Arial"/>
          <w:b/>
          <w:sz w:val="20"/>
          <w:szCs w:val="20"/>
        </w:rPr>
      </w:pPr>
      <w:r w:rsidRPr="00D01E05">
        <w:rPr>
          <w:rFonts w:ascii="Arial" w:hAnsi="Arial" w:cs="Arial"/>
          <w:sz w:val="20"/>
          <w:szCs w:val="20"/>
        </w:rPr>
        <w:t>IČO:</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r w:rsidRPr="00D01E05">
        <w:rPr>
          <w:rFonts w:ascii="Arial" w:hAnsi="Arial" w:cs="Arial"/>
          <w:sz w:val="20"/>
          <w:szCs w:val="20"/>
        </w:rPr>
        <w:tab/>
      </w:r>
    </w:p>
    <w:p w14:paraId="2D6BDEDC" w14:textId="77777777" w:rsidR="00D01E05" w:rsidRPr="00D01E05" w:rsidRDefault="00D01E05" w:rsidP="00D01E05">
      <w:pPr>
        <w:spacing w:before="120"/>
        <w:contextualSpacing/>
        <w:jc w:val="both"/>
        <w:rPr>
          <w:rFonts w:ascii="Arial" w:hAnsi="Arial" w:cs="Arial"/>
          <w:b/>
          <w:sz w:val="20"/>
          <w:szCs w:val="20"/>
        </w:rPr>
      </w:pPr>
      <w:r w:rsidRPr="00D01E05">
        <w:rPr>
          <w:rFonts w:ascii="Arial" w:hAnsi="Arial" w:cs="Arial"/>
          <w:sz w:val="20"/>
          <w:szCs w:val="20"/>
        </w:rPr>
        <w:t>DIČ:</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p>
    <w:p w14:paraId="1E517A16" w14:textId="387E4EBB" w:rsidR="00D01E05" w:rsidRPr="00D01E05" w:rsidRDefault="00D01E05" w:rsidP="00D01E05">
      <w:pPr>
        <w:spacing w:before="120"/>
        <w:ind w:right="397"/>
        <w:contextualSpacing/>
        <w:jc w:val="both"/>
        <w:rPr>
          <w:rFonts w:ascii="Arial" w:hAnsi="Arial" w:cs="Arial"/>
          <w:sz w:val="20"/>
          <w:szCs w:val="20"/>
        </w:rPr>
      </w:pPr>
      <w:r w:rsidRPr="00D01E05">
        <w:rPr>
          <w:rFonts w:ascii="Arial" w:hAnsi="Arial" w:cs="Arial"/>
          <w:sz w:val="20"/>
          <w:szCs w:val="20"/>
        </w:rPr>
        <w:t>statutární orgán:</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006A2ED5" w:rsidRPr="00D01E05">
        <w:rPr>
          <w:rFonts w:ascii="Arial" w:hAnsi="Arial" w:cs="Arial"/>
          <w:sz w:val="20"/>
          <w:szCs w:val="20"/>
          <w:highlight w:val="yellow"/>
        </w:rPr>
        <w:t>xxxxxx</w:t>
      </w:r>
      <w:proofErr w:type="spellEnd"/>
      <w:r w:rsidR="006A2ED5" w:rsidRPr="00D01E05">
        <w:rPr>
          <w:rFonts w:ascii="Arial" w:hAnsi="Arial" w:cs="Arial"/>
          <w:sz w:val="20"/>
          <w:szCs w:val="20"/>
          <w:highlight w:val="yellow"/>
        </w:rPr>
        <w:t xml:space="preserve"> </w:t>
      </w:r>
      <w:proofErr w:type="spellStart"/>
      <w:r w:rsidRPr="00D01E05">
        <w:rPr>
          <w:rFonts w:ascii="Arial" w:hAnsi="Arial" w:cs="Arial"/>
          <w:sz w:val="20"/>
          <w:szCs w:val="20"/>
          <w:highlight w:val="yellow"/>
        </w:rPr>
        <w:t>xxxxxx</w:t>
      </w:r>
      <w:proofErr w:type="spellEnd"/>
    </w:p>
    <w:p w14:paraId="36C56181" w14:textId="77777777" w:rsidR="00D01E05" w:rsidRPr="00D01E05" w:rsidRDefault="00D01E05" w:rsidP="00D01E05">
      <w:pPr>
        <w:spacing w:before="120"/>
        <w:ind w:right="397"/>
        <w:contextualSpacing/>
        <w:jc w:val="both"/>
        <w:rPr>
          <w:rFonts w:ascii="Arial" w:hAnsi="Arial" w:cs="Arial"/>
          <w:sz w:val="20"/>
          <w:szCs w:val="20"/>
        </w:rPr>
      </w:pPr>
      <w:r w:rsidRPr="00D01E05">
        <w:rPr>
          <w:rFonts w:ascii="Arial" w:hAnsi="Arial" w:cs="Arial"/>
          <w:sz w:val="20"/>
          <w:szCs w:val="20"/>
        </w:rPr>
        <w:t>telefon:</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p>
    <w:p w14:paraId="4D3A5E97" w14:textId="77777777" w:rsidR="00D01E05" w:rsidRPr="00D01E05" w:rsidRDefault="00D01E05" w:rsidP="00D01E05">
      <w:pPr>
        <w:spacing w:before="120"/>
        <w:contextualSpacing/>
        <w:jc w:val="both"/>
        <w:rPr>
          <w:rFonts w:ascii="Arial" w:hAnsi="Arial" w:cs="Arial"/>
          <w:sz w:val="20"/>
          <w:szCs w:val="20"/>
        </w:rPr>
      </w:pPr>
      <w:r w:rsidRPr="00D01E05">
        <w:rPr>
          <w:rFonts w:ascii="Arial" w:hAnsi="Arial" w:cs="Arial"/>
          <w:sz w:val="20"/>
          <w:szCs w:val="20"/>
        </w:rPr>
        <w:t>e-mail:</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p>
    <w:p w14:paraId="534BA0B2" w14:textId="77777777" w:rsidR="00D01E05" w:rsidRPr="00D01E05" w:rsidRDefault="00D01E05" w:rsidP="00D01E05">
      <w:pPr>
        <w:spacing w:before="120"/>
        <w:contextualSpacing/>
        <w:jc w:val="both"/>
        <w:rPr>
          <w:rFonts w:ascii="Arial" w:hAnsi="Arial" w:cs="Arial"/>
          <w:b/>
          <w:sz w:val="20"/>
          <w:szCs w:val="20"/>
        </w:rPr>
      </w:pPr>
      <w:r w:rsidRPr="00D01E05">
        <w:rPr>
          <w:rFonts w:ascii="Arial" w:hAnsi="Arial" w:cs="Arial"/>
          <w:sz w:val="20"/>
          <w:szCs w:val="20"/>
        </w:rPr>
        <w:t>bankovní spojení:</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p>
    <w:p w14:paraId="17609E57" w14:textId="77777777" w:rsidR="00D01E05" w:rsidRPr="00D01E05" w:rsidRDefault="00D01E05" w:rsidP="00D01E05">
      <w:pPr>
        <w:spacing w:before="120"/>
        <w:contextualSpacing/>
        <w:jc w:val="both"/>
        <w:rPr>
          <w:rFonts w:ascii="Arial" w:hAnsi="Arial" w:cs="Arial"/>
          <w:sz w:val="20"/>
          <w:szCs w:val="20"/>
        </w:rPr>
      </w:pPr>
      <w:r w:rsidRPr="00D01E05">
        <w:rPr>
          <w:rFonts w:ascii="Arial" w:hAnsi="Arial" w:cs="Arial"/>
          <w:sz w:val="20"/>
          <w:szCs w:val="20"/>
        </w:rPr>
        <w:t>číslo účtu:</w:t>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p>
    <w:p w14:paraId="70A722A1" w14:textId="77777777" w:rsidR="00D01E05" w:rsidRPr="00D01E05" w:rsidRDefault="00D01E05" w:rsidP="00D01E05">
      <w:pPr>
        <w:spacing w:before="120"/>
        <w:ind w:firstLine="360"/>
        <w:contextualSpacing/>
        <w:jc w:val="both"/>
        <w:rPr>
          <w:rFonts w:ascii="Arial" w:hAnsi="Arial" w:cs="Arial"/>
          <w:sz w:val="20"/>
          <w:szCs w:val="20"/>
        </w:rPr>
      </w:pPr>
    </w:p>
    <w:p w14:paraId="56E86F13" w14:textId="70D1352D" w:rsidR="00D01E05" w:rsidRPr="00D01E05" w:rsidRDefault="00D01E05" w:rsidP="00D01E05">
      <w:pPr>
        <w:spacing w:before="120"/>
        <w:contextualSpacing/>
        <w:jc w:val="both"/>
        <w:rPr>
          <w:rFonts w:ascii="Arial" w:hAnsi="Arial" w:cs="Arial"/>
          <w:sz w:val="20"/>
          <w:szCs w:val="20"/>
        </w:rPr>
      </w:pPr>
      <w:r w:rsidRPr="00D01E05">
        <w:rPr>
          <w:rFonts w:ascii="Arial" w:hAnsi="Arial" w:cs="Arial"/>
          <w:sz w:val="20"/>
          <w:szCs w:val="20"/>
        </w:rPr>
        <w:t xml:space="preserve">za </w:t>
      </w:r>
      <w:r w:rsidR="0061345F">
        <w:rPr>
          <w:rFonts w:ascii="Arial" w:hAnsi="Arial" w:cs="Arial"/>
          <w:sz w:val="20"/>
          <w:szCs w:val="20"/>
        </w:rPr>
        <w:t>Poskytovatele</w:t>
      </w:r>
      <w:r w:rsidRPr="00D01E05">
        <w:rPr>
          <w:rFonts w:ascii="Arial" w:hAnsi="Arial" w:cs="Arial"/>
          <w:sz w:val="20"/>
          <w:szCs w:val="20"/>
        </w:rPr>
        <w:t xml:space="preserve"> je oprávněn jednat:</w:t>
      </w:r>
    </w:p>
    <w:p w14:paraId="2DFA1E05" w14:textId="77777777" w:rsidR="00D01E05" w:rsidRPr="00D01E05" w:rsidRDefault="00D01E05" w:rsidP="00D01E05">
      <w:pPr>
        <w:spacing w:before="120"/>
        <w:ind w:firstLine="360"/>
        <w:contextualSpacing/>
        <w:jc w:val="both"/>
        <w:rPr>
          <w:rFonts w:ascii="Arial" w:hAnsi="Arial" w:cs="Arial"/>
          <w:sz w:val="20"/>
          <w:szCs w:val="20"/>
        </w:rPr>
      </w:pPr>
      <w:r w:rsidRPr="00D01E05">
        <w:rPr>
          <w:rFonts w:ascii="Arial" w:hAnsi="Arial" w:cs="Arial"/>
          <w:sz w:val="20"/>
          <w:szCs w:val="20"/>
        </w:rPr>
        <w:t>- ve věcech smluvních:</w:t>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r w:rsidRPr="00D01E05">
        <w:rPr>
          <w:rFonts w:ascii="Arial" w:hAnsi="Arial" w:cs="Arial"/>
          <w:sz w:val="20"/>
          <w:szCs w:val="20"/>
        </w:rPr>
        <w:tab/>
      </w:r>
      <w:r w:rsidRPr="00D01E05">
        <w:rPr>
          <w:rFonts w:ascii="Arial" w:hAnsi="Arial" w:cs="Arial"/>
          <w:sz w:val="20"/>
          <w:szCs w:val="20"/>
        </w:rPr>
        <w:tab/>
      </w:r>
    </w:p>
    <w:p w14:paraId="6F5E71CB" w14:textId="77777777" w:rsidR="00D01E05" w:rsidRPr="00D01E05" w:rsidRDefault="00D01E05" w:rsidP="00D01E05">
      <w:pPr>
        <w:spacing w:before="120"/>
        <w:ind w:firstLine="360"/>
        <w:contextualSpacing/>
        <w:jc w:val="both"/>
        <w:rPr>
          <w:rFonts w:ascii="Arial" w:hAnsi="Arial" w:cs="Arial"/>
          <w:sz w:val="20"/>
          <w:szCs w:val="20"/>
        </w:rPr>
      </w:pPr>
      <w:r w:rsidRPr="00D01E05">
        <w:rPr>
          <w:rFonts w:ascii="Arial" w:hAnsi="Arial" w:cs="Arial"/>
          <w:sz w:val="20"/>
          <w:szCs w:val="20"/>
        </w:rPr>
        <w:t>- ve věcech technických:</w:t>
      </w:r>
      <w:r w:rsidRPr="00D01E05">
        <w:rPr>
          <w:rFonts w:ascii="Arial" w:hAnsi="Arial" w:cs="Arial"/>
          <w:sz w:val="20"/>
          <w:szCs w:val="20"/>
        </w:rPr>
        <w:tab/>
      </w:r>
      <w:r w:rsidRPr="00D01E05">
        <w:rPr>
          <w:rFonts w:ascii="Arial" w:hAnsi="Arial" w:cs="Arial"/>
          <w:sz w:val="20"/>
          <w:szCs w:val="20"/>
        </w:rPr>
        <w:tab/>
      </w:r>
      <w:proofErr w:type="spellStart"/>
      <w:r w:rsidRPr="00D01E05">
        <w:rPr>
          <w:rFonts w:ascii="Arial" w:hAnsi="Arial" w:cs="Arial"/>
          <w:sz w:val="20"/>
          <w:szCs w:val="20"/>
          <w:highlight w:val="yellow"/>
        </w:rPr>
        <w:t>xxxxxx</w:t>
      </w:r>
      <w:proofErr w:type="spellEnd"/>
      <w:r w:rsidRPr="00D01E05">
        <w:rPr>
          <w:rFonts w:ascii="Arial" w:hAnsi="Arial" w:cs="Arial"/>
          <w:sz w:val="20"/>
          <w:szCs w:val="20"/>
        </w:rPr>
        <w:tab/>
      </w:r>
    </w:p>
    <w:p w14:paraId="29669189" w14:textId="77777777" w:rsidR="00D01E05" w:rsidRDefault="00D01E05" w:rsidP="00D10040">
      <w:pPr>
        <w:ind w:right="284"/>
        <w:rPr>
          <w:rFonts w:ascii="Arial" w:hAnsi="Arial" w:cs="Arial"/>
          <w:b/>
          <w:sz w:val="20"/>
          <w:szCs w:val="20"/>
        </w:rPr>
      </w:pPr>
    </w:p>
    <w:p w14:paraId="7BD62D93" w14:textId="29B10FAE" w:rsidR="00160EEF" w:rsidRPr="00846136" w:rsidRDefault="00AE0F45" w:rsidP="00AA26A1">
      <w:pPr>
        <w:tabs>
          <w:tab w:val="left" w:pos="2410"/>
        </w:tabs>
        <w:ind w:right="282"/>
        <w:jc w:val="both"/>
        <w:rPr>
          <w:rFonts w:ascii="Arial" w:hAnsi="Arial" w:cs="Arial"/>
          <w:sz w:val="20"/>
          <w:szCs w:val="20"/>
        </w:rPr>
      </w:pPr>
      <w:r>
        <w:rPr>
          <w:rFonts w:ascii="Arial" w:hAnsi="Arial" w:cs="Arial"/>
          <w:sz w:val="20"/>
          <w:szCs w:val="20"/>
        </w:rPr>
        <w:t>(dále též „poskytovatel“)</w:t>
      </w:r>
    </w:p>
    <w:p w14:paraId="2F08B963" w14:textId="77777777" w:rsidR="00A912E8" w:rsidRPr="00846136" w:rsidRDefault="00A912E8" w:rsidP="00AA26A1">
      <w:pPr>
        <w:tabs>
          <w:tab w:val="left" w:pos="2410"/>
        </w:tabs>
        <w:ind w:right="282"/>
        <w:jc w:val="both"/>
        <w:rPr>
          <w:rFonts w:ascii="Arial" w:hAnsi="Arial" w:cs="Arial"/>
          <w:sz w:val="20"/>
          <w:szCs w:val="20"/>
        </w:rPr>
      </w:pPr>
      <w:r w:rsidRPr="00846136">
        <w:rPr>
          <w:rFonts w:ascii="Arial" w:hAnsi="Arial" w:cs="Arial"/>
          <w:sz w:val="20"/>
          <w:szCs w:val="20"/>
        </w:rPr>
        <w:t>(společně též „</w:t>
      </w:r>
      <w:r w:rsidRPr="00846136">
        <w:rPr>
          <w:rFonts w:ascii="Arial" w:hAnsi="Arial" w:cs="Arial"/>
          <w:b/>
          <w:i/>
          <w:sz w:val="20"/>
          <w:szCs w:val="20"/>
        </w:rPr>
        <w:t>smluvní strany</w:t>
      </w:r>
      <w:r w:rsidRPr="00846136">
        <w:rPr>
          <w:rFonts w:ascii="Arial" w:hAnsi="Arial" w:cs="Arial"/>
          <w:sz w:val="20"/>
          <w:szCs w:val="20"/>
        </w:rPr>
        <w:t>“ nebo jednotlivě „</w:t>
      </w:r>
      <w:r w:rsidRPr="00846136">
        <w:rPr>
          <w:rFonts w:ascii="Arial" w:hAnsi="Arial" w:cs="Arial"/>
          <w:b/>
          <w:i/>
          <w:sz w:val="20"/>
          <w:szCs w:val="20"/>
        </w:rPr>
        <w:t>smluvní strana</w:t>
      </w:r>
      <w:r w:rsidRPr="00846136">
        <w:rPr>
          <w:rFonts w:ascii="Arial" w:hAnsi="Arial" w:cs="Arial"/>
          <w:sz w:val="20"/>
          <w:szCs w:val="20"/>
        </w:rPr>
        <w:t>“)</w:t>
      </w:r>
    </w:p>
    <w:p w14:paraId="7CBCE8D9" w14:textId="77777777" w:rsidR="00A912E8" w:rsidRPr="00846136" w:rsidRDefault="00A912E8" w:rsidP="00AA26A1">
      <w:pPr>
        <w:tabs>
          <w:tab w:val="left" w:pos="2410"/>
        </w:tabs>
        <w:ind w:right="282"/>
        <w:jc w:val="both"/>
        <w:rPr>
          <w:rFonts w:ascii="Arial" w:hAnsi="Arial" w:cs="Arial"/>
          <w:sz w:val="20"/>
          <w:szCs w:val="20"/>
        </w:rPr>
      </w:pPr>
    </w:p>
    <w:p w14:paraId="2C43F956" w14:textId="77777777" w:rsidR="00D352B0" w:rsidRPr="00846136" w:rsidRDefault="00D352B0" w:rsidP="00AA26A1">
      <w:pPr>
        <w:tabs>
          <w:tab w:val="left" w:pos="2410"/>
        </w:tabs>
        <w:ind w:right="282"/>
        <w:jc w:val="both"/>
        <w:rPr>
          <w:rFonts w:ascii="Arial" w:hAnsi="Arial" w:cs="Arial"/>
          <w:sz w:val="20"/>
          <w:szCs w:val="20"/>
        </w:rPr>
      </w:pPr>
    </w:p>
    <w:p w14:paraId="038866C0" w14:textId="339A2235" w:rsidR="006A2ED5" w:rsidRPr="005D0BF4" w:rsidRDefault="00B224F8" w:rsidP="005D0BF4">
      <w:pPr>
        <w:keepNext/>
        <w:keepLines/>
        <w:numPr>
          <w:ilvl w:val="0"/>
          <w:numId w:val="18"/>
        </w:numPr>
        <w:tabs>
          <w:tab w:val="left" w:pos="9356"/>
        </w:tabs>
        <w:ind w:left="426" w:right="6" w:hanging="426"/>
        <w:rPr>
          <w:rFonts w:ascii="Arial" w:hAnsi="Arial" w:cs="Arial"/>
          <w:b/>
          <w:caps/>
          <w:sz w:val="28"/>
          <w:szCs w:val="28"/>
        </w:rPr>
      </w:pPr>
      <w:r>
        <w:rPr>
          <w:rFonts w:ascii="Arial" w:hAnsi="Arial" w:cs="Arial"/>
          <w:b/>
          <w:caps/>
          <w:sz w:val="28"/>
          <w:szCs w:val="28"/>
        </w:rPr>
        <w:t>úvodní ustanovení</w:t>
      </w:r>
    </w:p>
    <w:p w14:paraId="797DA5E6" w14:textId="77777777" w:rsidR="00D352B0" w:rsidRPr="00846136" w:rsidRDefault="00D352B0" w:rsidP="00AA26A1">
      <w:pPr>
        <w:tabs>
          <w:tab w:val="left" w:pos="2410"/>
        </w:tabs>
        <w:ind w:right="282"/>
        <w:jc w:val="both"/>
        <w:rPr>
          <w:rFonts w:ascii="Arial" w:hAnsi="Arial" w:cs="Arial"/>
          <w:sz w:val="20"/>
          <w:szCs w:val="20"/>
        </w:rPr>
      </w:pPr>
    </w:p>
    <w:p w14:paraId="7986F211" w14:textId="0FAB6706" w:rsidR="00D32579" w:rsidRPr="00C667A7" w:rsidRDefault="00D32579" w:rsidP="00D32579">
      <w:pPr>
        <w:pStyle w:val="Odstavecseseznamem"/>
        <w:numPr>
          <w:ilvl w:val="1"/>
          <w:numId w:val="21"/>
        </w:numPr>
        <w:tabs>
          <w:tab w:val="left" w:pos="2410"/>
        </w:tabs>
        <w:ind w:left="567" w:right="282" w:hanging="567"/>
        <w:jc w:val="both"/>
        <w:rPr>
          <w:rFonts w:ascii="Arial" w:hAnsi="Arial" w:cs="Arial"/>
          <w:sz w:val="20"/>
          <w:szCs w:val="20"/>
        </w:rPr>
      </w:pPr>
      <w:r w:rsidRPr="00C667A7">
        <w:rPr>
          <w:rFonts w:ascii="Arial" w:hAnsi="Arial" w:cs="Arial"/>
          <w:sz w:val="20"/>
          <w:szCs w:val="20"/>
        </w:rPr>
        <w:t xml:space="preserve">Rámcová dohoda je uzavřená v souladu s </w:t>
      </w:r>
      <w:proofErr w:type="spellStart"/>
      <w:r w:rsidRPr="00C667A7">
        <w:rPr>
          <w:rFonts w:ascii="Arial" w:hAnsi="Arial" w:cs="Arial"/>
          <w:sz w:val="20"/>
          <w:szCs w:val="20"/>
        </w:rPr>
        <w:t>ust</w:t>
      </w:r>
      <w:proofErr w:type="spellEnd"/>
      <w:r w:rsidRPr="00C667A7">
        <w:rPr>
          <w:rFonts w:ascii="Arial" w:hAnsi="Arial" w:cs="Arial"/>
          <w:sz w:val="20"/>
          <w:szCs w:val="20"/>
        </w:rPr>
        <w:t>. § 1746 odst. 2 zákona č. 89/2012 Sb., občanský zákoník, ve znění pozdějších předpisů (dále jen „</w:t>
      </w:r>
      <w:r w:rsidRPr="00C667A7">
        <w:rPr>
          <w:rFonts w:ascii="Arial" w:hAnsi="Arial" w:cs="Arial"/>
          <w:b/>
          <w:bCs/>
          <w:sz w:val="20"/>
          <w:szCs w:val="20"/>
        </w:rPr>
        <w:t>Občanský zákoník</w:t>
      </w:r>
      <w:r w:rsidRPr="00C667A7">
        <w:rPr>
          <w:rFonts w:ascii="Arial" w:hAnsi="Arial" w:cs="Arial"/>
          <w:sz w:val="20"/>
          <w:szCs w:val="20"/>
        </w:rPr>
        <w:t xml:space="preserve">“), dále v souladu s </w:t>
      </w:r>
      <w:proofErr w:type="spellStart"/>
      <w:r w:rsidRPr="00C667A7">
        <w:rPr>
          <w:rFonts w:ascii="Arial" w:hAnsi="Arial" w:cs="Arial"/>
          <w:sz w:val="20"/>
          <w:szCs w:val="20"/>
        </w:rPr>
        <w:t>ust</w:t>
      </w:r>
      <w:proofErr w:type="spellEnd"/>
      <w:r w:rsidRPr="00C667A7">
        <w:rPr>
          <w:rFonts w:ascii="Arial" w:hAnsi="Arial" w:cs="Arial"/>
          <w:sz w:val="20"/>
          <w:szCs w:val="20"/>
        </w:rPr>
        <w:t xml:space="preserve">. </w:t>
      </w:r>
      <w:r w:rsidR="00B0335C">
        <w:rPr>
          <w:rFonts w:ascii="Arial" w:hAnsi="Arial" w:cs="Arial"/>
          <w:sz w:val="20"/>
          <w:szCs w:val="20"/>
        </w:rPr>
        <w:br/>
      </w:r>
      <w:r w:rsidRPr="00C667A7">
        <w:rPr>
          <w:rFonts w:ascii="Arial" w:hAnsi="Arial" w:cs="Arial"/>
          <w:sz w:val="20"/>
          <w:szCs w:val="20"/>
        </w:rPr>
        <w:t>§ 131 a násl. zákona č. 134/2016 Sb., o zadávání veřejných zakázek, ve znění pozdějších předpisů (dále jen „</w:t>
      </w:r>
      <w:r w:rsidRPr="00C667A7">
        <w:rPr>
          <w:rFonts w:ascii="Arial" w:hAnsi="Arial" w:cs="Arial"/>
          <w:b/>
          <w:bCs/>
          <w:sz w:val="20"/>
          <w:szCs w:val="20"/>
        </w:rPr>
        <w:t>ZZVZ</w:t>
      </w:r>
      <w:r w:rsidRPr="00C667A7">
        <w:rPr>
          <w:rFonts w:ascii="Arial" w:hAnsi="Arial" w:cs="Arial"/>
          <w:sz w:val="20"/>
          <w:szCs w:val="20"/>
        </w:rPr>
        <w:t xml:space="preserve">“) a dále v souladu se zákonem č. 127/2005 Sb., o elektronických </w:t>
      </w:r>
      <w:r w:rsidRPr="00C667A7">
        <w:rPr>
          <w:rFonts w:ascii="Arial" w:hAnsi="Arial" w:cs="Arial"/>
          <w:sz w:val="20"/>
          <w:szCs w:val="20"/>
        </w:rPr>
        <w:lastRenderedPageBreak/>
        <w:t>komunikacích a o změně některých souvisejících zákonů (zákon o elektronických komunikacích), ve znění pozdějších předpisů (dále jen „</w:t>
      </w:r>
      <w:r w:rsidRPr="00C667A7">
        <w:rPr>
          <w:rFonts w:ascii="Arial" w:hAnsi="Arial" w:cs="Arial"/>
          <w:b/>
          <w:bCs/>
          <w:sz w:val="20"/>
          <w:szCs w:val="20"/>
        </w:rPr>
        <w:t>Zákon o elektronických komunikacích</w:t>
      </w:r>
      <w:r w:rsidRPr="00C667A7">
        <w:rPr>
          <w:rFonts w:ascii="Arial" w:hAnsi="Arial" w:cs="Arial"/>
          <w:sz w:val="20"/>
          <w:szCs w:val="20"/>
        </w:rPr>
        <w:t>“).</w:t>
      </w:r>
    </w:p>
    <w:p w14:paraId="6F7F43FF" w14:textId="7AC3B54E" w:rsidR="00A66CEC" w:rsidRPr="00CA3DB1" w:rsidRDefault="00A66CEC" w:rsidP="00CA3DB1">
      <w:pPr>
        <w:pStyle w:val="Odstavecseseznamem"/>
        <w:numPr>
          <w:ilvl w:val="1"/>
          <w:numId w:val="21"/>
        </w:numPr>
        <w:tabs>
          <w:tab w:val="left" w:pos="2410"/>
        </w:tabs>
        <w:ind w:left="567" w:right="282" w:hanging="567"/>
        <w:jc w:val="both"/>
        <w:rPr>
          <w:rFonts w:ascii="Arial" w:hAnsi="Arial" w:cs="Arial"/>
          <w:sz w:val="20"/>
          <w:szCs w:val="20"/>
        </w:rPr>
      </w:pPr>
      <w:r w:rsidRPr="00CA3DB1">
        <w:rPr>
          <w:rFonts w:ascii="Arial" w:hAnsi="Arial" w:cs="Arial"/>
          <w:sz w:val="20"/>
          <w:szCs w:val="20"/>
        </w:rPr>
        <w:t>V souladu se smlouvou o centralizovaném zadávání uzavřenou s jednotlivými zadavateli (dále jen „</w:t>
      </w:r>
      <w:r w:rsidRPr="00CA3DB1">
        <w:rPr>
          <w:rFonts w:ascii="Arial" w:hAnsi="Arial" w:cs="Arial"/>
          <w:b/>
          <w:bCs/>
          <w:sz w:val="20"/>
          <w:szCs w:val="20"/>
        </w:rPr>
        <w:t>Pověřující zadavatelé</w:t>
      </w:r>
      <w:r w:rsidRPr="00CA3DB1">
        <w:rPr>
          <w:rFonts w:ascii="Arial" w:hAnsi="Arial" w:cs="Arial"/>
          <w:sz w:val="20"/>
          <w:szCs w:val="20"/>
        </w:rPr>
        <w:t>“), uvedenými v příloze č. 3 této Rámcové dohody, provedl Centrální zadavatel dle zákona o zadávání veřejných zakázek zadávací řízení.</w:t>
      </w:r>
    </w:p>
    <w:p w14:paraId="0AD34575" w14:textId="77777777" w:rsidR="00CA3DB1" w:rsidRDefault="00A66CEC" w:rsidP="00CA3DB1">
      <w:pPr>
        <w:pStyle w:val="Odstavecseseznamem"/>
        <w:numPr>
          <w:ilvl w:val="1"/>
          <w:numId w:val="21"/>
        </w:numPr>
        <w:tabs>
          <w:tab w:val="left" w:pos="2410"/>
        </w:tabs>
        <w:ind w:left="567" w:right="282" w:hanging="567"/>
        <w:jc w:val="both"/>
        <w:rPr>
          <w:rFonts w:ascii="Arial" w:hAnsi="Arial" w:cs="Arial"/>
          <w:sz w:val="20"/>
          <w:szCs w:val="20"/>
        </w:rPr>
      </w:pPr>
      <w:r w:rsidRPr="00846136">
        <w:rPr>
          <w:rFonts w:ascii="Arial" w:hAnsi="Arial" w:cs="Arial"/>
          <w:sz w:val="20"/>
          <w:szCs w:val="20"/>
        </w:rPr>
        <w:t>Rámcová dohoda je uzavírána na základě výsledku zadávacího řízení veřejné zakázky s názvem „</w:t>
      </w:r>
      <w:r w:rsidR="00C92317" w:rsidRPr="00CA3DB1">
        <w:rPr>
          <w:rFonts w:ascii="Arial" w:hAnsi="Arial" w:cs="Arial"/>
          <w:b/>
          <w:bCs/>
          <w:sz w:val="20"/>
          <w:szCs w:val="20"/>
        </w:rPr>
        <w:t>POŘÍZENÍ</w:t>
      </w:r>
      <w:r w:rsidR="00C92317" w:rsidRPr="00846136">
        <w:rPr>
          <w:rFonts w:ascii="Arial" w:hAnsi="Arial" w:cs="Arial"/>
          <w:b/>
          <w:bCs/>
          <w:sz w:val="20"/>
          <w:szCs w:val="20"/>
        </w:rPr>
        <w:t xml:space="preserve"> MOBILNÍCH TELEKOMUNIKAČNÍCH SLUŽEB PRO MĚSTO KROMĚŘÍŽ</w:t>
      </w:r>
      <w:r w:rsidRPr="00846136">
        <w:rPr>
          <w:rFonts w:ascii="Arial" w:hAnsi="Arial" w:cs="Arial"/>
          <w:sz w:val="20"/>
          <w:szCs w:val="20"/>
        </w:rPr>
        <w:t>“ (dále jen „</w:t>
      </w:r>
      <w:r w:rsidRPr="000B3A40">
        <w:rPr>
          <w:rFonts w:ascii="Arial" w:hAnsi="Arial" w:cs="Arial"/>
          <w:b/>
          <w:bCs/>
          <w:sz w:val="20"/>
          <w:szCs w:val="20"/>
        </w:rPr>
        <w:t>Veřejná zakázka</w:t>
      </w:r>
      <w:r w:rsidRPr="00846136">
        <w:rPr>
          <w:rFonts w:ascii="Arial" w:hAnsi="Arial" w:cs="Arial"/>
          <w:sz w:val="20"/>
          <w:szCs w:val="20"/>
        </w:rPr>
        <w:t>“) (to vše dále jen jako „</w:t>
      </w:r>
      <w:r w:rsidRPr="000B3A40">
        <w:rPr>
          <w:rFonts w:ascii="Arial" w:hAnsi="Arial" w:cs="Arial"/>
          <w:b/>
          <w:bCs/>
          <w:sz w:val="20"/>
          <w:szCs w:val="20"/>
        </w:rPr>
        <w:t>Zadávací řízení</w:t>
      </w:r>
      <w:r w:rsidRPr="00846136">
        <w:rPr>
          <w:rFonts w:ascii="Arial" w:hAnsi="Arial" w:cs="Arial"/>
          <w:sz w:val="20"/>
          <w:szCs w:val="20"/>
        </w:rPr>
        <w:t>“), kdy nabídka Poskytovatele byla vybrána jako nejvýhodnější. Pokud se v této Rámcové dohodě odkazuje na zadávací podmínky, zadávací dokumentaci či nabídku Poskytovatele, míní se tím dokumenty související se Zadávacím řízením (dále jen „</w:t>
      </w:r>
      <w:r w:rsidRPr="000B3A40">
        <w:rPr>
          <w:rFonts w:ascii="Arial" w:hAnsi="Arial" w:cs="Arial"/>
          <w:b/>
          <w:bCs/>
          <w:sz w:val="20"/>
          <w:szCs w:val="20"/>
        </w:rPr>
        <w:t>Dokumenty Zadávacího řízení</w:t>
      </w:r>
      <w:r w:rsidRPr="00846136">
        <w:rPr>
          <w:rFonts w:ascii="Arial" w:hAnsi="Arial" w:cs="Arial"/>
          <w:sz w:val="20"/>
          <w:szCs w:val="20"/>
        </w:rPr>
        <w:t>“).</w:t>
      </w:r>
    </w:p>
    <w:p w14:paraId="01636358" w14:textId="77777777" w:rsidR="00C667A7" w:rsidRDefault="00A66CEC" w:rsidP="00C667A7">
      <w:pPr>
        <w:pStyle w:val="Odstavecseseznamem"/>
        <w:numPr>
          <w:ilvl w:val="1"/>
          <w:numId w:val="21"/>
        </w:numPr>
        <w:tabs>
          <w:tab w:val="left" w:pos="2410"/>
        </w:tabs>
        <w:ind w:left="567" w:right="282" w:hanging="567"/>
        <w:jc w:val="both"/>
        <w:rPr>
          <w:rFonts w:ascii="Arial" w:hAnsi="Arial" w:cs="Arial"/>
          <w:sz w:val="20"/>
          <w:szCs w:val="20"/>
        </w:rPr>
      </w:pPr>
      <w:r w:rsidRPr="00CA3DB1">
        <w:rPr>
          <w:rFonts w:ascii="Arial" w:hAnsi="Arial" w:cs="Arial"/>
          <w:sz w:val="20"/>
          <w:szCs w:val="20"/>
        </w:rPr>
        <w:t>Rámcová dohoda bude podepsána Centrálním zadavatelem, který je na základě smlouvy o centralizovaném zadávání pověřen zadáním výše uvedené veřejné zakázky a uzavřením Rámcové dohody pro své potřeby a potřeby Pověřujících zadavatelů, a Poskytovatelem.</w:t>
      </w:r>
    </w:p>
    <w:p w14:paraId="70CCA18A" w14:textId="77777777" w:rsidR="00C667A7" w:rsidRDefault="00A66CEC" w:rsidP="00C667A7">
      <w:pPr>
        <w:pStyle w:val="Odstavecseseznamem"/>
        <w:numPr>
          <w:ilvl w:val="1"/>
          <w:numId w:val="21"/>
        </w:numPr>
        <w:tabs>
          <w:tab w:val="left" w:pos="2410"/>
        </w:tabs>
        <w:ind w:left="567" w:right="282" w:hanging="567"/>
        <w:jc w:val="both"/>
        <w:rPr>
          <w:rFonts w:ascii="Arial" w:hAnsi="Arial" w:cs="Arial"/>
          <w:sz w:val="20"/>
          <w:szCs w:val="20"/>
        </w:rPr>
      </w:pPr>
      <w:r w:rsidRPr="00C667A7">
        <w:rPr>
          <w:rFonts w:ascii="Arial" w:hAnsi="Arial" w:cs="Arial"/>
          <w:sz w:val="20"/>
          <w:szCs w:val="20"/>
        </w:rPr>
        <w:t>Centrální zadavatel a jednotliví Pověřující zadavatelé se pro účely Rámcové dohody považují za objednatele (dále jen „</w:t>
      </w:r>
      <w:r w:rsidRPr="00C667A7">
        <w:rPr>
          <w:rFonts w:ascii="Arial" w:hAnsi="Arial" w:cs="Arial"/>
          <w:b/>
          <w:bCs/>
          <w:sz w:val="20"/>
          <w:szCs w:val="20"/>
        </w:rPr>
        <w:t>Objednatelé</w:t>
      </w:r>
      <w:r w:rsidRPr="00C667A7">
        <w:rPr>
          <w:rFonts w:ascii="Arial" w:hAnsi="Arial" w:cs="Arial"/>
          <w:sz w:val="20"/>
          <w:szCs w:val="20"/>
        </w:rPr>
        <w:t>“ a samostatně dále jen „</w:t>
      </w:r>
      <w:r w:rsidRPr="00C667A7">
        <w:rPr>
          <w:rFonts w:ascii="Arial" w:hAnsi="Arial" w:cs="Arial"/>
          <w:b/>
          <w:bCs/>
          <w:sz w:val="20"/>
          <w:szCs w:val="20"/>
        </w:rPr>
        <w:t>Objednatel</w:t>
      </w:r>
      <w:r w:rsidRPr="00C667A7">
        <w:rPr>
          <w:rFonts w:ascii="Arial" w:hAnsi="Arial" w:cs="Arial"/>
          <w:sz w:val="20"/>
          <w:szCs w:val="20"/>
        </w:rPr>
        <w:t xml:space="preserve">“). Označením „Objednatel“ se rozumí každý z Objednatelů jednotlivě a samostatně bez vazby na ostatní Objednatele. </w:t>
      </w:r>
    </w:p>
    <w:p w14:paraId="4505F4C7" w14:textId="77777777" w:rsidR="00D352B0" w:rsidRPr="00846136" w:rsidRDefault="00D352B0" w:rsidP="00AA26A1">
      <w:pPr>
        <w:tabs>
          <w:tab w:val="left" w:pos="2410"/>
        </w:tabs>
        <w:ind w:right="282"/>
        <w:jc w:val="both"/>
        <w:rPr>
          <w:rFonts w:ascii="Arial" w:hAnsi="Arial" w:cs="Arial"/>
          <w:sz w:val="20"/>
          <w:szCs w:val="20"/>
        </w:rPr>
      </w:pPr>
    </w:p>
    <w:p w14:paraId="2B8135F8" w14:textId="0FDE5CD1" w:rsidR="00D53291" w:rsidRPr="00AA20AC" w:rsidRDefault="00D53291" w:rsidP="005D0BF4">
      <w:pPr>
        <w:keepNext/>
        <w:keepLines/>
        <w:numPr>
          <w:ilvl w:val="0"/>
          <w:numId w:val="18"/>
        </w:numPr>
        <w:tabs>
          <w:tab w:val="left" w:pos="9356"/>
        </w:tabs>
        <w:ind w:left="426" w:right="6" w:hanging="426"/>
        <w:rPr>
          <w:rFonts w:ascii="Arial" w:hAnsi="Arial" w:cs="Arial"/>
          <w:b/>
          <w:caps/>
          <w:sz w:val="28"/>
          <w:szCs w:val="28"/>
        </w:rPr>
      </w:pPr>
      <w:r w:rsidRPr="00AA20AC">
        <w:rPr>
          <w:rFonts w:ascii="Arial" w:hAnsi="Arial" w:cs="Arial"/>
          <w:b/>
          <w:caps/>
          <w:sz w:val="28"/>
          <w:szCs w:val="28"/>
        </w:rPr>
        <w:t xml:space="preserve">Předmět </w:t>
      </w:r>
      <w:r w:rsidR="00F25DEB">
        <w:rPr>
          <w:rFonts w:ascii="Arial" w:hAnsi="Arial" w:cs="Arial"/>
          <w:b/>
          <w:caps/>
          <w:sz w:val="28"/>
          <w:szCs w:val="28"/>
        </w:rPr>
        <w:t>plněn</w:t>
      </w:r>
      <w:r w:rsidR="00BC67A9">
        <w:rPr>
          <w:rFonts w:ascii="Arial" w:hAnsi="Arial" w:cs="Arial"/>
          <w:b/>
          <w:caps/>
          <w:sz w:val="28"/>
          <w:szCs w:val="28"/>
        </w:rPr>
        <w:t>í</w:t>
      </w:r>
    </w:p>
    <w:p w14:paraId="457CF80C" w14:textId="77777777" w:rsidR="00BC67A9" w:rsidRDefault="00BC67A9" w:rsidP="00BC67A9">
      <w:pPr>
        <w:tabs>
          <w:tab w:val="left" w:pos="2410"/>
        </w:tabs>
        <w:ind w:right="282"/>
        <w:jc w:val="both"/>
        <w:rPr>
          <w:rFonts w:ascii="Arial" w:hAnsi="Arial" w:cs="Arial"/>
          <w:sz w:val="20"/>
          <w:szCs w:val="20"/>
        </w:rPr>
      </w:pPr>
    </w:p>
    <w:p w14:paraId="2F894352" w14:textId="2C44D6D6" w:rsidR="00B52BE7" w:rsidRP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B52BE7">
        <w:rPr>
          <w:rFonts w:ascii="Arial" w:hAnsi="Arial" w:cs="Arial"/>
          <w:sz w:val="20"/>
          <w:szCs w:val="20"/>
        </w:rPr>
        <w:t>Předmětem Rámcové dohody je stanovení práv a povinností Smluvních stran, obchodních, platebních a technických podmínek při poskytování hlasových a datových telekomunikačních služeb (dále jen „</w:t>
      </w:r>
      <w:r w:rsidRPr="00EE2405">
        <w:rPr>
          <w:rFonts w:ascii="Arial" w:hAnsi="Arial" w:cs="Arial"/>
          <w:b/>
          <w:bCs/>
          <w:sz w:val="20"/>
          <w:szCs w:val="20"/>
        </w:rPr>
        <w:t>Služby</w:t>
      </w:r>
      <w:r w:rsidRPr="00B52BE7">
        <w:rPr>
          <w:rFonts w:ascii="Arial" w:hAnsi="Arial" w:cs="Arial"/>
          <w:sz w:val="20"/>
          <w:szCs w:val="20"/>
        </w:rPr>
        <w:t xml:space="preserve">“) prostřednictvím </w:t>
      </w:r>
      <w:del w:id="2" w:author="Josef Křeháček" w:date="2024-09-12T10:08:00Z" w16du:dateUtc="2024-09-12T08:08:00Z">
        <w:r w:rsidRPr="00B52BE7" w:rsidDel="009603F4">
          <w:rPr>
            <w:rFonts w:ascii="Arial" w:hAnsi="Arial" w:cs="Arial"/>
            <w:sz w:val="20"/>
            <w:szCs w:val="20"/>
          </w:rPr>
          <w:delText>GSM (</w:delText>
        </w:r>
        <w:r w:rsidRPr="00EC25D4" w:rsidDel="009603F4">
          <w:rPr>
            <w:rFonts w:ascii="Arial" w:hAnsi="Arial" w:cs="Arial"/>
            <w:sz w:val="20"/>
            <w:szCs w:val="20"/>
          </w:rPr>
          <w:delText xml:space="preserve">Global System for Mobile Communications) </w:delText>
        </w:r>
      </w:del>
      <w:r w:rsidRPr="00EC25D4">
        <w:rPr>
          <w:rFonts w:ascii="Arial" w:hAnsi="Arial" w:cs="Arial"/>
          <w:sz w:val="20"/>
          <w:szCs w:val="20"/>
        </w:rPr>
        <w:t xml:space="preserve">sítě </w:t>
      </w:r>
      <w:del w:id="3" w:author="Josef Křeháček" w:date="2024-09-12T10:08:00Z" w16du:dateUtc="2024-09-12T08:08:00Z">
        <w:r w:rsidRPr="00EC25D4" w:rsidDel="00737358">
          <w:rPr>
            <w:rFonts w:ascii="Arial" w:hAnsi="Arial" w:cs="Arial"/>
            <w:sz w:val="20"/>
            <w:szCs w:val="20"/>
          </w:rPr>
          <w:delText>(dále jen „</w:delText>
        </w:r>
        <w:r w:rsidRPr="00EC25D4" w:rsidDel="00737358">
          <w:rPr>
            <w:rFonts w:ascii="Arial" w:hAnsi="Arial" w:cs="Arial"/>
            <w:b/>
            <w:bCs/>
            <w:sz w:val="20"/>
            <w:szCs w:val="20"/>
          </w:rPr>
          <w:delText>GSM síť</w:delText>
        </w:r>
        <w:r w:rsidRPr="00EC25D4" w:rsidDel="00737358">
          <w:rPr>
            <w:rFonts w:ascii="Arial" w:hAnsi="Arial" w:cs="Arial"/>
            <w:sz w:val="20"/>
            <w:szCs w:val="20"/>
          </w:rPr>
          <w:delText>“)</w:delText>
        </w:r>
      </w:del>
      <w:r w:rsidRPr="00EC25D4">
        <w:rPr>
          <w:rFonts w:ascii="Arial" w:hAnsi="Arial" w:cs="Arial"/>
          <w:sz w:val="20"/>
          <w:szCs w:val="20"/>
        </w:rPr>
        <w:t xml:space="preserve"> Poskytovatele</w:t>
      </w:r>
      <w:ins w:id="4" w:author="Josef Křeháček" w:date="2024-09-12T10:08:00Z" w16du:dateUtc="2024-09-12T08:08:00Z">
        <w:r w:rsidR="00737358">
          <w:rPr>
            <w:rFonts w:ascii="Arial" w:hAnsi="Arial" w:cs="Arial"/>
            <w:sz w:val="20"/>
            <w:szCs w:val="20"/>
          </w:rPr>
          <w:t xml:space="preserve"> (</w:t>
        </w:r>
      </w:ins>
      <w:ins w:id="5" w:author="Josef Křeháček" w:date="2024-09-12T10:08:00Z">
        <w:r w:rsidR="00737358" w:rsidRPr="00737358">
          <w:rPr>
            <w:rFonts w:ascii="Arial" w:hAnsi="Arial" w:cs="Arial"/>
            <w:sz w:val="20"/>
            <w:szCs w:val="20"/>
          </w:rPr>
          <w:t>GPRS, GSM; LTE/4G; 5G</w:t>
        </w:r>
      </w:ins>
      <w:ins w:id="6" w:author="Josef Křeháček" w:date="2024-09-12T12:35:00Z" w16du:dateUtc="2024-09-12T10:35:00Z">
        <w:r w:rsidR="003157B5">
          <w:rPr>
            <w:rFonts w:ascii="Arial" w:hAnsi="Arial" w:cs="Arial"/>
            <w:sz w:val="20"/>
            <w:szCs w:val="20"/>
          </w:rPr>
          <w:t xml:space="preserve"> případně další</w:t>
        </w:r>
      </w:ins>
      <w:ins w:id="7" w:author="Josef Křeháček" w:date="2024-09-12T10:08:00Z" w16du:dateUtc="2024-09-12T08:08:00Z">
        <w:r w:rsidR="00737358">
          <w:rPr>
            <w:rFonts w:ascii="Arial" w:hAnsi="Arial" w:cs="Arial"/>
            <w:sz w:val="20"/>
            <w:szCs w:val="20"/>
          </w:rPr>
          <w:t>)</w:t>
        </w:r>
      </w:ins>
      <w:r w:rsidRPr="00EC25D4">
        <w:rPr>
          <w:rFonts w:ascii="Arial" w:hAnsi="Arial" w:cs="Arial"/>
          <w:sz w:val="20"/>
          <w:szCs w:val="20"/>
        </w:rPr>
        <w:t xml:space="preserve"> dle odst. 3</w:t>
      </w:r>
      <w:r w:rsidR="000E57D3">
        <w:rPr>
          <w:rFonts w:ascii="Arial" w:hAnsi="Arial" w:cs="Arial"/>
          <w:sz w:val="20"/>
          <w:szCs w:val="20"/>
        </w:rPr>
        <w:t>.3.</w:t>
      </w:r>
      <w:r w:rsidRPr="00EC25D4">
        <w:rPr>
          <w:rFonts w:ascii="Arial" w:hAnsi="Arial" w:cs="Arial"/>
          <w:sz w:val="20"/>
          <w:szCs w:val="20"/>
        </w:rPr>
        <w:t xml:space="preserve"> a </w:t>
      </w:r>
      <w:r w:rsidR="000E57D3">
        <w:rPr>
          <w:rFonts w:ascii="Arial" w:hAnsi="Arial" w:cs="Arial"/>
          <w:sz w:val="20"/>
          <w:szCs w:val="20"/>
        </w:rPr>
        <w:t>3.</w:t>
      </w:r>
      <w:r w:rsidRPr="00EC25D4">
        <w:rPr>
          <w:rFonts w:ascii="Arial" w:hAnsi="Arial" w:cs="Arial"/>
          <w:sz w:val="20"/>
          <w:szCs w:val="20"/>
        </w:rPr>
        <w:t>4</w:t>
      </w:r>
      <w:r w:rsidR="000E57D3">
        <w:rPr>
          <w:rFonts w:ascii="Arial" w:hAnsi="Arial" w:cs="Arial"/>
          <w:sz w:val="20"/>
          <w:szCs w:val="20"/>
        </w:rPr>
        <w:t>.</w:t>
      </w:r>
      <w:r w:rsidRPr="00EC25D4">
        <w:rPr>
          <w:rFonts w:ascii="Arial" w:hAnsi="Arial" w:cs="Arial"/>
          <w:sz w:val="20"/>
          <w:szCs w:val="20"/>
        </w:rPr>
        <w:t xml:space="preserve"> tohoto článku.</w:t>
      </w:r>
      <w:r w:rsidRPr="00B52BE7">
        <w:rPr>
          <w:rFonts w:ascii="Arial" w:hAnsi="Arial" w:cs="Arial"/>
          <w:sz w:val="20"/>
          <w:szCs w:val="20"/>
        </w:rPr>
        <w:t xml:space="preserve"> </w:t>
      </w:r>
    </w:p>
    <w:p w14:paraId="3FE87E86" w14:textId="798FAB5F" w:rsidR="00B52BE7" w:rsidRP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B52BE7">
        <w:rPr>
          <w:rFonts w:ascii="Arial" w:hAnsi="Arial" w:cs="Arial"/>
          <w:sz w:val="20"/>
          <w:szCs w:val="20"/>
        </w:rPr>
        <w:t xml:space="preserve">Předmětem Rámcové dohody </w:t>
      </w:r>
      <w:r w:rsidRPr="000E57D3">
        <w:rPr>
          <w:rFonts w:ascii="Arial" w:hAnsi="Arial" w:cs="Arial"/>
          <w:sz w:val="20"/>
          <w:szCs w:val="20"/>
        </w:rPr>
        <w:t xml:space="preserve">je dále zakotvení oprávnění Objednatelů vyzvat Poskytovatele v souladu s postupem uvedeným v čl. </w:t>
      </w:r>
      <w:r w:rsidR="000E57D3" w:rsidRPr="000E57D3">
        <w:rPr>
          <w:rFonts w:ascii="Arial" w:hAnsi="Arial" w:cs="Arial"/>
          <w:sz w:val="20"/>
          <w:szCs w:val="20"/>
        </w:rPr>
        <w:t>4</w:t>
      </w:r>
      <w:r w:rsidRPr="00B52BE7">
        <w:rPr>
          <w:rFonts w:ascii="Arial" w:hAnsi="Arial" w:cs="Arial"/>
          <w:sz w:val="20"/>
          <w:szCs w:val="20"/>
        </w:rPr>
        <w:t xml:space="preserve"> Rámcové dohody k uzavření dílčích smluv (dále jen „</w:t>
      </w:r>
      <w:r w:rsidRPr="00375F5A">
        <w:rPr>
          <w:rFonts w:ascii="Arial" w:hAnsi="Arial" w:cs="Arial"/>
          <w:b/>
          <w:bCs/>
          <w:sz w:val="20"/>
          <w:szCs w:val="20"/>
        </w:rPr>
        <w:t>Účastnická smlouva</w:t>
      </w:r>
      <w:r w:rsidRPr="00B52BE7">
        <w:rPr>
          <w:rFonts w:ascii="Arial" w:hAnsi="Arial" w:cs="Arial"/>
          <w:sz w:val="20"/>
          <w:szCs w:val="20"/>
        </w:rPr>
        <w:t>“ nebo „</w:t>
      </w:r>
      <w:r w:rsidRPr="00375F5A">
        <w:rPr>
          <w:rFonts w:ascii="Arial" w:hAnsi="Arial" w:cs="Arial"/>
          <w:b/>
          <w:bCs/>
          <w:sz w:val="20"/>
          <w:szCs w:val="20"/>
        </w:rPr>
        <w:t>Účastnické smlouvy</w:t>
      </w:r>
      <w:r w:rsidRPr="00B52BE7">
        <w:rPr>
          <w:rFonts w:ascii="Arial" w:hAnsi="Arial" w:cs="Arial"/>
          <w:sz w:val="20"/>
          <w:szCs w:val="20"/>
        </w:rPr>
        <w:t xml:space="preserve">“), a tyto Účastnické smlouvy s nimi následně uzavřít, a dále zakotvení </w:t>
      </w:r>
      <w:r w:rsidRPr="000E57D3">
        <w:rPr>
          <w:rFonts w:ascii="Arial" w:hAnsi="Arial" w:cs="Arial"/>
          <w:sz w:val="20"/>
          <w:szCs w:val="20"/>
        </w:rPr>
        <w:t xml:space="preserve">povinnosti Poskytovatele na základě výzvy Objednatelů uzavřít Účastnickou smlouvu v souladu s čl. </w:t>
      </w:r>
      <w:r w:rsidR="000E57D3" w:rsidRPr="000E57D3">
        <w:rPr>
          <w:rFonts w:ascii="Arial" w:hAnsi="Arial" w:cs="Arial"/>
          <w:sz w:val="20"/>
          <w:szCs w:val="20"/>
        </w:rPr>
        <w:t>4</w:t>
      </w:r>
      <w:r w:rsidRPr="000E57D3">
        <w:rPr>
          <w:rFonts w:ascii="Arial" w:hAnsi="Arial" w:cs="Arial"/>
          <w:sz w:val="20"/>
          <w:szCs w:val="20"/>
        </w:rPr>
        <w:t xml:space="preserve"> této</w:t>
      </w:r>
      <w:r w:rsidRPr="00B52BE7">
        <w:rPr>
          <w:rFonts w:ascii="Arial" w:hAnsi="Arial" w:cs="Arial"/>
          <w:sz w:val="20"/>
          <w:szCs w:val="20"/>
        </w:rPr>
        <w:t xml:space="preserve"> Rámcové dohody.</w:t>
      </w:r>
    </w:p>
    <w:p w14:paraId="554ABD6F" w14:textId="59075582" w:rsidR="00B52BE7" w:rsidRP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B52BE7">
        <w:rPr>
          <w:rFonts w:ascii="Arial" w:hAnsi="Arial" w:cs="Arial"/>
          <w:sz w:val="20"/>
          <w:szCs w:val="20"/>
        </w:rPr>
        <w:t xml:space="preserve">Na základě Účastnické smlouvy se Poskytovatel zavazuje poskytnout Objednatelům objednané Služby specifikované v Účastnické smlouvě. Poskytovatel je při uzavírání, jakož i při plnění Účastnických smluv povinen postupovat v souladu s touto Rámcovou dohodou a danou Účastnickou smlouvou. Práva a povinnosti upravené v Rámcové dohodě se automaticky stávají obsahem Účastnické smlouvy, nestanoví-li </w:t>
      </w:r>
      <w:r w:rsidR="00085A69">
        <w:rPr>
          <w:rFonts w:ascii="Arial" w:hAnsi="Arial" w:cs="Arial"/>
          <w:sz w:val="20"/>
          <w:szCs w:val="20"/>
        </w:rPr>
        <w:t>Ú</w:t>
      </w:r>
      <w:r w:rsidRPr="00B52BE7">
        <w:rPr>
          <w:rFonts w:ascii="Arial" w:hAnsi="Arial" w:cs="Arial"/>
          <w:sz w:val="20"/>
          <w:szCs w:val="20"/>
        </w:rPr>
        <w:t>častnická smlouva v konkrétním případě jinak.</w:t>
      </w:r>
    </w:p>
    <w:p w14:paraId="2F52349A" w14:textId="77777777" w:rsidR="00B52BE7" w:rsidRP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B52BE7">
        <w:rPr>
          <w:rFonts w:ascii="Arial" w:hAnsi="Arial" w:cs="Arial"/>
          <w:sz w:val="20"/>
          <w:szCs w:val="20"/>
        </w:rPr>
        <w:t>Předmětem Účastnických smluv je závazek Poskytovatele poskytovat pro Objednatele objednané hlasové a datové telekomunikační služby, kterými se rozumí zejména:</w:t>
      </w:r>
    </w:p>
    <w:p w14:paraId="7FB8B349" w14:textId="77777777" w:rsidR="00B52BE7" w:rsidRPr="00B52BE7" w:rsidRDefault="00B52BE7" w:rsidP="005F36AB">
      <w:pPr>
        <w:pStyle w:val="Odstavecseseznamem"/>
        <w:numPr>
          <w:ilvl w:val="2"/>
          <w:numId w:val="28"/>
        </w:numPr>
        <w:tabs>
          <w:tab w:val="left" w:pos="1701"/>
        </w:tabs>
        <w:ind w:left="1560" w:right="282" w:hanging="709"/>
        <w:jc w:val="both"/>
        <w:rPr>
          <w:rFonts w:ascii="Arial" w:hAnsi="Arial" w:cs="Arial"/>
          <w:sz w:val="20"/>
          <w:szCs w:val="20"/>
        </w:rPr>
      </w:pPr>
      <w:r w:rsidRPr="00B52BE7">
        <w:rPr>
          <w:rFonts w:ascii="Arial" w:hAnsi="Arial" w:cs="Arial"/>
          <w:sz w:val="20"/>
          <w:szCs w:val="20"/>
        </w:rPr>
        <w:t>zajištění mobilních hlasových služeb na telefonních číslech Objednatele (dále jen „</w:t>
      </w:r>
      <w:r w:rsidRPr="005F36AB">
        <w:rPr>
          <w:rFonts w:ascii="Arial" w:hAnsi="Arial" w:cs="Arial"/>
          <w:b/>
          <w:bCs/>
          <w:sz w:val="20"/>
          <w:szCs w:val="20"/>
        </w:rPr>
        <w:t>Telefonní číslo</w:t>
      </w:r>
      <w:r w:rsidRPr="00B52BE7">
        <w:rPr>
          <w:rFonts w:ascii="Arial" w:hAnsi="Arial" w:cs="Arial"/>
          <w:sz w:val="20"/>
          <w:szCs w:val="20"/>
        </w:rPr>
        <w:t>“ nebo „</w:t>
      </w:r>
      <w:r w:rsidRPr="005F36AB">
        <w:rPr>
          <w:rFonts w:ascii="Arial" w:hAnsi="Arial" w:cs="Arial"/>
          <w:b/>
          <w:bCs/>
          <w:sz w:val="20"/>
          <w:szCs w:val="20"/>
        </w:rPr>
        <w:t>Telefonní čísla</w:t>
      </w:r>
      <w:r w:rsidRPr="00B52BE7">
        <w:rPr>
          <w:rFonts w:ascii="Arial" w:hAnsi="Arial" w:cs="Arial"/>
          <w:sz w:val="20"/>
          <w:szCs w:val="20"/>
        </w:rPr>
        <w:t>“) dle požadavku Objednatelů (dále jen „</w:t>
      </w:r>
      <w:r w:rsidRPr="005F36AB">
        <w:rPr>
          <w:rFonts w:ascii="Arial" w:hAnsi="Arial" w:cs="Arial"/>
          <w:b/>
          <w:bCs/>
          <w:sz w:val="20"/>
          <w:szCs w:val="20"/>
        </w:rPr>
        <w:t>Mobilní hlasové služby</w:t>
      </w:r>
      <w:r w:rsidRPr="00B52BE7">
        <w:rPr>
          <w:rFonts w:ascii="Arial" w:hAnsi="Arial" w:cs="Arial"/>
          <w:sz w:val="20"/>
          <w:szCs w:val="20"/>
        </w:rPr>
        <w:t>“),</w:t>
      </w:r>
    </w:p>
    <w:p w14:paraId="6BC2F253" w14:textId="77777777" w:rsidR="00B52BE7" w:rsidRPr="00B52BE7" w:rsidRDefault="00B52BE7" w:rsidP="005F36AB">
      <w:pPr>
        <w:pStyle w:val="Odstavecseseznamem"/>
        <w:numPr>
          <w:ilvl w:val="2"/>
          <w:numId w:val="28"/>
        </w:numPr>
        <w:tabs>
          <w:tab w:val="left" w:pos="1701"/>
        </w:tabs>
        <w:ind w:left="1560" w:right="282" w:hanging="709"/>
        <w:jc w:val="both"/>
        <w:rPr>
          <w:rFonts w:ascii="Arial" w:hAnsi="Arial" w:cs="Arial"/>
          <w:sz w:val="20"/>
          <w:szCs w:val="20"/>
        </w:rPr>
      </w:pPr>
      <w:r w:rsidRPr="00B52BE7">
        <w:rPr>
          <w:rFonts w:ascii="Arial" w:hAnsi="Arial" w:cs="Arial"/>
          <w:sz w:val="20"/>
          <w:szCs w:val="20"/>
        </w:rPr>
        <w:t>zajištění mobilních datových služeb, které budou přidruženy k hlasovým službám, tj. internet v mobilním telefonu na Telefonních číslech dle požadavku Objednatelů vč. možnosti aktivace a deaktivace internetu v mobilním telefonu v případě, že pro dané telefonní číslo nebyly zakoupeny mobilní datové služby (dále jen „</w:t>
      </w:r>
      <w:r w:rsidRPr="00867513">
        <w:rPr>
          <w:rFonts w:ascii="Arial" w:hAnsi="Arial" w:cs="Arial"/>
          <w:b/>
          <w:bCs/>
          <w:sz w:val="20"/>
          <w:szCs w:val="20"/>
        </w:rPr>
        <w:t>Mobilní přidružené datové služby</w:t>
      </w:r>
      <w:r w:rsidRPr="00B52BE7">
        <w:rPr>
          <w:rFonts w:ascii="Arial" w:hAnsi="Arial" w:cs="Arial"/>
          <w:sz w:val="20"/>
          <w:szCs w:val="20"/>
        </w:rPr>
        <w:t>“),</w:t>
      </w:r>
    </w:p>
    <w:p w14:paraId="30D74F44" w14:textId="77777777" w:rsidR="00B52BE7" w:rsidRPr="00F9719D" w:rsidRDefault="00B52BE7" w:rsidP="00867513">
      <w:pPr>
        <w:tabs>
          <w:tab w:val="left" w:pos="2410"/>
        </w:tabs>
        <w:ind w:left="567" w:right="282"/>
        <w:jc w:val="both"/>
        <w:rPr>
          <w:rFonts w:ascii="Arial" w:hAnsi="Arial" w:cs="Arial"/>
          <w:sz w:val="20"/>
          <w:szCs w:val="20"/>
        </w:rPr>
      </w:pPr>
      <w:r w:rsidRPr="00867513">
        <w:rPr>
          <w:rFonts w:ascii="Arial" w:hAnsi="Arial" w:cs="Arial"/>
          <w:sz w:val="20"/>
          <w:szCs w:val="20"/>
        </w:rPr>
        <w:t>(to vše dále jen „</w:t>
      </w:r>
      <w:r w:rsidRPr="00867513">
        <w:rPr>
          <w:rFonts w:ascii="Arial" w:hAnsi="Arial" w:cs="Arial"/>
          <w:b/>
          <w:bCs/>
          <w:sz w:val="20"/>
          <w:szCs w:val="20"/>
        </w:rPr>
        <w:t>Služby</w:t>
      </w:r>
      <w:r w:rsidRPr="00867513">
        <w:rPr>
          <w:rFonts w:ascii="Arial" w:hAnsi="Arial" w:cs="Arial"/>
          <w:sz w:val="20"/>
          <w:szCs w:val="20"/>
        </w:rPr>
        <w:t xml:space="preserve">“), </w:t>
      </w:r>
      <w:r w:rsidRPr="00F9719D">
        <w:rPr>
          <w:rFonts w:ascii="Arial" w:hAnsi="Arial" w:cs="Arial"/>
          <w:sz w:val="20"/>
          <w:szCs w:val="20"/>
        </w:rPr>
        <w:t>přičemž podrobná specifikace Služeb je uvedena v Příloze č. 1 Rámcové dohody a Poskytovatel se zavazuje poskytovat Služby za podmínek a v rozsahu uvedeném v Rámcové dohodě a jednotlivých Účastnických smlouvách.</w:t>
      </w:r>
    </w:p>
    <w:p w14:paraId="4F08B9F2" w14:textId="38E15170" w:rsidR="00B52BE7" w:rsidRP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F9719D">
        <w:rPr>
          <w:rFonts w:ascii="Arial" w:hAnsi="Arial" w:cs="Arial"/>
          <w:sz w:val="20"/>
          <w:szCs w:val="20"/>
        </w:rPr>
        <w:t xml:space="preserve">Součástí poskytování Služeb uvedených v odst. </w:t>
      </w:r>
      <w:r w:rsidR="004A778F" w:rsidRPr="00F9719D">
        <w:rPr>
          <w:rFonts w:ascii="Arial" w:hAnsi="Arial" w:cs="Arial"/>
          <w:sz w:val="20"/>
          <w:szCs w:val="20"/>
        </w:rPr>
        <w:t>3.4.</w:t>
      </w:r>
      <w:r w:rsidRPr="00F9719D">
        <w:rPr>
          <w:rFonts w:ascii="Arial" w:hAnsi="Arial" w:cs="Arial"/>
          <w:sz w:val="20"/>
          <w:szCs w:val="20"/>
        </w:rPr>
        <w:t xml:space="preserve"> tohoto</w:t>
      </w:r>
      <w:r w:rsidRPr="00B52BE7">
        <w:rPr>
          <w:rFonts w:ascii="Arial" w:hAnsi="Arial" w:cs="Arial"/>
          <w:sz w:val="20"/>
          <w:szCs w:val="20"/>
        </w:rPr>
        <w:t xml:space="preserve"> článku je rovněž: </w:t>
      </w:r>
    </w:p>
    <w:p w14:paraId="1CD25561" w14:textId="77777777" w:rsidR="00B52BE7" w:rsidRPr="00BC52EC" w:rsidRDefault="00B52BE7" w:rsidP="003D6485">
      <w:pPr>
        <w:pStyle w:val="Odstavecseseznamem"/>
        <w:numPr>
          <w:ilvl w:val="2"/>
          <w:numId w:val="28"/>
        </w:numPr>
        <w:tabs>
          <w:tab w:val="left" w:pos="2410"/>
        </w:tabs>
        <w:ind w:left="1560" w:right="282" w:hanging="709"/>
        <w:jc w:val="both"/>
        <w:rPr>
          <w:rFonts w:ascii="Arial" w:hAnsi="Arial" w:cs="Arial"/>
          <w:sz w:val="20"/>
          <w:szCs w:val="20"/>
        </w:rPr>
      </w:pPr>
      <w:r w:rsidRPr="00B52BE7">
        <w:rPr>
          <w:rFonts w:ascii="Arial" w:hAnsi="Arial" w:cs="Arial"/>
          <w:sz w:val="20"/>
          <w:szCs w:val="20"/>
        </w:rPr>
        <w:t xml:space="preserve">zajištění maximální dostupnosti a </w:t>
      </w:r>
      <w:r w:rsidRPr="00BC52EC">
        <w:rPr>
          <w:rFonts w:ascii="Arial" w:hAnsi="Arial" w:cs="Arial"/>
          <w:sz w:val="20"/>
          <w:szCs w:val="20"/>
        </w:rPr>
        <w:t>spolehlivosti Služeb, tj. garance dostupnosti Služeb v rozsahu a za podmínek stanovených v Příloze č. 1 Rámcové dohody,</w:t>
      </w:r>
    </w:p>
    <w:p w14:paraId="4C222342" w14:textId="77777777" w:rsidR="00B52BE7" w:rsidRPr="00BC52EC" w:rsidRDefault="00B52BE7" w:rsidP="003D6485">
      <w:pPr>
        <w:pStyle w:val="Odstavecseseznamem"/>
        <w:numPr>
          <w:ilvl w:val="2"/>
          <w:numId w:val="28"/>
        </w:numPr>
        <w:tabs>
          <w:tab w:val="left" w:pos="2410"/>
        </w:tabs>
        <w:ind w:left="1560" w:right="282" w:hanging="709"/>
        <w:jc w:val="both"/>
        <w:rPr>
          <w:rFonts w:ascii="Arial" w:hAnsi="Arial" w:cs="Arial"/>
          <w:sz w:val="20"/>
          <w:szCs w:val="20"/>
        </w:rPr>
      </w:pPr>
      <w:r w:rsidRPr="00BC52EC">
        <w:rPr>
          <w:rFonts w:ascii="Arial" w:hAnsi="Arial" w:cs="Arial"/>
          <w:sz w:val="20"/>
          <w:szCs w:val="20"/>
        </w:rPr>
        <w:t>zabezpečení zákaznického servisu a podpory (dále jen „</w:t>
      </w:r>
      <w:r w:rsidRPr="00BC52EC">
        <w:rPr>
          <w:rFonts w:ascii="Arial" w:hAnsi="Arial" w:cs="Arial"/>
          <w:b/>
          <w:bCs/>
          <w:sz w:val="20"/>
          <w:szCs w:val="20"/>
        </w:rPr>
        <w:t>Zákaznický servis a podpora</w:t>
      </w:r>
      <w:r w:rsidRPr="00BC52EC">
        <w:rPr>
          <w:rFonts w:ascii="Arial" w:hAnsi="Arial" w:cs="Arial"/>
          <w:sz w:val="20"/>
          <w:szCs w:val="20"/>
        </w:rPr>
        <w:t>“) za podmínek stanovených v Příloze č. 1 Rámcové dohody.</w:t>
      </w:r>
    </w:p>
    <w:p w14:paraId="54AF7D95" w14:textId="42E547DF" w:rsidR="00B52BE7" w:rsidRDefault="00B52BE7" w:rsidP="00B52BE7">
      <w:pPr>
        <w:pStyle w:val="Odstavecseseznamem"/>
        <w:numPr>
          <w:ilvl w:val="1"/>
          <w:numId w:val="28"/>
        </w:numPr>
        <w:tabs>
          <w:tab w:val="left" w:pos="2410"/>
        </w:tabs>
        <w:ind w:left="567" w:right="282" w:hanging="567"/>
        <w:jc w:val="both"/>
        <w:rPr>
          <w:rFonts w:ascii="Arial" w:hAnsi="Arial" w:cs="Arial"/>
          <w:sz w:val="20"/>
          <w:szCs w:val="20"/>
        </w:rPr>
      </w:pPr>
      <w:r w:rsidRPr="00AC7D3D">
        <w:rPr>
          <w:rFonts w:ascii="Arial" w:hAnsi="Arial" w:cs="Arial"/>
          <w:sz w:val="20"/>
          <w:szCs w:val="20"/>
        </w:rPr>
        <w:t xml:space="preserve">Předmětem Účastnických smluv je rovněž závazek Objednatele zaplatit za řádně a včas poskytnuté Služby Cenu za Služby dle čl. </w:t>
      </w:r>
      <w:r w:rsidR="00BC2074" w:rsidRPr="00AC7D3D">
        <w:rPr>
          <w:rFonts w:ascii="Arial" w:hAnsi="Arial" w:cs="Arial"/>
          <w:sz w:val="20"/>
          <w:szCs w:val="20"/>
        </w:rPr>
        <w:t>5</w:t>
      </w:r>
      <w:r w:rsidRPr="00AC7D3D">
        <w:rPr>
          <w:rFonts w:ascii="Arial" w:hAnsi="Arial" w:cs="Arial"/>
          <w:sz w:val="20"/>
          <w:szCs w:val="20"/>
        </w:rPr>
        <w:t xml:space="preserve"> Rámcové dohody.</w:t>
      </w:r>
    </w:p>
    <w:p w14:paraId="7103079B" w14:textId="6F5965C8" w:rsidR="00476206" w:rsidRPr="00565599" w:rsidRDefault="00476206" w:rsidP="00B52BE7">
      <w:pPr>
        <w:pStyle w:val="Odstavecseseznamem"/>
        <w:numPr>
          <w:ilvl w:val="1"/>
          <w:numId w:val="28"/>
        </w:numPr>
        <w:tabs>
          <w:tab w:val="left" w:pos="2410"/>
        </w:tabs>
        <w:ind w:left="567" w:right="282" w:hanging="567"/>
        <w:jc w:val="both"/>
        <w:rPr>
          <w:rFonts w:ascii="Arial" w:hAnsi="Arial" w:cs="Arial"/>
          <w:sz w:val="20"/>
          <w:szCs w:val="20"/>
        </w:rPr>
      </w:pPr>
      <w:r w:rsidRPr="00FC0144">
        <w:t xml:space="preserve">Poskytovatel prohlašuje, že je oprávněn poskytovat plnění uvedená </w:t>
      </w:r>
      <w:r>
        <w:t xml:space="preserve">v odst. 3.3. až 3.5. </w:t>
      </w:r>
      <w:r w:rsidRPr="00565599">
        <w:rPr>
          <w:rFonts w:ascii="Arial" w:hAnsi="Arial" w:cs="Arial"/>
          <w:sz w:val="20"/>
          <w:szCs w:val="20"/>
        </w:rPr>
        <w:t>tohoto článku.</w:t>
      </w:r>
    </w:p>
    <w:p w14:paraId="0C23E7DC" w14:textId="77777777" w:rsidR="00970659" w:rsidRPr="001B3A70" w:rsidRDefault="00B52BE7" w:rsidP="00970659">
      <w:pPr>
        <w:pStyle w:val="Odstavecseseznamem"/>
        <w:numPr>
          <w:ilvl w:val="1"/>
          <w:numId w:val="28"/>
        </w:numPr>
        <w:tabs>
          <w:tab w:val="left" w:pos="2410"/>
        </w:tabs>
        <w:ind w:left="567" w:right="282" w:hanging="567"/>
        <w:jc w:val="both"/>
        <w:rPr>
          <w:rFonts w:ascii="Arial" w:hAnsi="Arial" w:cs="Arial"/>
          <w:sz w:val="18"/>
          <w:szCs w:val="18"/>
        </w:rPr>
      </w:pPr>
      <w:r w:rsidRPr="009D6B15">
        <w:rPr>
          <w:rFonts w:ascii="Arial" w:hAnsi="Arial" w:cs="Arial"/>
          <w:sz w:val="20"/>
          <w:szCs w:val="20"/>
        </w:rPr>
        <w:t>Součástí poskytování Služeb je rovněž závazek Poskytovatele zajistit na žádost Objednatelů přenositelnost stávajících Telefonních čísel v souladu se Zákonem o elektronických komunikacích (to vše dále jen „</w:t>
      </w:r>
      <w:r w:rsidRPr="009D6B15">
        <w:rPr>
          <w:rFonts w:ascii="Arial" w:hAnsi="Arial" w:cs="Arial"/>
          <w:b/>
          <w:bCs/>
          <w:sz w:val="20"/>
          <w:szCs w:val="20"/>
        </w:rPr>
        <w:t>Migrace Telefonních čísel</w:t>
      </w:r>
      <w:r w:rsidRPr="009D6B15">
        <w:rPr>
          <w:rFonts w:ascii="Arial" w:hAnsi="Arial" w:cs="Arial"/>
          <w:sz w:val="20"/>
          <w:szCs w:val="20"/>
        </w:rPr>
        <w:t>“)</w:t>
      </w:r>
      <w:r w:rsidR="009D6B15">
        <w:rPr>
          <w:rFonts w:ascii="Arial" w:hAnsi="Arial" w:cs="Arial"/>
          <w:sz w:val="20"/>
          <w:szCs w:val="20"/>
        </w:rPr>
        <w:t>.</w:t>
      </w:r>
    </w:p>
    <w:p w14:paraId="048386E8" w14:textId="42EB8B5A" w:rsidR="00970659" w:rsidRPr="00565599" w:rsidRDefault="00970659" w:rsidP="00970659">
      <w:pPr>
        <w:pStyle w:val="Odstavecseseznamem"/>
        <w:numPr>
          <w:ilvl w:val="1"/>
          <w:numId w:val="28"/>
        </w:numPr>
        <w:tabs>
          <w:tab w:val="left" w:pos="2410"/>
        </w:tabs>
        <w:ind w:left="567" w:right="282" w:hanging="567"/>
        <w:jc w:val="both"/>
        <w:rPr>
          <w:rFonts w:ascii="Arial" w:hAnsi="Arial" w:cs="Arial"/>
          <w:sz w:val="18"/>
          <w:szCs w:val="18"/>
        </w:rPr>
      </w:pPr>
      <w:r w:rsidRPr="00565599">
        <w:rPr>
          <w:rFonts w:ascii="Arial" w:hAnsi="Arial" w:cs="Arial"/>
          <w:sz w:val="20"/>
          <w:szCs w:val="20"/>
        </w:rPr>
        <w:t xml:space="preserve">Uzavřením této rámcové </w:t>
      </w:r>
      <w:r w:rsidR="00476206" w:rsidRPr="00565599">
        <w:rPr>
          <w:rFonts w:ascii="Arial" w:hAnsi="Arial" w:cs="Arial"/>
          <w:sz w:val="20"/>
          <w:szCs w:val="20"/>
        </w:rPr>
        <w:t>dohody</w:t>
      </w:r>
      <w:r w:rsidRPr="00565599">
        <w:rPr>
          <w:rFonts w:ascii="Arial" w:hAnsi="Arial" w:cs="Arial"/>
          <w:sz w:val="20"/>
          <w:szCs w:val="20"/>
        </w:rPr>
        <w:t xml:space="preserve"> nevzniká Poskytovateli výhradní právo na plnění předmětu rámcové </w:t>
      </w:r>
      <w:r w:rsidR="00476206" w:rsidRPr="00565599">
        <w:rPr>
          <w:rFonts w:ascii="Arial" w:hAnsi="Arial" w:cs="Arial"/>
          <w:sz w:val="20"/>
          <w:szCs w:val="20"/>
        </w:rPr>
        <w:t>dohody</w:t>
      </w:r>
      <w:r w:rsidRPr="00565599">
        <w:rPr>
          <w:rFonts w:ascii="Arial" w:hAnsi="Arial" w:cs="Arial"/>
          <w:sz w:val="20"/>
          <w:szCs w:val="20"/>
        </w:rPr>
        <w:t>. Zákazník může plnění požadovat samostatnou veřejnou zakázkou i od jiného dodavatele.</w:t>
      </w:r>
    </w:p>
    <w:p w14:paraId="26D5F41C" w14:textId="77777777" w:rsidR="001060D6" w:rsidRDefault="001060D6" w:rsidP="00BC67A9">
      <w:pPr>
        <w:tabs>
          <w:tab w:val="left" w:pos="2410"/>
        </w:tabs>
        <w:ind w:right="282"/>
        <w:jc w:val="both"/>
        <w:rPr>
          <w:rFonts w:ascii="Arial" w:hAnsi="Arial" w:cs="Arial"/>
          <w:sz w:val="20"/>
          <w:szCs w:val="20"/>
        </w:rPr>
      </w:pPr>
    </w:p>
    <w:p w14:paraId="36DAC26C" w14:textId="1D649E72" w:rsidR="009B77EB" w:rsidRPr="00AA20AC" w:rsidRDefault="009B77EB" w:rsidP="005D0BF4">
      <w:pPr>
        <w:keepNext/>
        <w:keepLines/>
        <w:numPr>
          <w:ilvl w:val="0"/>
          <w:numId w:val="18"/>
        </w:numPr>
        <w:tabs>
          <w:tab w:val="left" w:pos="9356"/>
        </w:tabs>
        <w:ind w:left="426" w:right="6" w:hanging="426"/>
        <w:rPr>
          <w:rFonts w:ascii="Arial" w:hAnsi="Arial" w:cs="Arial"/>
          <w:b/>
          <w:caps/>
          <w:sz w:val="28"/>
          <w:szCs w:val="28"/>
        </w:rPr>
      </w:pPr>
      <w:r>
        <w:rPr>
          <w:rFonts w:ascii="Arial" w:hAnsi="Arial" w:cs="Arial"/>
          <w:b/>
          <w:caps/>
          <w:sz w:val="28"/>
          <w:szCs w:val="28"/>
        </w:rPr>
        <w:t>Lhůta a způsob plnění</w:t>
      </w:r>
    </w:p>
    <w:p w14:paraId="75610931" w14:textId="77777777" w:rsidR="001060D6" w:rsidRPr="00090970" w:rsidRDefault="001060D6" w:rsidP="00090970">
      <w:pPr>
        <w:tabs>
          <w:tab w:val="left" w:pos="2410"/>
        </w:tabs>
        <w:ind w:right="282"/>
        <w:jc w:val="both"/>
        <w:rPr>
          <w:rFonts w:ascii="Arial" w:hAnsi="Arial" w:cs="Arial"/>
          <w:sz w:val="20"/>
          <w:szCs w:val="20"/>
        </w:rPr>
      </w:pPr>
    </w:p>
    <w:p w14:paraId="329632AB" w14:textId="5D4CC8AB" w:rsidR="00090970" w:rsidRPr="0044498B"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090970">
        <w:rPr>
          <w:rFonts w:ascii="Arial" w:hAnsi="Arial" w:cs="Arial"/>
          <w:sz w:val="20"/>
          <w:szCs w:val="20"/>
        </w:rPr>
        <w:t xml:space="preserve">Poskytování Služeb </w:t>
      </w:r>
      <w:r w:rsidRPr="00197713">
        <w:rPr>
          <w:rFonts w:ascii="Arial" w:hAnsi="Arial" w:cs="Arial"/>
          <w:sz w:val="20"/>
          <w:szCs w:val="20"/>
        </w:rPr>
        <w:t xml:space="preserve">vymezených v čl. </w:t>
      </w:r>
      <w:r w:rsidR="00737E72" w:rsidRPr="00197713">
        <w:rPr>
          <w:rFonts w:ascii="Arial" w:hAnsi="Arial" w:cs="Arial"/>
          <w:sz w:val="20"/>
          <w:szCs w:val="20"/>
        </w:rPr>
        <w:t>3</w:t>
      </w:r>
      <w:r w:rsidRPr="00090970">
        <w:rPr>
          <w:rFonts w:ascii="Arial" w:hAnsi="Arial" w:cs="Arial"/>
          <w:sz w:val="20"/>
          <w:szCs w:val="20"/>
        </w:rPr>
        <w:t xml:space="preserve"> Rámcové dohody bude probíhat po celou dobu trvání konkrétních Účastnických smluv v režimu 24 hodin denně, 7 dní v týdnu. Jednotlivé Účastnické smlouvy budou uzavírány na základě písemné výzvy k uzavření Účastnické smlouvy, popř. na základě požadavku na poskytnutí konkrétní Služby v rámci uzavřené/uzavírané Účastnické smlouvy, zaslané </w:t>
      </w:r>
      <w:r w:rsidRPr="00197713">
        <w:rPr>
          <w:rFonts w:ascii="Arial" w:hAnsi="Arial" w:cs="Arial"/>
          <w:sz w:val="20"/>
          <w:szCs w:val="20"/>
        </w:rPr>
        <w:t>Kontaktní osobě Poskytovatele ze strany příslušné Kontaktní osoby Objednatele, která je návrhem na uzavření</w:t>
      </w:r>
      <w:r w:rsidRPr="00090970">
        <w:rPr>
          <w:rFonts w:ascii="Arial" w:hAnsi="Arial" w:cs="Arial"/>
          <w:sz w:val="20"/>
          <w:szCs w:val="20"/>
        </w:rPr>
        <w:t xml:space="preserve"> Účastnické smlouvy (dále jen „</w:t>
      </w:r>
      <w:r w:rsidRPr="00094760">
        <w:rPr>
          <w:rFonts w:ascii="Arial" w:hAnsi="Arial" w:cs="Arial"/>
          <w:b/>
          <w:bCs/>
          <w:sz w:val="20"/>
          <w:szCs w:val="20"/>
        </w:rPr>
        <w:t>Objednávka</w:t>
      </w:r>
      <w:r w:rsidRPr="00090970">
        <w:rPr>
          <w:rFonts w:ascii="Arial" w:hAnsi="Arial" w:cs="Arial"/>
          <w:sz w:val="20"/>
          <w:szCs w:val="20"/>
        </w:rPr>
        <w:t>“) a písemným potvrzením přijetí Objednávky ze strany Kontaktní osoby Poskytovatele, jež je přijetím návrhu Účastnické smlouvy, popř. požadavku na poskytnutí dalších Služeb na základě Účastnické smlouvy (dále jen „</w:t>
      </w:r>
      <w:r w:rsidRPr="00094760">
        <w:rPr>
          <w:rFonts w:ascii="Arial" w:hAnsi="Arial" w:cs="Arial"/>
          <w:b/>
          <w:bCs/>
          <w:sz w:val="20"/>
          <w:szCs w:val="20"/>
        </w:rPr>
        <w:t>Potvrzení Objednávky</w:t>
      </w:r>
      <w:r w:rsidRPr="00090970">
        <w:rPr>
          <w:rFonts w:ascii="Arial" w:hAnsi="Arial" w:cs="Arial"/>
          <w:sz w:val="20"/>
          <w:szCs w:val="20"/>
        </w:rPr>
        <w:t xml:space="preserve">“). Při plnění Účastnických smluv je </w:t>
      </w:r>
      <w:r w:rsidRPr="0044498B">
        <w:rPr>
          <w:rFonts w:ascii="Arial" w:hAnsi="Arial" w:cs="Arial"/>
          <w:sz w:val="20"/>
          <w:szCs w:val="20"/>
        </w:rPr>
        <w:t xml:space="preserve">Poskytovatel povinen postupovat v souladu s touto Rámcovou dohodou včetně všech jejích Příloh a s danou Účastnickou smlouvou. </w:t>
      </w:r>
    </w:p>
    <w:p w14:paraId="4722A981" w14:textId="77777777" w:rsidR="00090970" w:rsidRPr="0044498B"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44498B">
        <w:rPr>
          <w:rFonts w:ascii="Arial" w:hAnsi="Arial" w:cs="Arial"/>
          <w:sz w:val="20"/>
          <w:szCs w:val="20"/>
        </w:rPr>
        <w:t>Poskytovatel bere na vědomí, že Účastnické smlouvy budou uzavírány ve vztahu k jednotlivým Objednatelům, tj. každá Účastnická smlouva bude vázána ke konkrétnímu Objednateli, s tím, že Objednateli bude přidělen jím požadovaný počet nových Telefonních čísel, přidělených Poskytovatelem na základě SIM (</w:t>
      </w:r>
      <w:proofErr w:type="spellStart"/>
      <w:r w:rsidRPr="0044498B">
        <w:rPr>
          <w:rFonts w:ascii="Arial" w:hAnsi="Arial" w:cs="Arial"/>
          <w:sz w:val="20"/>
          <w:szCs w:val="20"/>
        </w:rPr>
        <w:t>Subscriber</w:t>
      </w:r>
      <w:proofErr w:type="spellEnd"/>
      <w:r w:rsidRPr="0044498B">
        <w:rPr>
          <w:rFonts w:ascii="Arial" w:hAnsi="Arial" w:cs="Arial"/>
          <w:sz w:val="20"/>
          <w:szCs w:val="20"/>
        </w:rPr>
        <w:t xml:space="preserve"> Identity Module) karty (dále jen „</w:t>
      </w:r>
      <w:r w:rsidRPr="0044498B">
        <w:rPr>
          <w:rFonts w:ascii="Arial" w:hAnsi="Arial" w:cs="Arial"/>
          <w:b/>
          <w:bCs/>
          <w:sz w:val="20"/>
          <w:szCs w:val="20"/>
        </w:rPr>
        <w:t>SIM karta</w:t>
      </w:r>
      <w:r w:rsidRPr="0044498B">
        <w:rPr>
          <w:rFonts w:ascii="Arial" w:hAnsi="Arial" w:cs="Arial"/>
          <w:sz w:val="20"/>
          <w:szCs w:val="20"/>
        </w:rPr>
        <w:t>“), dodaných Poskytovatelem na žádost Kontaktní osoby příslušného Objednatele, která bude součástí Objednávky nebo se Účastnická smlouva bude vázat ke stávajícím Telefonním číslům již užívaných Objednatelem, přičemž se může jednat i o Telefonní čísla vedená doposud u odlišných poskytovatelů hlasových a datových telekomunikačních služeb. Dodání nových SIM karet dle věty první tohoto odstavce provede Poskytovatel bezplatně. Pro vyloučení pochybností se Smluvní strany dohodly, že Účastnickými smlouvami nejsou myšleny dílčí smlouvy zahajující poskytování Služeb ke konkrétnímu Telefonnímu číslu, přičemž objednání jakýchkoliv dalších Služeb k danému Telefonnímu číslu je součástí obsahu Účastnické smlouvy a nejedná se o samostatnou smlouvu.</w:t>
      </w:r>
    </w:p>
    <w:p w14:paraId="17CD9C79" w14:textId="5E538368" w:rsidR="00090970" w:rsidRPr="00090970"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44498B">
        <w:rPr>
          <w:rFonts w:ascii="Arial" w:hAnsi="Arial" w:cs="Arial"/>
          <w:sz w:val="20"/>
          <w:szCs w:val="20"/>
        </w:rPr>
        <w:t>V rámci poskytování Služeb se Poskytovatel zavazuje, v případě stávajících Telefonních čísel</w:t>
      </w:r>
      <w:r w:rsidRPr="00090970">
        <w:rPr>
          <w:rFonts w:ascii="Arial" w:hAnsi="Arial" w:cs="Arial"/>
          <w:sz w:val="20"/>
          <w:szCs w:val="20"/>
        </w:rPr>
        <w:t xml:space="preserve"> jednotlivých Objednatelů vedených doposud u odlišných poskytovatelů hlasových a datových telekomunikačních služeb, zajistit Migraci Telefonních čísel, a to na základě žádosti příslušné Kontaktní osoby příslušného Objednatel</w:t>
      </w:r>
      <w:r w:rsidRPr="00CF5067">
        <w:rPr>
          <w:rFonts w:ascii="Arial" w:hAnsi="Arial" w:cs="Arial"/>
          <w:sz w:val="20"/>
          <w:szCs w:val="20"/>
        </w:rPr>
        <w:t xml:space="preserve">e, která bude součástí Objednávky. Poskytovatel se zavazuje provést Migraci Telefonních čísel před započetím poskytování Služeb dle odst. </w:t>
      </w:r>
      <w:r w:rsidR="00FE35C1" w:rsidRPr="00CF5067">
        <w:rPr>
          <w:rFonts w:ascii="Arial" w:hAnsi="Arial" w:cs="Arial"/>
          <w:sz w:val="20"/>
          <w:szCs w:val="20"/>
        </w:rPr>
        <w:t>4.</w:t>
      </w:r>
      <w:r w:rsidRPr="00CF5067">
        <w:rPr>
          <w:rFonts w:ascii="Arial" w:hAnsi="Arial" w:cs="Arial"/>
          <w:sz w:val="20"/>
          <w:szCs w:val="20"/>
        </w:rPr>
        <w:t xml:space="preserve">6 písm. </w:t>
      </w:r>
      <w:r w:rsidR="00CF5067" w:rsidRPr="00CF5067">
        <w:rPr>
          <w:rFonts w:ascii="Arial" w:hAnsi="Arial" w:cs="Arial"/>
          <w:sz w:val="20"/>
          <w:szCs w:val="20"/>
        </w:rPr>
        <w:t>4.6.4.</w:t>
      </w:r>
      <w:r w:rsidRPr="00CF5067">
        <w:rPr>
          <w:rFonts w:ascii="Arial" w:hAnsi="Arial" w:cs="Arial"/>
          <w:sz w:val="20"/>
          <w:szCs w:val="20"/>
        </w:rPr>
        <w:t>) tohoto článku a při dodržení</w:t>
      </w:r>
      <w:r w:rsidRPr="00090970">
        <w:rPr>
          <w:rFonts w:ascii="Arial" w:hAnsi="Arial" w:cs="Arial"/>
          <w:sz w:val="20"/>
          <w:szCs w:val="20"/>
        </w:rPr>
        <w:t xml:space="preserve"> lhůty stanovené dle § 34 Zákona o elektronických komunikacích a případnými obecně závaznými předpisy.</w:t>
      </w:r>
    </w:p>
    <w:p w14:paraId="45F882EE" w14:textId="77777777" w:rsidR="00090970" w:rsidRPr="00090970"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090970">
        <w:rPr>
          <w:rFonts w:ascii="Arial" w:hAnsi="Arial" w:cs="Arial"/>
          <w:sz w:val="20"/>
          <w:szCs w:val="20"/>
        </w:rPr>
        <w:t>V rámci poskytování Služeb se Poskytovatel dále zavazuje, v případě nutnosti výměny stávající SIM karty za novou SIM kartu (např. z technických důvodů) za účelem řádného poskytování Služeb, zajistit výměnu stávající SIM karty za novou technicky odpovídající SIM kartu a zároveň zajistit bezplatné přenesení dat ze stávající SIM karty na novou SIM kartu v případě požadavku Kontaktní osoby Objednatele. Výměnu SIM karty dle věty první tohoto odstavce provede Poskytovatel bezplatně.</w:t>
      </w:r>
    </w:p>
    <w:p w14:paraId="69C3CE68" w14:textId="4A922A1D" w:rsidR="00090970" w:rsidRPr="00090970"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090970">
        <w:rPr>
          <w:rFonts w:ascii="Arial" w:hAnsi="Arial" w:cs="Arial"/>
          <w:sz w:val="20"/>
          <w:szCs w:val="20"/>
        </w:rPr>
        <w:t>Za písemné zaslání Objednávky dle odst</w:t>
      </w:r>
      <w:r w:rsidRPr="00B45C7C">
        <w:rPr>
          <w:rFonts w:ascii="Arial" w:hAnsi="Arial" w:cs="Arial"/>
          <w:sz w:val="20"/>
          <w:szCs w:val="20"/>
        </w:rPr>
        <w:t xml:space="preserve">. </w:t>
      </w:r>
      <w:r w:rsidR="00342481" w:rsidRPr="00B45C7C">
        <w:rPr>
          <w:rFonts w:ascii="Arial" w:hAnsi="Arial" w:cs="Arial"/>
          <w:sz w:val="20"/>
          <w:szCs w:val="20"/>
        </w:rPr>
        <w:t>4.</w:t>
      </w:r>
      <w:r w:rsidRPr="00B45C7C">
        <w:rPr>
          <w:rFonts w:ascii="Arial" w:hAnsi="Arial" w:cs="Arial"/>
          <w:sz w:val="20"/>
          <w:szCs w:val="20"/>
        </w:rPr>
        <w:t>1</w:t>
      </w:r>
      <w:r w:rsidR="00342481" w:rsidRPr="00B45C7C">
        <w:rPr>
          <w:rFonts w:ascii="Arial" w:hAnsi="Arial" w:cs="Arial"/>
          <w:sz w:val="20"/>
          <w:szCs w:val="20"/>
        </w:rPr>
        <w:t>.</w:t>
      </w:r>
      <w:r w:rsidRPr="00B45C7C">
        <w:rPr>
          <w:rFonts w:ascii="Arial" w:hAnsi="Arial" w:cs="Arial"/>
          <w:sz w:val="20"/>
          <w:szCs w:val="20"/>
        </w:rPr>
        <w:t xml:space="preserve"> tohoto</w:t>
      </w:r>
      <w:r w:rsidRPr="00090970">
        <w:rPr>
          <w:rFonts w:ascii="Arial" w:hAnsi="Arial" w:cs="Arial"/>
          <w:sz w:val="20"/>
          <w:szCs w:val="20"/>
        </w:rPr>
        <w:t xml:space="preserve"> článku se považuje i zaslání Objednávky prostřednictvím elektronické pošty na adresu Kontaktní osoby Poskytovatele nebo prostřednictvím elektronického objednávkového systému provozovaného Poskytovatelem (dále jen „</w:t>
      </w:r>
      <w:proofErr w:type="spellStart"/>
      <w:r w:rsidRPr="00AF0DF0">
        <w:rPr>
          <w:rFonts w:ascii="Arial" w:hAnsi="Arial" w:cs="Arial"/>
          <w:b/>
          <w:bCs/>
          <w:sz w:val="20"/>
          <w:szCs w:val="20"/>
        </w:rPr>
        <w:t>eShop</w:t>
      </w:r>
      <w:proofErr w:type="spellEnd"/>
      <w:r w:rsidRPr="00090970">
        <w:rPr>
          <w:rFonts w:ascii="Arial" w:hAnsi="Arial" w:cs="Arial"/>
          <w:sz w:val="20"/>
          <w:szCs w:val="20"/>
        </w:rPr>
        <w:t>“). Poskytovatel provádí Potvrzení Objednávky formou vymezenou v Objednávce, nebo analogicky formou, kterou mu byla Objednávka doručena, pokud není v Objednávce forma vymezena. Potvrzení Objednávky je učiněno okamžikem jeho doručení Objednateli.</w:t>
      </w:r>
    </w:p>
    <w:p w14:paraId="17D265D8" w14:textId="77777777" w:rsidR="00090970" w:rsidRPr="00B45C7C"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B45C7C">
        <w:rPr>
          <w:rFonts w:ascii="Arial" w:hAnsi="Arial" w:cs="Arial"/>
          <w:sz w:val="20"/>
          <w:szCs w:val="20"/>
        </w:rPr>
        <w:t>Objednávka musí obsahovat minimálně tyto náležitosti:</w:t>
      </w:r>
    </w:p>
    <w:p w14:paraId="7D99BED2" w14:textId="77777777" w:rsidR="00090970" w:rsidRPr="00B45C7C"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B45C7C">
        <w:rPr>
          <w:rFonts w:ascii="Arial" w:hAnsi="Arial" w:cs="Arial"/>
          <w:sz w:val="20"/>
          <w:szCs w:val="20"/>
        </w:rPr>
        <w:t>identifikační údaje Objednatele a Poskytovatele,</w:t>
      </w:r>
    </w:p>
    <w:p w14:paraId="0E3A76B4" w14:textId="77777777" w:rsidR="00090970" w:rsidRPr="00B45C7C"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B45C7C">
        <w:rPr>
          <w:rFonts w:ascii="Arial" w:hAnsi="Arial" w:cs="Arial"/>
          <w:sz w:val="20"/>
          <w:szCs w:val="20"/>
        </w:rPr>
        <w:t>číslo Rámcové dohody,</w:t>
      </w:r>
    </w:p>
    <w:p w14:paraId="73E886F8" w14:textId="296518F9" w:rsidR="00090970" w:rsidRPr="00B45C7C"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B45C7C">
        <w:rPr>
          <w:rFonts w:ascii="Arial" w:hAnsi="Arial" w:cs="Arial"/>
          <w:sz w:val="20"/>
          <w:szCs w:val="20"/>
        </w:rPr>
        <w:t xml:space="preserve">Telefonní číslo nebo čísla, na které budou Služby poskytovány (nebo požadavek na přidělení nového Telefonního čísla), a ke kterému bude Účastnická smlouva vázána, případně požadavek na dodání nové SIM karty ve smyslu čl. </w:t>
      </w:r>
      <w:r w:rsidR="00B45C7C">
        <w:rPr>
          <w:rFonts w:ascii="Arial" w:hAnsi="Arial" w:cs="Arial"/>
          <w:sz w:val="20"/>
          <w:szCs w:val="20"/>
        </w:rPr>
        <w:t>4</w:t>
      </w:r>
      <w:r w:rsidRPr="00B45C7C">
        <w:rPr>
          <w:rFonts w:ascii="Arial" w:hAnsi="Arial" w:cs="Arial"/>
          <w:sz w:val="20"/>
          <w:szCs w:val="20"/>
        </w:rPr>
        <w:t xml:space="preserve">. odst. </w:t>
      </w:r>
      <w:r w:rsidR="00B45C7C">
        <w:rPr>
          <w:rFonts w:ascii="Arial" w:hAnsi="Arial" w:cs="Arial"/>
          <w:sz w:val="20"/>
          <w:szCs w:val="20"/>
        </w:rPr>
        <w:t>4.2.</w:t>
      </w:r>
      <w:r w:rsidRPr="00B45C7C">
        <w:rPr>
          <w:rFonts w:ascii="Arial" w:hAnsi="Arial" w:cs="Arial"/>
          <w:sz w:val="20"/>
          <w:szCs w:val="20"/>
        </w:rPr>
        <w:t xml:space="preserve"> Rámcové dohody,</w:t>
      </w:r>
    </w:p>
    <w:p w14:paraId="3A8EBF0C" w14:textId="27DEA11E" w:rsidR="00090970" w:rsidRPr="007211F4"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7211F4">
        <w:rPr>
          <w:rFonts w:ascii="Arial" w:hAnsi="Arial" w:cs="Arial"/>
          <w:sz w:val="20"/>
          <w:szCs w:val="20"/>
        </w:rPr>
        <w:t xml:space="preserve">Den, kterým se požaduje zahájení poskytování Služeb, který bude stanoven v Objednávce, v případě nových Účastnických smluv nejdříve 15. den ode dne uzavření Účastnické smlouvy, nedohodnou-li se Smluvní strany jinak; tato lhůta se nepoužije pro případ uzavírání Účastnické smlouvy k Telefonním číslům registrovaným u Poskytovatele ke dni účinnosti Rámcové dohody, kdy ve vztahu k takovým Telefonním číslům nesmí být den zahájení poskytování Služeb stanoven dříve, než na den následující po dni ukončení dosavadních smluvních vztahů dle čl. </w:t>
      </w:r>
      <w:r w:rsidR="001D689C">
        <w:rPr>
          <w:rFonts w:ascii="Arial" w:hAnsi="Arial" w:cs="Arial"/>
          <w:sz w:val="20"/>
          <w:szCs w:val="20"/>
        </w:rPr>
        <w:t>9</w:t>
      </w:r>
      <w:r w:rsidRPr="007211F4">
        <w:rPr>
          <w:rFonts w:ascii="Arial" w:hAnsi="Arial" w:cs="Arial"/>
          <w:sz w:val="20"/>
          <w:szCs w:val="20"/>
        </w:rPr>
        <w:t>. Rámcové dohody,</w:t>
      </w:r>
    </w:p>
    <w:p w14:paraId="1143F904" w14:textId="77777777" w:rsidR="00090970" w:rsidRPr="00C136DF"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C136DF">
        <w:rPr>
          <w:rFonts w:ascii="Arial" w:hAnsi="Arial" w:cs="Arial"/>
          <w:sz w:val="20"/>
          <w:szCs w:val="20"/>
        </w:rPr>
        <w:t xml:space="preserve">Případný požadavek na Migraci Telefonních čísel, tj. jedná se o stávající Telefonní číslo vedené na jiného poskytovatele hlasových a datových služeb, </w:t>
      </w:r>
    </w:p>
    <w:p w14:paraId="77B4D721" w14:textId="77777777" w:rsidR="00090970" w:rsidRPr="00C136DF"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C136DF">
        <w:rPr>
          <w:rFonts w:ascii="Arial" w:hAnsi="Arial" w:cs="Arial"/>
          <w:sz w:val="20"/>
          <w:szCs w:val="20"/>
        </w:rPr>
        <w:t>Specifikaci objednávaných Služeb,</w:t>
      </w:r>
    </w:p>
    <w:p w14:paraId="6FAE1488" w14:textId="77777777" w:rsidR="00090970" w:rsidRPr="00C136DF" w:rsidRDefault="00090970" w:rsidP="000F31B8">
      <w:pPr>
        <w:pStyle w:val="Odstavecseseznamem"/>
        <w:numPr>
          <w:ilvl w:val="2"/>
          <w:numId w:val="29"/>
        </w:numPr>
        <w:tabs>
          <w:tab w:val="left" w:pos="2410"/>
        </w:tabs>
        <w:ind w:left="1701" w:right="282" w:hanging="850"/>
        <w:jc w:val="both"/>
        <w:rPr>
          <w:rFonts w:ascii="Arial" w:hAnsi="Arial" w:cs="Arial"/>
          <w:sz w:val="20"/>
          <w:szCs w:val="20"/>
        </w:rPr>
      </w:pPr>
      <w:r w:rsidRPr="00C136DF">
        <w:rPr>
          <w:rFonts w:ascii="Arial" w:hAnsi="Arial" w:cs="Arial"/>
          <w:sz w:val="20"/>
          <w:szCs w:val="20"/>
        </w:rPr>
        <w:t xml:space="preserve">Jméno a podpis příslušné Kontaktní osoby Objednatele, přičemž za podpis se považuje rovněž přihlášení do </w:t>
      </w:r>
      <w:proofErr w:type="spellStart"/>
      <w:r w:rsidRPr="00C136DF">
        <w:rPr>
          <w:rFonts w:ascii="Arial" w:hAnsi="Arial" w:cs="Arial"/>
          <w:sz w:val="20"/>
          <w:szCs w:val="20"/>
        </w:rPr>
        <w:t>eShopu</w:t>
      </w:r>
      <w:proofErr w:type="spellEnd"/>
      <w:r w:rsidRPr="00C136DF">
        <w:rPr>
          <w:rFonts w:ascii="Arial" w:hAnsi="Arial" w:cs="Arial"/>
          <w:sz w:val="20"/>
          <w:szCs w:val="20"/>
        </w:rPr>
        <w:t xml:space="preserve"> udělenými přístupovými údaji nebo odeslání elektronické pošty z adresy Kontaktní osoby Objednatele na Kontaktní osoby Poskytovatele.</w:t>
      </w:r>
    </w:p>
    <w:p w14:paraId="045695E1" w14:textId="77777777" w:rsidR="00090970" w:rsidRPr="00090970"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090970">
        <w:rPr>
          <w:rFonts w:ascii="Arial" w:hAnsi="Arial" w:cs="Arial"/>
          <w:sz w:val="20"/>
          <w:szCs w:val="20"/>
        </w:rPr>
        <w:t>Poskytovatel učiní Potvrzení Objednávky nejpozději do 6 pracovních dnů ode dne doručení Objednávky, případně v téže lhůtě zašle žádost o doplnění či upřesnění údajů v případě, že Objednávka nebude obsahovat náležitosti dle odst. 6 tohoto článku. Potvrzením Objednávky Poskytovatel vyjadřuje souhlas s obsahem Objednávky, a že nepožaduje její doplnění či upřesnění a jako takovou ji akceptuje. Požádá-li Poskytovatel o doplnění či upřesnění údajů z důvodu, že Objednávka nebude splňovat náležitosti dle odst. 6 tohoto článku, staví se lhůta pro Potvrzení Objednávky a pro potvrzení doplněné či upřesněné Objednávky se použije obdobně postup podle tohoto odstavce.</w:t>
      </w:r>
    </w:p>
    <w:p w14:paraId="08C07E95" w14:textId="3081C981" w:rsidR="00090970" w:rsidRDefault="00090970" w:rsidP="00090970">
      <w:pPr>
        <w:pStyle w:val="Odstavecseseznamem"/>
        <w:numPr>
          <w:ilvl w:val="1"/>
          <w:numId w:val="29"/>
        </w:numPr>
        <w:tabs>
          <w:tab w:val="left" w:pos="2410"/>
        </w:tabs>
        <w:ind w:left="567" w:right="282" w:hanging="567"/>
        <w:jc w:val="both"/>
        <w:rPr>
          <w:rFonts w:ascii="Arial" w:hAnsi="Arial" w:cs="Arial"/>
          <w:sz w:val="20"/>
          <w:szCs w:val="20"/>
        </w:rPr>
      </w:pPr>
      <w:r w:rsidRPr="00090970">
        <w:rPr>
          <w:rFonts w:ascii="Arial" w:hAnsi="Arial" w:cs="Arial"/>
          <w:sz w:val="20"/>
          <w:szCs w:val="20"/>
        </w:rPr>
        <w:t xml:space="preserve">Poskytovatel se zavazuje </w:t>
      </w:r>
      <w:r w:rsidRPr="00BC45EA">
        <w:rPr>
          <w:rFonts w:ascii="Arial" w:hAnsi="Arial" w:cs="Arial"/>
          <w:sz w:val="20"/>
          <w:szCs w:val="20"/>
        </w:rPr>
        <w:t xml:space="preserve">poskytovat Služby dle specifikace v rámci smluvního vztahu založeného konkrétní Účastnickou smlouvou a za podmínek stanovených Rámcovou dohodou, zejména za podmínek stanovených v Příloze č. 1 Rámcové dohody a zahájit jejich poskytování dnem zahájení poskytování Služeb dle odst. </w:t>
      </w:r>
      <w:r w:rsidR="00BC45EA" w:rsidRPr="00BC45EA">
        <w:rPr>
          <w:rFonts w:ascii="Arial" w:hAnsi="Arial" w:cs="Arial"/>
          <w:sz w:val="20"/>
          <w:szCs w:val="20"/>
        </w:rPr>
        <w:t>4.</w:t>
      </w:r>
      <w:r w:rsidRPr="00BC45EA">
        <w:rPr>
          <w:rFonts w:ascii="Arial" w:hAnsi="Arial" w:cs="Arial"/>
          <w:sz w:val="20"/>
          <w:szCs w:val="20"/>
        </w:rPr>
        <w:t xml:space="preserve">6 písm. </w:t>
      </w:r>
      <w:r w:rsidR="00BC45EA" w:rsidRPr="00BC45EA">
        <w:rPr>
          <w:rFonts w:ascii="Arial" w:hAnsi="Arial" w:cs="Arial"/>
          <w:sz w:val="20"/>
          <w:szCs w:val="20"/>
        </w:rPr>
        <w:t>4.6.4.</w:t>
      </w:r>
      <w:r w:rsidRPr="00BC45EA">
        <w:rPr>
          <w:rFonts w:ascii="Arial" w:hAnsi="Arial" w:cs="Arial"/>
          <w:sz w:val="20"/>
          <w:szCs w:val="20"/>
        </w:rPr>
        <w:t>) tohoto článku.</w:t>
      </w:r>
    </w:p>
    <w:p w14:paraId="73CDA95B" w14:textId="77777777" w:rsidR="00CE5F05" w:rsidRDefault="00CE5F05" w:rsidP="00CE5F05">
      <w:pPr>
        <w:tabs>
          <w:tab w:val="left" w:pos="2410"/>
        </w:tabs>
        <w:ind w:right="282"/>
        <w:jc w:val="both"/>
        <w:rPr>
          <w:rFonts w:ascii="Arial" w:hAnsi="Arial" w:cs="Arial"/>
          <w:sz w:val="20"/>
          <w:szCs w:val="20"/>
        </w:rPr>
      </w:pPr>
    </w:p>
    <w:p w14:paraId="3F05480F" w14:textId="77777777" w:rsidR="00CE5F05" w:rsidRDefault="00CE5F05" w:rsidP="00CE5F05">
      <w:pPr>
        <w:tabs>
          <w:tab w:val="left" w:pos="2410"/>
        </w:tabs>
        <w:ind w:right="282"/>
        <w:jc w:val="both"/>
        <w:rPr>
          <w:rFonts w:ascii="Arial" w:hAnsi="Arial" w:cs="Arial"/>
          <w:sz w:val="20"/>
          <w:szCs w:val="20"/>
        </w:rPr>
      </w:pPr>
    </w:p>
    <w:p w14:paraId="54887E09" w14:textId="068B5DAA" w:rsidR="00CE5F05" w:rsidRPr="00BC67A9" w:rsidRDefault="00CE5F05" w:rsidP="005D0BF4">
      <w:pPr>
        <w:keepNext/>
        <w:keepLines/>
        <w:numPr>
          <w:ilvl w:val="0"/>
          <w:numId w:val="18"/>
        </w:numPr>
        <w:tabs>
          <w:tab w:val="left" w:pos="9356"/>
        </w:tabs>
        <w:ind w:left="426" w:right="6" w:hanging="426"/>
        <w:rPr>
          <w:rFonts w:ascii="Arial" w:hAnsi="Arial" w:cs="Arial"/>
          <w:b/>
          <w:caps/>
          <w:sz w:val="28"/>
          <w:szCs w:val="28"/>
        </w:rPr>
      </w:pPr>
      <w:r>
        <w:rPr>
          <w:rFonts w:ascii="Arial" w:hAnsi="Arial" w:cs="Arial"/>
          <w:b/>
          <w:caps/>
          <w:sz w:val="28"/>
          <w:szCs w:val="28"/>
        </w:rPr>
        <w:t>Cena</w:t>
      </w:r>
      <w:r w:rsidR="00580D35">
        <w:rPr>
          <w:rFonts w:ascii="Arial" w:hAnsi="Arial" w:cs="Arial"/>
          <w:b/>
          <w:caps/>
          <w:sz w:val="28"/>
          <w:szCs w:val="28"/>
        </w:rPr>
        <w:t xml:space="preserve"> a podmínky fakturace</w:t>
      </w:r>
    </w:p>
    <w:p w14:paraId="4355EB0F" w14:textId="77777777" w:rsidR="00CE5F05" w:rsidRDefault="00CE5F05" w:rsidP="00CE5F05">
      <w:pPr>
        <w:tabs>
          <w:tab w:val="left" w:pos="2410"/>
        </w:tabs>
        <w:ind w:right="282"/>
        <w:jc w:val="both"/>
        <w:rPr>
          <w:rFonts w:ascii="Arial" w:hAnsi="Arial" w:cs="Arial"/>
          <w:sz w:val="20"/>
          <w:szCs w:val="20"/>
        </w:rPr>
      </w:pPr>
    </w:p>
    <w:p w14:paraId="643F4BBD" w14:textId="59851BBC" w:rsidR="00CA6592" w:rsidRPr="009E0B51"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Cena za Služby (dále jen „</w:t>
      </w:r>
      <w:r w:rsidRPr="00CA6592">
        <w:rPr>
          <w:rFonts w:ascii="Arial" w:hAnsi="Arial" w:cs="Arial"/>
          <w:b/>
          <w:bCs/>
          <w:sz w:val="20"/>
          <w:szCs w:val="20"/>
        </w:rPr>
        <w:t>Cena za Služby</w:t>
      </w:r>
      <w:r w:rsidRPr="00CA6592">
        <w:rPr>
          <w:rFonts w:ascii="Arial" w:hAnsi="Arial" w:cs="Arial"/>
          <w:sz w:val="20"/>
          <w:szCs w:val="20"/>
        </w:rPr>
        <w:t xml:space="preserve">“) se v rámci jednotlivých Účastnických smluv stanovuje na základě cen za jednotlivé Služby uvedených </w:t>
      </w:r>
      <w:r w:rsidRPr="00BC45EA">
        <w:rPr>
          <w:rFonts w:ascii="Arial" w:hAnsi="Arial" w:cs="Arial"/>
          <w:sz w:val="20"/>
          <w:szCs w:val="20"/>
        </w:rPr>
        <w:t>v Příloze č. 2 Rámcové dohody bez DPH. Není-li v Objednávce výslovně uvedeno jinak, Poskytovatel není oprávněn účtovat</w:t>
      </w:r>
      <w:r w:rsidRPr="00CA6592">
        <w:rPr>
          <w:rFonts w:ascii="Arial" w:hAnsi="Arial" w:cs="Arial"/>
          <w:sz w:val="20"/>
          <w:szCs w:val="20"/>
        </w:rPr>
        <w:t xml:space="preserve"> za Služby poskytnuté dle Rámcové dohody a konkrétní Účastnické smlouvy jakékoliv jiné ceny, poplatky, sazby apod. nad rámec jednotkových </w:t>
      </w:r>
      <w:r w:rsidRPr="00BC45EA">
        <w:rPr>
          <w:rFonts w:ascii="Arial" w:hAnsi="Arial" w:cs="Arial"/>
          <w:sz w:val="20"/>
          <w:szCs w:val="20"/>
        </w:rPr>
        <w:t>cen vymezených v příloze č. 2 Rámcové dohody. Cena za Služby se odvíjí od skutečně poskytnutých</w:t>
      </w:r>
      <w:r w:rsidRPr="00CA6592">
        <w:rPr>
          <w:rFonts w:ascii="Arial" w:hAnsi="Arial" w:cs="Arial"/>
          <w:sz w:val="20"/>
          <w:szCs w:val="20"/>
        </w:rPr>
        <w:t xml:space="preserve"> Služeb. Poskytovatel je oprávněn účtovat za poskytování Služeb také nižší cenu než Cenu za Služby </w:t>
      </w:r>
      <w:r w:rsidRPr="00BC45EA">
        <w:rPr>
          <w:rFonts w:ascii="Arial" w:hAnsi="Arial" w:cs="Arial"/>
          <w:sz w:val="20"/>
          <w:szCs w:val="20"/>
        </w:rPr>
        <w:t>vypočtenou dle Přílohy č. 2 (dále jen „</w:t>
      </w:r>
      <w:r w:rsidRPr="00BC45EA">
        <w:rPr>
          <w:rFonts w:ascii="Arial" w:hAnsi="Arial" w:cs="Arial"/>
          <w:b/>
          <w:bCs/>
          <w:sz w:val="20"/>
          <w:szCs w:val="20"/>
        </w:rPr>
        <w:t>Snížená cena</w:t>
      </w:r>
      <w:r w:rsidRPr="00BC45EA">
        <w:rPr>
          <w:rFonts w:ascii="Arial" w:hAnsi="Arial" w:cs="Arial"/>
          <w:sz w:val="20"/>
          <w:szCs w:val="20"/>
        </w:rPr>
        <w:t>“ nebo též „</w:t>
      </w:r>
      <w:r w:rsidRPr="00BC45EA">
        <w:rPr>
          <w:rFonts w:ascii="Arial" w:hAnsi="Arial" w:cs="Arial"/>
          <w:b/>
          <w:bCs/>
          <w:sz w:val="20"/>
          <w:szCs w:val="20"/>
        </w:rPr>
        <w:t>Sleva z Ceny za Služby</w:t>
      </w:r>
      <w:r w:rsidRPr="00BC45EA">
        <w:rPr>
          <w:rFonts w:ascii="Arial" w:hAnsi="Arial" w:cs="Arial"/>
          <w:sz w:val="20"/>
          <w:szCs w:val="20"/>
        </w:rPr>
        <w:t>“), a to za dodržení postupu fakturace</w:t>
      </w:r>
      <w:r w:rsidRPr="00CA6592">
        <w:rPr>
          <w:rFonts w:ascii="Arial" w:hAnsi="Arial" w:cs="Arial"/>
          <w:sz w:val="20"/>
          <w:szCs w:val="20"/>
        </w:rPr>
        <w:t xml:space="preserve"> dle tohoto článku. V případě poskytování Služeb, jejichž ce</w:t>
      </w:r>
      <w:r w:rsidRPr="00C17582">
        <w:rPr>
          <w:rFonts w:ascii="Arial" w:hAnsi="Arial" w:cs="Arial"/>
          <w:sz w:val="20"/>
          <w:szCs w:val="20"/>
        </w:rPr>
        <w:t>na není specifikována v Příloze č. 2 Rámcové dohody, použije se aktuální ceník Poskytovatele</w:t>
      </w:r>
      <w:r w:rsidRPr="00CA6592">
        <w:rPr>
          <w:rFonts w:ascii="Arial" w:hAnsi="Arial" w:cs="Arial"/>
          <w:sz w:val="20"/>
          <w:szCs w:val="20"/>
        </w:rPr>
        <w:t>, zveřejněný na jeho webových stránkách (dále jen „Aktuální ceník“).</w:t>
      </w:r>
      <w:r w:rsidR="00E77573">
        <w:rPr>
          <w:rFonts w:ascii="Arial" w:hAnsi="Arial" w:cs="Arial"/>
          <w:sz w:val="20"/>
          <w:szCs w:val="20"/>
        </w:rPr>
        <w:t xml:space="preserve"> </w:t>
      </w:r>
      <w:r w:rsidR="00E77573" w:rsidRPr="008F11FD">
        <w:rPr>
          <w:rFonts w:ascii="Arial" w:hAnsi="Arial" w:cs="Arial"/>
          <w:sz w:val="20"/>
          <w:szCs w:val="20"/>
        </w:rPr>
        <w:t xml:space="preserve">Poskytovatel se zavazuje zajistit dostupnost </w:t>
      </w:r>
      <w:r w:rsidR="00464117">
        <w:rPr>
          <w:rFonts w:ascii="Arial" w:hAnsi="Arial" w:cs="Arial"/>
          <w:sz w:val="20"/>
          <w:szCs w:val="20"/>
        </w:rPr>
        <w:t>aktuálního ceníku</w:t>
      </w:r>
      <w:r w:rsidR="00E77573" w:rsidRPr="008F11FD">
        <w:rPr>
          <w:rFonts w:ascii="Arial" w:hAnsi="Arial" w:cs="Arial"/>
          <w:sz w:val="20"/>
          <w:szCs w:val="20"/>
        </w:rPr>
        <w:t xml:space="preserve"> všech provozovaných služeb v elektronické formě na svých webových stránkách nejpozději v den nabytí jejich účinnosti. Poskytovatel se zavazuje zajistit dostupnost </w:t>
      </w:r>
      <w:r w:rsidR="00464117">
        <w:rPr>
          <w:rFonts w:ascii="Arial" w:hAnsi="Arial" w:cs="Arial"/>
          <w:sz w:val="20"/>
          <w:szCs w:val="20"/>
        </w:rPr>
        <w:t>aktuálního ceníku</w:t>
      </w:r>
      <w:r w:rsidR="00E77573" w:rsidRPr="008F11FD">
        <w:rPr>
          <w:rFonts w:ascii="Arial" w:hAnsi="Arial" w:cs="Arial"/>
          <w:sz w:val="20"/>
          <w:szCs w:val="20"/>
        </w:rPr>
        <w:t xml:space="preserve"> zdarma</w:t>
      </w:r>
      <w:r w:rsidR="009E0B51">
        <w:rPr>
          <w:rFonts w:ascii="Arial" w:hAnsi="Arial" w:cs="Arial"/>
          <w:sz w:val="20"/>
          <w:szCs w:val="20"/>
        </w:rPr>
        <w:t>.</w:t>
      </w:r>
    </w:p>
    <w:p w14:paraId="6B496C65"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Výše uvedená Cena za Služby je sjednána dohodou Smluvních stran podle zákona č. 526/1990 Sb., o cenách, ve znění pozdějších předpisů, a je cenou maximální a nepřekročitelnou, která zahrnuje veškeré náklady spojené s realizací Služeb.</w:t>
      </w:r>
    </w:p>
    <w:p w14:paraId="7AD05D9E"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Platebním dokladem bude daňový doklad splňující náležitosti podle ustanovení § 29 zákona č. 235/2004 Sb., o dani z přidané hodnoty, ve znění pozdějších předpisů (dále jen „</w:t>
      </w:r>
      <w:r w:rsidRPr="00D13461">
        <w:rPr>
          <w:rFonts w:ascii="Arial" w:hAnsi="Arial" w:cs="Arial"/>
          <w:b/>
          <w:bCs/>
          <w:sz w:val="20"/>
          <w:szCs w:val="20"/>
        </w:rPr>
        <w:t>Zákon o DPH</w:t>
      </w:r>
      <w:r w:rsidRPr="00CA6592">
        <w:rPr>
          <w:rFonts w:ascii="Arial" w:hAnsi="Arial" w:cs="Arial"/>
          <w:sz w:val="20"/>
          <w:szCs w:val="20"/>
        </w:rPr>
        <w:t>“) a v souladu s § 435 Občanského zákoníku (dále také „</w:t>
      </w:r>
      <w:r w:rsidRPr="00D13461">
        <w:rPr>
          <w:rFonts w:ascii="Arial" w:hAnsi="Arial" w:cs="Arial"/>
          <w:b/>
          <w:bCs/>
          <w:sz w:val="20"/>
          <w:szCs w:val="20"/>
        </w:rPr>
        <w:t>faktura</w:t>
      </w:r>
      <w:r w:rsidRPr="00CA6592">
        <w:rPr>
          <w:rFonts w:ascii="Arial" w:hAnsi="Arial" w:cs="Arial"/>
          <w:sz w:val="20"/>
          <w:szCs w:val="20"/>
        </w:rPr>
        <w:t>“).</w:t>
      </w:r>
    </w:p>
    <w:p w14:paraId="26A46B37" w14:textId="5351AABF"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 xml:space="preserve">V případě, že faktura nebude mít odpovídající náležitosti, nebude obsahovat povinnou přílohu ve </w:t>
      </w:r>
      <w:r w:rsidRPr="00333BCD">
        <w:rPr>
          <w:rFonts w:ascii="Arial" w:hAnsi="Arial" w:cs="Arial"/>
          <w:sz w:val="20"/>
          <w:szCs w:val="20"/>
        </w:rPr>
        <w:t xml:space="preserve">smyslu odst. </w:t>
      </w:r>
      <w:r w:rsidR="00333BCD" w:rsidRPr="00333BCD">
        <w:rPr>
          <w:rFonts w:ascii="Arial" w:hAnsi="Arial" w:cs="Arial"/>
          <w:sz w:val="20"/>
          <w:szCs w:val="20"/>
        </w:rPr>
        <w:t>5.16.</w:t>
      </w:r>
      <w:r w:rsidRPr="00333BCD">
        <w:rPr>
          <w:rFonts w:ascii="Arial" w:hAnsi="Arial" w:cs="Arial"/>
          <w:sz w:val="20"/>
          <w:szCs w:val="20"/>
        </w:rPr>
        <w:t xml:space="preserve"> tohoto</w:t>
      </w:r>
      <w:r w:rsidRPr="00CA6592">
        <w:rPr>
          <w:rFonts w:ascii="Arial" w:hAnsi="Arial" w:cs="Arial"/>
          <w:sz w:val="20"/>
          <w:szCs w:val="20"/>
        </w:rPr>
        <w:t xml:space="preserve"> článku – Výpis Služeb, nebo bude obsahovat nesprávné údaje, je Objednatel oprávněn zaslat ji ve lhůtě splatnosti zpět Poskytovateli k doplnění, aniž se tak dostane do prodlení se splatností; lhůta splatnosti počíná běžet znovu od opětovného doručení náležitě doplněné či opravené faktury. Smluvní strany mohou v případě vystavení chybné faktury využít pro nápravu institutu vystavení opravného daňového dokladu. Objednatel se nedostane do prodlení s platbou v případě, že byla špatně vystavena faktura a čeká se na doručení opravného daňového dokladu.</w:t>
      </w:r>
    </w:p>
    <w:p w14:paraId="0CB1D75A" w14:textId="096DC6A6"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 xml:space="preserve">Poskytovatel doručí fakturu za Služby poskytované </w:t>
      </w:r>
      <w:r w:rsidRPr="00E70629">
        <w:rPr>
          <w:rFonts w:ascii="Arial" w:hAnsi="Arial" w:cs="Arial"/>
          <w:sz w:val="20"/>
          <w:szCs w:val="20"/>
        </w:rPr>
        <w:t xml:space="preserve">podle Účastnických smluv souhrnně pro každého Objednatele v uplynulém kalendářním měsíci do </w:t>
      </w:r>
      <w:r w:rsidR="00902914" w:rsidRPr="00E70629">
        <w:rPr>
          <w:rFonts w:ascii="Arial" w:hAnsi="Arial" w:cs="Arial"/>
          <w:sz w:val="20"/>
          <w:szCs w:val="20"/>
        </w:rPr>
        <w:t>15.</w:t>
      </w:r>
      <w:r w:rsidRPr="00E70629">
        <w:rPr>
          <w:rFonts w:ascii="Arial" w:hAnsi="Arial" w:cs="Arial"/>
          <w:sz w:val="20"/>
          <w:szCs w:val="20"/>
        </w:rPr>
        <w:t xml:space="preserve"> dne</w:t>
      </w:r>
      <w:r w:rsidRPr="00333BCD">
        <w:rPr>
          <w:rFonts w:ascii="Arial" w:hAnsi="Arial" w:cs="Arial"/>
          <w:sz w:val="20"/>
          <w:szCs w:val="20"/>
        </w:rPr>
        <w:t xml:space="preserve"> měsíce následujícího po měsíci, za který bude fakturováno. Daňový doklad (faktura) bude vystavován dle prokazatelně čerpaných Služeb. Splatnost každého daňového dokladu bude 30</w:t>
      </w:r>
      <w:r w:rsidRPr="00CA6592">
        <w:rPr>
          <w:rFonts w:ascii="Arial" w:hAnsi="Arial" w:cs="Arial"/>
          <w:sz w:val="20"/>
          <w:szCs w:val="20"/>
        </w:rPr>
        <w:t xml:space="preserve"> dnů od data jeho doručení Objednateli. Objednatel bude hradit cenu v měsíčním intervalu. Daňové doklady (faktury) budou pokládány za uhrazené dnem odepsání částky z účtu Objednatele ve prospěch účtu Poskytovatele.</w:t>
      </w:r>
    </w:p>
    <w:p w14:paraId="1D9F5E48"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 xml:space="preserve">Objednatelé nebudou akceptovat faktury, které by </w:t>
      </w:r>
      <w:proofErr w:type="spellStart"/>
      <w:r w:rsidRPr="00CA6592">
        <w:rPr>
          <w:rFonts w:ascii="Arial" w:hAnsi="Arial" w:cs="Arial"/>
          <w:sz w:val="20"/>
          <w:szCs w:val="20"/>
        </w:rPr>
        <w:t>doúčtovávaly</w:t>
      </w:r>
      <w:proofErr w:type="spellEnd"/>
      <w:r w:rsidRPr="00CA6592">
        <w:rPr>
          <w:rFonts w:ascii="Arial" w:hAnsi="Arial" w:cs="Arial"/>
          <w:sz w:val="20"/>
          <w:szCs w:val="20"/>
        </w:rPr>
        <w:t xml:space="preserve"> Ceny za Služby, které Poskytovatel zapomněl uvést na fakturách mimo doúčtování za poslední dvě fakturační období.</w:t>
      </w:r>
    </w:p>
    <w:p w14:paraId="05F0A7AF"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Platba bude poukázána na bankovní účet Poskytovatele uvedený ve faktuře. Uvedený bankovní účet musí být zveřejněn správcem daně způsobem umožňujícím dálkový přístup. V případě, že účet tímto způsobem zveřejněn nebude, je Objednatel oprávněn uhradit Poskytovateli cenu na úrovni bez DPH, DPH Objednatel poukáže správci daně.</w:t>
      </w:r>
    </w:p>
    <w:p w14:paraId="7C5D8889"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Daň z přidané hodnoty bude účtována vždy ve výši určené podle právních předpisů účinných ke dni uskutečnění zdanitelného plnění.</w:t>
      </w:r>
    </w:p>
    <w:p w14:paraId="2B4BF72B" w14:textId="77777777" w:rsidR="00CA6592" w:rsidRPr="00E81744"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E81744">
        <w:rPr>
          <w:rFonts w:ascii="Arial" w:hAnsi="Arial" w:cs="Arial"/>
          <w:sz w:val="20"/>
          <w:szCs w:val="20"/>
        </w:rPr>
        <w:t>Každý Objednatel bude mít stanoveny kontaktní osoby, které budou mít přístup k výpisům a daňovým dokladům (fakturám).</w:t>
      </w:r>
    </w:p>
    <w:p w14:paraId="1C55E8CB" w14:textId="12EE0ED8" w:rsidR="00CA6592" w:rsidRPr="00CD20C8"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D20C8">
        <w:rPr>
          <w:rFonts w:ascii="Arial" w:hAnsi="Arial" w:cs="Arial"/>
          <w:sz w:val="20"/>
          <w:szCs w:val="20"/>
        </w:rPr>
        <w:t xml:space="preserve">Poskytovatel bude doručovat faktury v elektronické podobě do datové schránky příslušného Objednatele nebo </w:t>
      </w:r>
      <w:r w:rsidR="00CD20C8" w:rsidRPr="00CD20C8">
        <w:rPr>
          <w:rFonts w:ascii="Arial" w:hAnsi="Arial" w:cs="Arial"/>
          <w:sz w:val="20"/>
          <w:szCs w:val="20"/>
        </w:rPr>
        <w:t>elektronicky na e-mailovou</w:t>
      </w:r>
      <w:r w:rsidRPr="00CD20C8">
        <w:rPr>
          <w:rFonts w:ascii="Arial" w:hAnsi="Arial" w:cs="Arial"/>
          <w:sz w:val="20"/>
          <w:szCs w:val="20"/>
        </w:rPr>
        <w:t xml:space="preserve"> adresu Objednatele uvedenou v Účastnické smlouvě.</w:t>
      </w:r>
    </w:p>
    <w:p w14:paraId="26D061C1"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Veškeré platby a další doklady (např. upomínky atd.) budou směřovány přímo na jednotlivé Objednatele a jejich kontaktní osoby; v případě nesprávného doručení dokladů si zajistí sám Poskytovatel na vlastní náklady přeposlání dokladů na správného Objednatele.</w:t>
      </w:r>
    </w:p>
    <w:p w14:paraId="2342F0D2"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Z veškerých písemností bude jasně patrné, ke kterému Objednateli a ke kterému účastnickému číslu jsou směřovány.</w:t>
      </w:r>
    </w:p>
    <w:p w14:paraId="5A1D7B9C"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Na vyžádání kontaktní osoby Objednatele Poskytovatel zajistí dodání sestav a seznamů všech využívaných účastnických čísel a služeb za požadované období v elektronické formě (formát CSV, XLS), pro účely dalšího zpracování a kontroly nastavení služeb, a to nejpozději do 30 dní od požádání.</w:t>
      </w:r>
    </w:p>
    <w:p w14:paraId="381BE8EA"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Úrok z prodlení se zaplacením daňového dokladu (faktury) se stanoví v zákonné výši z dlužné částky za každý i započatý den prodlení. Obchodní podmínky Poskytovatele, které by Objednatelům stanovily další smluvní pokuty, jsou považovány za neúčinné.</w:t>
      </w:r>
    </w:p>
    <w:p w14:paraId="21C3194C"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V případě poskytnutí Slevy z Ceny za Služby dle odst. 1 tohoto článku bude faktura mimo údajů v odst. 3 tohoto článku obsahovat i údaj o tom, že se jedná o poskytnutí slevy, včetně stanovení její výše minimálně procentuálně ve vztahu k Ceně za Služby uvedené v Příloze č. 2 nebo v Aktuálním ceníku.</w:t>
      </w:r>
    </w:p>
    <w:p w14:paraId="54AE4C9A"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Přílohou elektronické faktury bude vždy podrobný výpis Služeb v </w:t>
      </w:r>
      <w:r w:rsidRPr="00046243">
        <w:rPr>
          <w:rFonts w:ascii="Arial" w:hAnsi="Arial" w:cs="Arial"/>
          <w:sz w:val="20"/>
          <w:szCs w:val="20"/>
        </w:rPr>
        <w:t>elektronické podobě (dále jen „Výpis Služeb“), jehož podmínky a náležitosti jsou uvedeny v Příloze č. 1 Rámcové dohody. Poskytovatel se zavazuje, že Služby a Cena za Služby budou ve Výpisu Služeb</w:t>
      </w:r>
      <w:r w:rsidRPr="00CA6592">
        <w:rPr>
          <w:rFonts w:ascii="Arial" w:hAnsi="Arial" w:cs="Arial"/>
          <w:sz w:val="20"/>
          <w:szCs w:val="20"/>
        </w:rPr>
        <w:t xml:space="preserve"> členěny ve vztahu k jednotlivým Telefonním číslům. </w:t>
      </w:r>
    </w:p>
    <w:p w14:paraId="3DBDA189"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Veškeré platby se hradí v korunách českých.</w:t>
      </w:r>
    </w:p>
    <w:p w14:paraId="2EEAECB2"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Poskytovatel prohlašuje, že správce daně před uzavřením Rámcové dohody nerozhodl, že Poskytovatel je nespolehlivým plátcem ve smyslu § 106a Zákona o DPH (dále jen „Nespolehlivý plátce“). V případě, že správce daně rozhodne o tom, že Poskytovatel je Nespolehlivým plátcem, zavazuje se Poskytovatel o tomto informovat Objednatele do 3 pracovních dní od vydání takového rozhodnutí. Stane-li se Poskytovatel nespolehlivým plátcem, může uhradit Objednatel Poskytovateli pouze základ daně, přičemž DPH bude Objednatelem uhrazena Poskytovateli až po písemném doložení Poskytovatele o jeho úhradě této DPH příslušnému správci daně.</w:t>
      </w:r>
    </w:p>
    <w:p w14:paraId="05874009"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Poskytovatel bere na vědomí, že na Služby se neposkytují zálohové platby.</w:t>
      </w:r>
    </w:p>
    <w:p w14:paraId="30B044CE" w14:textId="77777777" w:rsidR="00CA6592" w:rsidRPr="00CA6592"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A6592">
        <w:rPr>
          <w:rFonts w:ascii="Arial" w:hAnsi="Arial" w:cs="Arial"/>
          <w:sz w:val="20"/>
          <w:szCs w:val="20"/>
        </w:rPr>
        <w:t>Pro úplnost Smluvní strany sjednávají, že podmínky reklamace fakturace se řídí Zákonem o elektronických komunikacích.</w:t>
      </w:r>
    </w:p>
    <w:p w14:paraId="754C5AC4" w14:textId="77777777" w:rsidR="00CA6592" w:rsidRPr="00CE210C" w:rsidRDefault="00CA6592" w:rsidP="00CA6592">
      <w:pPr>
        <w:pStyle w:val="Odstavecseseznamem"/>
        <w:numPr>
          <w:ilvl w:val="1"/>
          <w:numId w:val="30"/>
        </w:numPr>
        <w:tabs>
          <w:tab w:val="left" w:pos="2410"/>
        </w:tabs>
        <w:ind w:left="567" w:right="282" w:hanging="567"/>
        <w:jc w:val="both"/>
        <w:rPr>
          <w:rFonts w:ascii="Arial" w:hAnsi="Arial" w:cs="Arial"/>
          <w:sz w:val="20"/>
          <w:szCs w:val="20"/>
        </w:rPr>
      </w:pPr>
      <w:r w:rsidRPr="00CE210C">
        <w:rPr>
          <w:rFonts w:ascii="Arial" w:hAnsi="Arial" w:cs="Arial"/>
          <w:sz w:val="20"/>
          <w:szCs w:val="20"/>
        </w:rPr>
        <w:t>Objednatel nebude akceptovat stanovení minimální měsíční fakturace. Placeny budou výhradně skutečně odebrané služby.</w:t>
      </w:r>
    </w:p>
    <w:p w14:paraId="2D4F830A" w14:textId="77777777" w:rsidR="00CE5F05" w:rsidRPr="00CE5F05" w:rsidRDefault="00CE5F05" w:rsidP="00CE5F05">
      <w:pPr>
        <w:tabs>
          <w:tab w:val="left" w:pos="2410"/>
        </w:tabs>
        <w:ind w:right="282"/>
        <w:jc w:val="both"/>
        <w:rPr>
          <w:rFonts w:ascii="Arial" w:hAnsi="Arial" w:cs="Arial"/>
          <w:sz w:val="20"/>
          <w:szCs w:val="20"/>
        </w:rPr>
      </w:pPr>
    </w:p>
    <w:p w14:paraId="024E3A9C" w14:textId="77777777" w:rsidR="001060D6" w:rsidRPr="00BA7246" w:rsidRDefault="001060D6" w:rsidP="00BA7246">
      <w:pPr>
        <w:tabs>
          <w:tab w:val="left" w:pos="2410"/>
        </w:tabs>
        <w:ind w:right="282"/>
        <w:jc w:val="both"/>
        <w:rPr>
          <w:rFonts w:ascii="Arial" w:hAnsi="Arial" w:cs="Arial"/>
          <w:sz w:val="20"/>
          <w:szCs w:val="20"/>
        </w:rPr>
      </w:pPr>
    </w:p>
    <w:p w14:paraId="295325DF" w14:textId="46C65AB7" w:rsidR="00742C6A" w:rsidRPr="00BC67A9" w:rsidRDefault="00742C6A" w:rsidP="005D0BF4">
      <w:pPr>
        <w:keepNext/>
        <w:keepLines/>
        <w:numPr>
          <w:ilvl w:val="0"/>
          <w:numId w:val="18"/>
        </w:numPr>
        <w:tabs>
          <w:tab w:val="left" w:pos="9356"/>
        </w:tabs>
        <w:ind w:left="426" w:right="6" w:hanging="426"/>
        <w:rPr>
          <w:rFonts w:ascii="Arial" w:hAnsi="Arial" w:cs="Arial"/>
          <w:b/>
          <w:caps/>
          <w:sz w:val="28"/>
          <w:szCs w:val="28"/>
        </w:rPr>
      </w:pPr>
      <w:r w:rsidRPr="00BC67A9">
        <w:rPr>
          <w:rFonts w:ascii="Arial" w:hAnsi="Arial" w:cs="Arial"/>
          <w:b/>
          <w:caps/>
          <w:sz w:val="28"/>
          <w:szCs w:val="28"/>
        </w:rPr>
        <w:t>Práva a povinnosti smluvních stran</w:t>
      </w:r>
    </w:p>
    <w:p w14:paraId="0FFF0F54" w14:textId="29D65325" w:rsidR="00742C6A" w:rsidRDefault="00742C6A" w:rsidP="00AA26A1">
      <w:pPr>
        <w:keepNext/>
        <w:keepLines/>
        <w:tabs>
          <w:tab w:val="left" w:pos="9356"/>
        </w:tabs>
        <w:ind w:right="4"/>
        <w:jc w:val="center"/>
        <w:rPr>
          <w:rFonts w:ascii="Arial" w:hAnsi="Arial" w:cs="Arial"/>
          <w:sz w:val="20"/>
          <w:szCs w:val="20"/>
        </w:rPr>
      </w:pPr>
    </w:p>
    <w:p w14:paraId="7342F33E" w14:textId="379CFAC2"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nemá právo bez předchozího písemného souhlasu všech Objednatelů postoupit Rámcovou dohodou, jakož i Účastnické smlouvy, jednotlivé závazky z Rámcové dohody i z Účastnických smluv ani pohledávky vzniklé v souvislosti s touto Rámcovou dohodou nebo s Účastnickými smlouvami na třetí osoby, ani učinit jakékoliv právní jednání, v jehož důsledku by došlo k převodu či přechodu práv či povinností vyplývajících z této Rámcové dohody, jakož i z Účastnických smluv.</w:t>
      </w:r>
    </w:p>
    <w:p w14:paraId="6A7A7E64"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 xml:space="preserve">Poskytovatel je povinen mít po celou dobu trvání této Rámcové dohody a jednotlivých Účastnických smluv uzavřené pojištění odpovědnosti za škodu způsobenou jeho činností v důsledku plnění </w:t>
      </w:r>
      <w:r w:rsidRPr="00B241DA">
        <w:rPr>
          <w:rFonts w:ascii="Arial" w:hAnsi="Arial" w:cs="Arial"/>
          <w:sz w:val="20"/>
          <w:szCs w:val="20"/>
        </w:rPr>
        <w:t>Rámcové dohody a Účastnických smluv Objednateli případně třetím osobám, a to s výší pojistného plnění min. 5.000.000 Kč. Poskytovatel je povinen předat kopii pojistné smlouvy nebo jiný doklad o sjednaném pojištění  Centrálnímu zadavateli na vyžádání Centrálního zadavatele, a to bez zbytečného odkladu, nejpozději</w:t>
      </w:r>
      <w:r w:rsidRPr="002534B3">
        <w:rPr>
          <w:rFonts w:ascii="Arial" w:hAnsi="Arial" w:cs="Arial"/>
          <w:sz w:val="20"/>
          <w:szCs w:val="20"/>
        </w:rPr>
        <w:t xml:space="preserve"> však do 5 pracovních dní od doručení písemné žádosti Centrálního zadavatele. V případě, že při činnosti prováděné Poskytovatelem dojde ke způsobení škody Objednatelům nebo třetím osobám, která nebude kryta pojištěním sjednaným ve smyslu tohoto odstavce, bude Poskytovatel povinen tyto škody uhradit z vlastních prostředků.</w:t>
      </w:r>
    </w:p>
    <w:p w14:paraId="784FBFAE"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a Objednatelé jsou povinni si poskytovat součinnost a vzájemně se informovat o všech okolnostech důležitých pro řádné a včasné plnění Rámcové dohody a Účastnických smluv.</w:t>
      </w:r>
    </w:p>
    <w:p w14:paraId="267971FF"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je povinen zachovávat mlčenlivost o všech informacích diskrétní povahy (dále jen „</w:t>
      </w:r>
      <w:r w:rsidRPr="00A43A12">
        <w:rPr>
          <w:rFonts w:ascii="Arial" w:hAnsi="Arial" w:cs="Arial"/>
          <w:b/>
          <w:bCs/>
          <w:sz w:val="20"/>
          <w:szCs w:val="20"/>
        </w:rPr>
        <w:t>Diskrétní informace</w:t>
      </w:r>
      <w:r w:rsidRPr="002534B3">
        <w:rPr>
          <w:rFonts w:ascii="Arial" w:hAnsi="Arial" w:cs="Arial"/>
          <w:sz w:val="20"/>
          <w:szCs w:val="20"/>
        </w:rPr>
        <w:t xml:space="preserve">“). Diskrétními informacemi se rozumí veškeré informace poskytnuté Poskytovateli Objednatelem v souvislosti s plněním Rámcové dohody nebo Účastnické smlouvy (pokud nejsou výslovně obsaženy ve zveřejňovaném znění Rámcové dohody), informace, na které se vztahuje zákonem uložená povinnost mlčenlivosti a veškeré další informace, které budou </w:t>
      </w:r>
      <w:r w:rsidRPr="00D105C9">
        <w:rPr>
          <w:rFonts w:ascii="Arial" w:hAnsi="Arial" w:cs="Arial"/>
          <w:sz w:val="20"/>
          <w:szCs w:val="20"/>
        </w:rPr>
        <w:t>Objednatelem označeny jako diskrétní ve smyslu ustanovení § 36 odst. 8 Zákona o zadávání veřejných zakázek.</w:t>
      </w:r>
      <w:r w:rsidRPr="002534B3">
        <w:rPr>
          <w:rFonts w:ascii="Arial" w:hAnsi="Arial" w:cs="Arial"/>
          <w:sz w:val="20"/>
          <w:szCs w:val="20"/>
        </w:rPr>
        <w:t xml:space="preserve"> Jako s Diskrétními informacemi musí být nakládáno také s informacemi, které splňují podmínky uvedené v předchozí větě tohoto ustanovení, i když byly získané náhodně nebo bez vědomí Objednatele a dále s veškerými informacemi získanými od jakékoliv třetí strany, pokud se týkají Objednatele či plnění této Rámcové dohody nebo Účastnických smluv. Diskrétní informace může Poskytovatel užít pouze za účelem plnění Rámcové dohody a Účastnických smluv, k jinému použití je třeba předchozí písemné svolení Objednatele. </w:t>
      </w:r>
    </w:p>
    <w:p w14:paraId="1C16F9D0"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Povinnost zachovávat mlčenlivost, uvedená v předchozím odstavci, se nevztahuje na informace, které je Objednatel povinen poskytnout třetím osobám podle zákona č. 106/1999 Sb., o svobodném přístupu k informacím, ve znění pozdějších předpisů nebo dle jiného právního předpisu, informace, které jsou nebo se stanou všeobecně a veřejně přístupnými jinak než porušením právních povinností ze strany některé ze Smluvních stran, informace, u nichž je Poskytovatel schopen prokázat, že mu byly známy ještě před přijetím těchto informací od Objednatele, avšak pouze za podmínky, že se na tyto informace nevztahuje povinnost mlčenlivosti z jiných důvodů, a informace, které budou Poskytovateli po uzavření Rámcové dohody nebo Účastnických smluv sděleny bez závazku mlčenlivosti třetí stranou, jež rovněž není ve vztahu k těmto informacím nijak vázána.</w:t>
      </w:r>
    </w:p>
    <w:p w14:paraId="387A608D"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zajistí, aby jeho zaměstnanci i další osoby podílející se na jeho straně na plnění předmětu Rámcové dohody nebo Účastnických smluv, byli v souladu s účinnými právními předpisy poučeni o povinnosti mlčenlivosti a o možných následcích pro případ porušení této povinnosti. Poskytovatel je povinen zavázat povinností mlčenlivosti a respektováním práv Objednatelů všechny osoby, kterým umožní, jakkoliv se s Diskrétními informacemi seznámit, včetně svého případného poddodavatele, a to nejméně ve stejném rozsahu, v jakém je zavázán sám. V opačném případě odpovídá za porušení povinnosti mlčenlivosti jakoby se porušení dopustil sám.</w:t>
      </w:r>
    </w:p>
    <w:p w14:paraId="49D6DFB5"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je dle zákona č. 110/2019 Sb., o zpracování osobních údajů, ve znění pozdějších předpisů (dále jen „</w:t>
      </w:r>
      <w:r w:rsidRPr="00A43A12">
        <w:rPr>
          <w:rFonts w:ascii="Arial" w:hAnsi="Arial" w:cs="Arial"/>
          <w:b/>
          <w:bCs/>
          <w:sz w:val="20"/>
          <w:szCs w:val="20"/>
        </w:rPr>
        <w:t>Zákon o zpracování osobních údajů</w:t>
      </w:r>
      <w:r w:rsidRPr="002534B3">
        <w:rPr>
          <w:rFonts w:ascii="Arial" w:hAnsi="Arial" w:cs="Arial"/>
          <w:sz w:val="20"/>
          <w:szCs w:val="20"/>
        </w:rPr>
        <w:t>“), a 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A43A12">
        <w:rPr>
          <w:rFonts w:ascii="Arial" w:hAnsi="Arial" w:cs="Arial"/>
          <w:b/>
          <w:bCs/>
          <w:sz w:val="20"/>
          <w:szCs w:val="20"/>
        </w:rPr>
        <w:t>Nařízení GDPR</w:t>
      </w:r>
      <w:r w:rsidRPr="002534B3">
        <w:rPr>
          <w:rFonts w:ascii="Arial" w:hAnsi="Arial" w:cs="Arial"/>
          <w:sz w:val="20"/>
          <w:szCs w:val="20"/>
        </w:rPr>
        <w:t xml:space="preserve">“), povinen zachovávat mlčenlivost o osobních údajích a o bezpečnostních opatřeních, jejichž zveřejnění by ohrozilo zabezpečení osobních údajů v informačním systému Objednatele. Povinnost mlčenlivosti trvá i po ukončení platnosti Rámcové dohody a Účastnické smlouvy. Poskytovatel je při poskytování telekomunikačních Služeb správcem osobních údajů ve smyslu Nařízení GDPR a z tohoto titulu bude povinen chránit osobní údaje v souladu s Nařízením GDPR. </w:t>
      </w:r>
      <w:bookmarkStart w:id="8" w:name="_Hlk4597282"/>
      <w:r w:rsidRPr="002534B3">
        <w:rPr>
          <w:rFonts w:ascii="Arial" w:hAnsi="Arial" w:cs="Arial"/>
          <w:sz w:val="20"/>
          <w:szCs w:val="20"/>
        </w:rPr>
        <w:t>Pokud se Poskytovatel dostane do role zpracovatele osobních údajů dle Nařízení GDPR, je povinen o tom bezodkladně informovat příslušného Objednatele a uzavřít s ním Smlouvu o zpracování osobních údajů ve znění připraveném příslušným Objednatelem, nedohodnou-li se Smluvní strany jinak</w:t>
      </w:r>
      <w:bookmarkEnd w:id="8"/>
      <w:r w:rsidRPr="002534B3">
        <w:rPr>
          <w:rFonts w:ascii="Arial" w:hAnsi="Arial" w:cs="Arial"/>
          <w:sz w:val="20"/>
          <w:szCs w:val="20"/>
        </w:rPr>
        <w:t>. Poskytovatel odpovídá Objednateli v plné míře za škodu, kterou mu způsobí porušením tohoto ustanovení.</w:t>
      </w:r>
    </w:p>
    <w:p w14:paraId="653F01A8"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Povinnost zachování mlčenlivosti dle odst. 4, 5, 6 a 7 tohoto článku trvá i po skončení všech smluvních vztahů založených na základě této Rámcové dohody bez ohledu na zánik ostatních závazků z Rámcové dohody a Účastnických smluv.</w:t>
      </w:r>
    </w:p>
    <w:p w14:paraId="3D2F6F7C"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se zavazuje poskytovat Služby v souladu s touto Rámcovou dohodou (včetně všech příloh) a Účastnickými smlouvami (včetně všech eventuálních příloh), jakož i Dokumenty Zadávacího řízení. Ustanovení Rámcové dohody, Účastnických smluv i Dokumentů Zadávacího řízení mají přednost před Obchodními podmínkami Poskytovatele dle Přílohy č. 4 Rámcové dohody. V případě rozporu Účastnických smluv nebo Rámcové dohody (včetně příloh) a Dokumentů Zadávacího řízení mají přednost ustanovení Účastnických smluv a Rámcové dohody. V </w:t>
      </w:r>
      <w:r w:rsidRPr="00F46362">
        <w:rPr>
          <w:rFonts w:ascii="Arial" w:hAnsi="Arial" w:cs="Arial"/>
          <w:sz w:val="20"/>
          <w:szCs w:val="20"/>
        </w:rPr>
        <w:t>případě rozporu Účastnických smluv a Rámcové dohody mají přednost ustanovení Rámcové dohody. V případě rozporu příloh a smluv mají přednost ustanovení smluv.</w:t>
      </w:r>
      <w:r w:rsidRPr="002534B3">
        <w:rPr>
          <w:rFonts w:ascii="Arial" w:hAnsi="Arial" w:cs="Arial"/>
          <w:sz w:val="20"/>
          <w:szCs w:val="20"/>
        </w:rPr>
        <w:t xml:space="preserve"> </w:t>
      </w:r>
    </w:p>
    <w:p w14:paraId="5FD4BFA3"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je povinen poskytovat Služby dle této Rámcové dohody a Účastnických smluv na své náklady a na své nebezpečí.</w:t>
      </w:r>
    </w:p>
    <w:p w14:paraId="7FC8B703"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se zavazuje poskytovat Služby dle této Rámcové dohody a Účastnických smluv svědomitě, řádně a včas, a to vždy s maximálně možným vynaložením odborné péče.</w:t>
      </w:r>
    </w:p>
    <w:p w14:paraId="5221F662" w14:textId="77777777" w:rsidR="002534B3" w:rsidRPr="00445011"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 xml:space="preserve">Poskytovatel se zavazuje umožnit osobám oprávněným k výkonu kontroly např. podle zákona č. 218/2000 Sb., o rozpočtových pravidlech a o změně některých souvisejících zákonů (rozpočtová pravidla), ve znění pozdějších předpisů, provést kontrolu dokladů souvisejících s plněním Veřejné </w:t>
      </w:r>
      <w:r w:rsidRPr="00445011">
        <w:rPr>
          <w:rFonts w:ascii="Arial" w:hAnsi="Arial" w:cs="Arial"/>
          <w:sz w:val="20"/>
          <w:szCs w:val="20"/>
        </w:rPr>
        <w:t xml:space="preserve">zakázky, a to po dobu danou právními předpisy České republiky k jejich archivaci (zákon č. 563/1991 Sb., o účetnictví, ve znění pozdějších předpisů, a Zákon o DPH). </w:t>
      </w:r>
    </w:p>
    <w:p w14:paraId="7BF5F706" w14:textId="77777777" w:rsidR="002534B3" w:rsidRPr="00445011"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445011">
        <w:rPr>
          <w:rFonts w:ascii="Arial" w:hAnsi="Arial" w:cs="Arial"/>
          <w:sz w:val="20"/>
          <w:szCs w:val="20"/>
        </w:rPr>
        <w:t>Poskytovatel je povinen udržovat úroveň pokrytí alespoň na úrovni specifikované v Příloze č. 1 Rámcové dohody po celou dobu účinnosti Rámcové dohody.</w:t>
      </w:r>
    </w:p>
    <w:p w14:paraId="261290D3" w14:textId="77777777" w:rsidR="002534B3" w:rsidRPr="00445011"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445011">
        <w:rPr>
          <w:rFonts w:ascii="Arial" w:hAnsi="Arial" w:cs="Arial"/>
          <w:sz w:val="20"/>
          <w:szCs w:val="20"/>
        </w:rPr>
        <w:t>Poskytovatel se zavazuje předložit Kontaktní osobě Centrálního zadavatele dokumenty prokazující splnění jeho závazku uvedeného v Příloze č. 1 Rámcové dohody ve lhůtě 10 kalendářních dní od doručení výzvy učiněné Kontaktní osobou Centrálního zadavatele.</w:t>
      </w:r>
    </w:p>
    <w:p w14:paraId="314ABB01"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445011">
        <w:rPr>
          <w:rFonts w:ascii="Arial" w:hAnsi="Arial" w:cs="Arial"/>
          <w:sz w:val="20"/>
          <w:szCs w:val="20"/>
        </w:rPr>
        <w:t>Poskytovatel se zavazuje postupovat při plnění předmětu Rámcové dohody a Účastnických smluv s odbornou péčí, podle nejlepších znalostí a schopností, sledovat a chránit oprávněné zájmy</w:t>
      </w:r>
      <w:r w:rsidRPr="002534B3">
        <w:rPr>
          <w:rFonts w:ascii="Arial" w:hAnsi="Arial" w:cs="Arial"/>
          <w:sz w:val="20"/>
          <w:szCs w:val="20"/>
        </w:rPr>
        <w:t xml:space="preserve"> Objednatelů a postupovat v souladu s jeho pokyny a pokyny jím pověřených osob.</w:t>
      </w:r>
    </w:p>
    <w:p w14:paraId="4210897C" w14:textId="77777777"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Poskytovatel tímto prohlašuje, že ke dni podpisu této Rámcové dohody s ním nebylo zahájeno insolvenční řízení, není v úpadku, ani nelze dle jeho informací tyto skutečnosti očekávat.</w:t>
      </w:r>
    </w:p>
    <w:p w14:paraId="0F773191" w14:textId="015E339B" w:rsidR="002534B3" w:rsidRPr="002534B3" w:rsidRDefault="002534B3" w:rsidP="002534B3">
      <w:pPr>
        <w:pStyle w:val="Odstavecseseznamem"/>
        <w:numPr>
          <w:ilvl w:val="1"/>
          <w:numId w:val="31"/>
        </w:numPr>
        <w:tabs>
          <w:tab w:val="left" w:pos="2410"/>
        </w:tabs>
        <w:ind w:left="567" w:right="282" w:hanging="567"/>
        <w:jc w:val="both"/>
        <w:rPr>
          <w:rFonts w:ascii="Arial" w:hAnsi="Arial" w:cs="Arial"/>
          <w:sz w:val="20"/>
          <w:szCs w:val="20"/>
        </w:rPr>
      </w:pPr>
      <w:r w:rsidRPr="002534B3">
        <w:rPr>
          <w:rFonts w:ascii="Arial" w:hAnsi="Arial" w:cs="Arial"/>
          <w:sz w:val="20"/>
          <w:szCs w:val="20"/>
        </w:rPr>
        <w:t xml:space="preserve">Poskytovatel se zavazuje zajistit dodržování pracovněprávních předpisů, zejména zákona </w:t>
      </w:r>
      <w:r w:rsidR="00087AB3">
        <w:rPr>
          <w:rFonts w:ascii="Arial" w:hAnsi="Arial" w:cs="Arial"/>
          <w:sz w:val="20"/>
          <w:szCs w:val="20"/>
        </w:rPr>
        <w:br/>
      </w:r>
      <w:r w:rsidRPr="002534B3">
        <w:rPr>
          <w:rFonts w:ascii="Arial" w:hAnsi="Arial" w:cs="Arial"/>
          <w:sz w:val="20"/>
          <w:szCs w:val="20"/>
        </w:rPr>
        <w:t xml:space="preserve">č. 262/2006 Sb., zákoník práce, ve znění pozdějších předpisů, zákona č. 435/2004 Sb., </w:t>
      </w:r>
      <w:r w:rsidR="00B4496C">
        <w:rPr>
          <w:rFonts w:ascii="Arial" w:hAnsi="Arial" w:cs="Arial"/>
          <w:sz w:val="20"/>
          <w:szCs w:val="20"/>
        </w:rPr>
        <w:br/>
      </w:r>
      <w:r w:rsidRPr="002534B3">
        <w:rPr>
          <w:rFonts w:ascii="Arial" w:hAnsi="Arial" w:cs="Arial"/>
          <w:sz w:val="20"/>
          <w:szCs w:val="20"/>
        </w:rPr>
        <w:t>o zaměstnanosti, ve znění pozdějších předpisů, vůči všem osobám, které se na plnění předmětu Smlouvy podílejí, a to bez ohledu na to, zda jsou práce na předmětu Smlouvy prováděny bezprostředně Poskytovatelem či jeho poddodavateli. Poskytovatel je povinen zajistit rovnost a spravedlivé a důstojné zacházení se všemi jeho zaměstnanci i osobami vykonávajícími práce na základě dohod o pracích konaných mimo pracovní poměr, včetně spravedlivého a rovného odměňování v práci a vyloučení diskriminace zaměstnanců jakéhokoli druhu. Centrální zadavatel je oprávněn vyžádat si od Poskytovatele jakékoli informace a dokumenty, které dokládají splnění povinností dle tohoto odstavce ze strany Poskytovatele; Poskytovatel je povinen výzvě Centrálního zadavatele vyhovět a předložit mu požadované informace nebo dokumenty do 5 dnů ode dne obdržení takové výzvy.</w:t>
      </w:r>
    </w:p>
    <w:p w14:paraId="40A22C50" w14:textId="77777777" w:rsidR="00F65527" w:rsidRDefault="00F65527" w:rsidP="00AA26A1">
      <w:pPr>
        <w:keepNext/>
        <w:keepLines/>
        <w:tabs>
          <w:tab w:val="left" w:pos="9356"/>
        </w:tabs>
        <w:ind w:right="4"/>
        <w:jc w:val="center"/>
        <w:rPr>
          <w:rFonts w:ascii="Arial" w:hAnsi="Arial" w:cs="Arial"/>
          <w:sz w:val="20"/>
          <w:szCs w:val="20"/>
        </w:rPr>
      </w:pPr>
    </w:p>
    <w:p w14:paraId="6E1AB87F" w14:textId="77777777" w:rsidR="00F65527" w:rsidRDefault="00F65527" w:rsidP="00AA26A1">
      <w:pPr>
        <w:keepNext/>
        <w:keepLines/>
        <w:tabs>
          <w:tab w:val="left" w:pos="9356"/>
        </w:tabs>
        <w:ind w:right="4"/>
        <w:jc w:val="center"/>
        <w:rPr>
          <w:rFonts w:ascii="Arial" w:hAnsi="Arial" w:cs="Arial"/>
          <w:sz w:val="20"/>
          <w:szCs w:val="20"/>
        </w:rPr>
      </w:pPr>
    </w:p>
    <w:p w14:paraId="5510EEFF" w14:textId="0BD32E19" w:rsidR="00760424" w:rsidRPr="00BC67A9" w:rsidRDefault="00760424" w:rsidP="005D0BF4">
      <w:pPr>
        <w:keepNext/>
        <w:keepLines/>
        <w:numPr>
          <w:ilvl w:val="0"/>
          <w:numId w:val="18"/>
        </w:numPr>
        <w:tabs>
          <w:tab w:val="left" w:pos="9356"/>
        </w:tabs>
        <w:ind w:left="426" w:right="6" w:hanging="426"/>
        <w:rPr>
          <w:rFonts w:ascii="Arial" w:hAnsi="Arial" w:cs="Arial"/>
          <w:b/>
          <w:caps/>
          <w:sz w:val="28"/>
          <w:szCs w:val="28"/>
        </w:rPr>
      </w:pPr>
      <w:r>
        <w:rPr>
          <w:rFonts w:ascii="Arial" w:hAnsi="Arial" w:cs="Arial"/>
          <w:b/>
          <w:caps/>
          <w:sz w:val="28"/>
          <w:szCs w:val="28"/>
        </w:rPr>
        <w:t>Sankce – smluvní pokuta</w:t>
      </w:r>
    </w:p>
    <w:p w14:paraId="29CDF1CD" w14:textId="77777777" w:rsidR="00F65527" w:rsidRDefault="00F65527" w:rsidP="00AA26A1">
      <w:pPr>
        <w:keepNext/>
        <w:keepLines/>
        <w:tabs>
          <w:tab w:val="left" w:pos="9356"/>
        </w:tabs>
        <w:ind w:right="4"/>
        <w:jc w:val="center"/>
        <w:rPr>
          <w:rFonts w:ascii="Arial" w:hAnsi="Arial" w:cs="Arial"/>
          <w:sz w:val="20"/>
          <w:szCs w:val="20"/>
        </w:rPr>
      </w:pPr>
    </w:p>
    <w:p w14:paraId="0B911454" w14:textId="70AED18B"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prodlení Poskytovatele s plněním ve lhůtách </w:t>
      </w:r>
      <w:r w:rsidRPr="00E108CB">
        <w:rPr>
          <w:rFonts w:ascii="Arial" w:hAnsi="Arial" w:cs="Arial"/>
          <w:sz w:val="20"/>
          <w:szCs w:val="20"/>
        </w:rPr>
        <w:t xml:space="preserve">dle čl. </w:t>
      </w:r>
      <w:r w:rsidR="00E108CB">
        <w:rPr>
          <w:rFonts w:ascii="Arial" w:hAnsi="Arial" w:cs="Arial"/>
          <w:sz w:val="20"/>
          <w:szCs w:val="20"/>
        </w:rPr>
        <w:t>5</w:t>
      </w:r>
      <w:r w:rsidRPr="00E108CB">
        <w:rPr>
          <w:rFonts w:ascii="Arial" w:hAnsi="Arial" w:cs="Arial"/>
          <w:sz w:val="20"/>
          <w:szCs w:val="20"/>
        </w:rPr>
        <w:t xml:space="preserve"> odst. </w:t>
      </w:r>
      <w:r w:rsidR="00751C04">
        <w:rPr>
          <w:rFonts w:ascii="Arial" w:hAnsi="Arial" w:cs="Arial"/>
          <w:sz w:val="20"/>
          <w:szCs w:val="20"/>
        </w:rPr>
        <w:t>5.</w:t>
      </w:r>
      <w:r w:rsidRPr="00E108CB">
        <w:rPr>
          <w:rFonts w:ascii="Arial" w:hAnsi="Arial" w:cs="Arial"/>
          <w:sz w:val="20"/>
          <w:szCs w:val="20"/>
        </w:rPr>
        <w:t>18</w:t>
      </w:r>
      <w:r w:rsidR="00751C04">
        <w:rPr>
          <w:rFonts w:ascii="Arial" w:hAnsi="Arial" w:cs="Arial"/>
          <w:sz w:val="20"/>
          <w:szCs w:val="20"/>
        </w:rPr>
        <w:t>.</w:t>
      </w:r>
      <w:r w:rsidRPr="00E108CB">
        <w:rPr>
          <w:rFonts w:ascii="Arial" w:hAnsi="Arial" w:cs="Arial"/>
          <w:sz w:val="20"/>
          <w:szCs w:val="20"/>
        </w:rPr>
        <w:t xml:space="preserve"> a čl. </w:t>
      </w:r>
      <w:r w:rsidR="00E108CB">
        <w:rPr>
          <w:rFonts w:ascii="Arial" w:hAnsi="Arial" w:cs="Arial"/>
          <w:sz w:val="20"/>
          <w:szCs w:val="20"/>
        </w:rPr>
        <w:t>8</w:t>
      </w:r>
      <w:r w:rsidRPr="00E108CB">
        <w:rPr>
          <w:rFonts w:ascii="Arial" w:hAnsi="Arial" w:cs="Arial"/>
          <w:sz w:val="20"/>
          <w:szCs w:val="20"/>
        </w:rPr>
        <w:t xml:space="preserve"> odst. </w:t>
      </w:r>
      <w:r w:rsidR="00751C04">
        <w:rPr>
          <w:rFonts w:ascii="Arial" w:hAnsi="Arial" w:cs="Arial"/>
          <w:sz w:val="20"/>
          <w:szCs w:val="20"/>
        </w:rPr>
        <w:t>8.</w:t>
      </w:r>
      <w:r w:rsidRPr="00E108CB">
        <w:rPr>
          <w:rFonts w:ascii="Arial" w:hAnsi="Arial" w:cs="Arial"/>
          <w:sz w:val="20"/>
          <w:szCs w:val="20"/>
        </w:rPr>
        <w:t>3</w:t>
      </w:r>
      <w:r w:rsidR="00751C04">
        <w:rPr>
          <w:rFonts w:ascii="Arial" w:hAnsi="Arial" w:cs="Arial"/>
          <w:sz w:val="20"/>
          <w:szCs w:val="20"/>
        </w:rPr>
        <w:t>.</w:t>
      </w:r>
      <w:r w:rsidRPr="00E108CB">
        <w:rPr>
          <w:rFonts w:ascii="Arial" w:hAnsi="Arial" w:cs="Arial"/>
          <w:sz w:val="20"/>
          <w:szCs w:val="20"/>
        </w:rPr>
        <w:t xml:space="preserve"> věty první Rámcové dohody, má příslušný Objednatel právo požadovat</w:t>
      </w:r>
      <w:r w:rsidRPr="00522131">
        <w:rPr>
          <w:rFonts w:ascii="Arial" w:hAnsi="Arial" w:cs="Arial"/>
          <w:sz w:val="20"/>
          <w:szCs w:val="20"/>
        </w:rPr>
        <w:t xml:space="preserve"> úhradu smluvní pokuty ve výši 500 Kč za každý započatý den prodlení a každé telefonní číslo. </w:t>
      </w:r>
    </w:p>
    <w:p w14:paraId="4774FCBF" w14:textId="77777777" w:rsidR="00936539" w:rsidRDefault="0087753B" w:rsidP="00522131">
      <w:pPr>
        <w:pStyle w:val="Odstavecseseznamem"/>
        <w:numPr>
          <w:ilvl w:val="1"/>
          <w:numId w:val="32"/>
        </w:numPr>
        <w:tabs>
          <w:tab w:val="left" w:pos="2410"/>
        </w:tabs>
        <w:ind w:left="567" w:right="282" w:hanging="567"/>
        <w:jc w:val="both"/>
        <w:rPr>
          <w:rFonts w:ascii="Arial" w:hAnsi="Arial" w:cs="Arial"/>
          <w:sz w:val="20"/>
          <w:szCs w:val="20"/>
        </w:rPr>
      </w:pPr>
      <w:r w:rsidRPr="0087753B">
        <w:rPr>
          <w:rFonts w:ascii="Arial" w:hAnsi="Arial" w:cs="Arial"/>
          <w:sz w:val="20"/>
          <w:szCs w:val="20"/>
        </w:rPr>
        <w:t>V případě, kdy Poskytovatel poruší ustanovení čl. 9 odst. 9.9.1. a odst. 9.9.6. Rámcové dohody, má příslušný Objednatel právo požadovat úhradu smluvní pokuty ve výši 1.000 Kč za každý jednotlivý případ, nebo každý započatý den prodlení.</w:t>
      </w:r>
    </w:p>
    <w:p w14:paraId="504CC1CD" w14:textId="5872CED1"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prodlení Poskytovatele </w:t>
      </w:r>
      <w:r w:rsidRPr="002B7611">
        <w:rPr>
          <w:rFonts w:ascii="Arial" w:hAnsi="Arial" w:cs="Arial"/>
          <w:sz w:val="20"/>
          <w:szCs w:val="20"/>
        </w:rPr>
        <w:t xml:space="preserve">s plněním ve lhůtách dle čl. </w:t>
      </w:r>
      <w:r w:rsidR="00D732DB">
        <w:rPr>
          <w:rFonts w:ascii="Arial" w:hAnsi="Arial" w:cs="Arial"/>
          <w:sz w:val="20"/>
          <w:szCs w:val="20"/>
        </w:rPr>
        <w:t>4</w:t>
      </w:r>
      <w:r w:rsidRPr="002B7611">
        <w:rPr>
          <w:rFonts w:ascii="Arial" w:hAnsi="Arial" w:cs="Arial"/>
          <w:sz w:val="20"/>
          <w:szCs w:val="20"/>
        </w:rPr>
        <w:t xml:space="preserve"> odst. </w:t>
      </w:r>
      <w:r w:rsidR="00D732DB">
        <w:rPr>
          <w:rFonts w:ascii="Arial" w:hAnsi="Arial" w:cs="Arial"/>
          <w:sz w:val="20"/>
          <w:szCs w:val="20"/>
        </w:rPr>
        <w:t>4.</w:t>
      </w:r>
      <w:r w:rsidRPr="002B7611">
        <w:rPr>
          <w:rFonts w:ascii="Arial" w:hAnsi="Arial" w:cs="Arial"/>
          <w:sz w:val="20"/>
          <w:szCs w:val="20"/>
        </w:rPr>
        <w:t>3</w:t>
      </w:r>
      <w:r w:rsidR="00D732DB">
        <w:rPr>
          <w:rFonts w:ascii="Arial" w:hAnsi="Arial" w:cs="Arial"/>
          <w:sz w:val="20"/>
          <w:szCs w:val="20"/>
        </w:rPr>
        <w:t>.</w:t>
      </w:r>
      <w:r w:rsidRPr="002B7611">
        <w:rPr>
          <w:rFonts w:ascii="Arial" w:hAnsi="Arial" w:cs="Arial"/>
          <w:sz w:val="20"/>
          <w:szCs w:val="20"/>
        </w:rPr>
        <w:t xml:space="preserve"> a odst. </w:t>
      </w:r>
      <w:r w:rsidR="00D732DB">
        <w:rPr>
          <w:rFonts w:ascii="Arial" w:hAnsi="Arial" w:cs="Arial"/>
          <w:sz w:val="20"/>
          <w:szCs w:val="20"/>
        </w:rPr>
        <w:t>4.</w:t>
      </w:r>
      <w:r w:rsidRPr="002B7611">
        <w:rPr>
          <w:rFonts w:ascii="Arial" w:hAnsi="Arial" w:cs="Arial"/>
          <w:sz w:val="20"/>
          <w:szCs w:val="20"/>
        </w:rPr>
        <w:t>8</w:t>
      </w:r>
      <w:r w:rsidR="00D732DB">
        <w:rPr>
          <w:rFonts w:ascii="Arial" w:hAnsi="Arial" w:cs="Arial"/>
          <w:sz w:val="20"/>
          <w:szCs w:val="20"/>
        </w:rPr>
        <w:t>.</w:t>
      </w:r>
      <w:r w:rsidRPr="002B7611">
        <w:rPr>
          <w:rFonts w:ascii="Arial" w:hAnsi="Arial" w:cs="Arial"/>
          <w:sz w:val="20"/>
          <w:szCs w:val="20"/>
        </w:rPr>
        <w:t xml:space="preserve"> Rámcové dohody ve vztahu k povinnosti zahájit poskytování Služeb dnem uvedeným v Účastnické smlouvě má příslušný Objednatel právo požadovat úhradu smluvní pokuty za první i jen započatou hodinu prodlení částku ve výši 2.000 Kč za každé takto postižené telefonní číslo. Za každou další i jen započatou hodinu prodlení má příslušný Objednatel právo požadovat úhradu smluvní pokuty ve výši 100 Kč za každé takto postižené telefonní číslo.</w:t>
      </w:r>
    </w:p>
    <w:p w14:paraId="2BB3A31A" w14:textId="180D2563"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prodlení Poskytovatele s plněním </w:t>
      </w:r>
      <w:r w:rsidRPr="00A43ACF">
        <w:rPr>
          <w:rFonts w:ascii="Arial" w:hAnsi="Arial" w:cs="Arial"/>
          <w:sz w:val="20"/>
          <w:szCs w:val="20"/>
        </w:rPr>
        <w:t xml:space="preserve">ve lhůtách dle čl. </w:t>
      </w:r>
      <w:r w:rsidR="00D732DB" w:rsidRPr="00A43ACF">
        <w:rPr>
          <w:rFonts w:ascii="Arial" w:hAnsi="Arial" w:cs="Arial"/>
          <w:sz w:val="20"/>
          <w:szCs w:val="20"/>
        </w:rPr>
        <w:t>8</w:t>
      </w:r>
      <w:r w:rsidRPr="00A43ACF">
        <w:rPr>
          <w:rFonts w:ascii="Arial" w:hAnsi="Arial" w:cs="Arial"/>
          <w:sz w:val="20"/>
          <w:szCs w:val="20"/>
        </w:rPr>
        <w:t xml:space="preserve"> odst. </w:t>
      </w:r>
      <w:r w:rsidR="00A43ACF" w:rsidRPr="00A43ACF">
        <w:rPr>
          <w:rFonts w:ascii="Arial" w:hAnsi="Arial" w:cs="Arial"/>
          <w:sz w:val="20"/>
          <w:szCs w:val="20"/>
        </w:rPr>
        <w:t>8.</w:t>
      </w:r>
      <w:r w:rsidRPr="00A43ACF">
        <w:rPr>
          <w:rFonts w:ascii="Arial" w:hAnsi="Arial" w:cs="Arial"/>
          <w:sz w:val="20"/>
          <w:szCs w:val="20"/>
        </w:rPr>
        <w:t>3</w:t>
      </w:r>
      <w:r w:rsidR="00A43ACF" w:rsidRPr="00A43ACF">
        <w:rPr>
          <w:rFonts w:ascii="Arial" w:hAnsi="Arial" w:cs="Arial"/>
          <w:sz w:val="20"/>
          <w:szCs w:val="20"/>
        </w:rPr>
        <w:t>.</w:t>
      </w:r>
      <w:r w:rsidRPr="00A43ACF">
        <w:rPr>
          <w:rFonts w:ascii="Arial" w:hAnsi="Arial" w:cs="Arial"/>
          <w:sz w:val="20"/>
          <w:szCs w:val="20"/>
        </w:rPr>
        <w:t xml:space="preserve"> věty druhé Rámcové dohody, má příslušný Objednatel právo požadovat</w:t>
      </w:r>
      <w:r w:rsidRPr="00522131">
        <w:rPr>
          <w:rFonts w:ascii="Arial" w:hAnsi="Arial" w:cs="Arial"/>
          <w:sz w:val="20"/>
          <w:szCs w:val="20"/>
        </w:rPr>
        <w:t xml:space="preserve"> úhradu smluvní pokuty ve výši 1.000 Kč za každou započatou hodinu prodlení souhrnně k Telefonním číslům Objednatele.</w:t>
      </w:r>
    </w:p>
    <w:p w14:paraId="2584D6D1" w14:textId="2122FF81"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že Poskytovatel poruší smluvní </w:t>
      </w:r>
      <w:r w:rsidRPr="00BD6B33">
        <w:rPr>
          <w:rFonts w:ascii="Arial" w:hAnsi="Arial" w:cs="Arial"/>
          <w:sz w:val="20"/>
          <w:szCs w:val="20"/>
        </w:rPr>
        <w:t xml:space="preserve">povinnosti dle čl. </w:t>
      </w:r>
      <w:r w:rsidR="00A43ACF" w:rsidRPr="00BD6B33">
        <w:rPr>
          <w:rFonts w:ascii="Arial" w:hAnsi="Arial" w:cs="Arial"/>
          <w:sz w:val="20"/>
          <w:szCs w:val="20"/>
        </w:rPr>
        <w:t>6</w:t>
      </w:r>
      <w:r w:rsidRPr="00BD6B33">
        <w:rPr>
          <w:rFonts w:ascii="Arial" w:hAnsi="Arial" w:cs="Arial"/>
          <w:sz w:val="20"/>
          <w:szCs w:val="20"/>
        </w:rPr>
        <w:t xml:space="preserve"> odst. </w:t>
      </w:r>
      <w:r w:rsidR="002C5F28">
        <w:rPr>
          <w:rFonts w:ascii="Arial" w:hAnsi="Arial" w:cs="Arial"/>
          <w:sz w:val="20"/>
          <w:szCs w:val="20"/>
        </w:rPr>
        <w:t>6.</w:t>
      </w:r>
      <w:r w:rsidRPr="00BD6B33">
        <w:rPr>
          <w:rFonts w:ascii="Arial" w:hAnsi="Arial" w:cs="Arial"/>
          <w:sz w:val="20"/>
          <w:szCs w:val="20"/>
        </w:rPr>
        <w:t>12</w:t>
      </w:r>
      <w:r w:rsidR="002C5F28">
        <w:rPr>
          <w:rFonts w:ascii="Arial" w:hAnsi="Arial" w:cs="Arial"/>
          <w:sz w:val="20"/>
          <w:szCs w:val="20"/>
        </w:rPr>
        <w:t>.</w:t>
      </w:r>
      <w:r w:rsidRPr="00BD6B33">
        <w:rPr>
          <w:rFonts w:ascii="Arial" w:hAnsi="Arial" w:cs="Arial"/>
          <w:sz w:val="20"/>
          <w:szCs w:val="20"/>
        </w:rPr>
        <w:t xml:space="preserve"> Rámcové dohody, má příslušný Objednatel právo požadovat úhradu smluvní pokuty ve výši </w:t>
      </w:r>
      <w:r w:rsidR="00BD6B33">
        <w:rPr>
          <w:rFonts w:ascii="Arial" w:hAnsi="Arial" w:cs="Arial"/>
          <w:sz w:val="20"/>
          <w:szCs w:val="20"/>
        </w:rPr>
        <w:t>300</w:t>
      </w:r>
      <w:r w:rsidRPr="00522131">
        <w:rPr>
          <w:rFonts w:ascii="Arial" w:hAnsi="Arial" w:cs="Arial"/>
          <w:sz w:val="20"/>
          <w:szCs w:val="20"/>
        </w:rPr>
        <w:t>.000 Kč za každý jednotlivý případ porušení.</w:t>
      </w:r>
    </w:p>
    <w:p w14:paraId="7431D681" w14:textId="0F0A414B"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že Poskytovatel poruší </w:t>
      </w:r>
      <w:r w:rsidRPr="002E7CA3">
        <w:rPr>
          <w:rFonts w:ascii="Arial" w:hAnsi="Arial" w:cs="Arial"/>
          <w:sz w:val="20"/>
          <w:szCs w:val="20"/>
        </w:rPr>
        <w:t xml:space="preserve">smluvní povinnosti dle čl. </w:t>
      </w:r>
      <w:r w:rsidR="00FE64E8" w:rsidRPr="002E7CA3">
        <w:rPr>
          <w:rFonts w:ascii="Arial" w:hAnsi="Arial" w:cs="Arial"/>
          <w:sz w:val="20"/>
          <w:szCs w:val="20"/>
        </w:rPr>
        <w:t>4</w:t>
      </w:r>
      <w:r w:rsidRPr="002E7CA3">
        <w:rPr>
          <w:rFonts w:ascii="Arial" w:hAnsi="Arial" w:cs="Arial"/>
          <w:sz w:val="20"/>
          <w:szCs w:val="20"/>
        </w:rPr>
        <w:t xml:space="preserve"> odst. </w:t>
      </w:r>
      <w:r w:rsidR="00FE64E8" w:rsidRPr="002E7CA3">
        <w:rPr>
          <w:rFonts w:ascii="Arial" w:hAnsi="Arial" w:cs="Arial"/>
          <w:sz w:val="20"/>
          <w:szCs w:val="20"/>
        </w:rPr>
        <w:t>4.</w:t>
      </w:r>
      <w:r w:rsidRPr="002E7CA3">
        <w:rPr>
          <w:rFonts w:ascii="Arial" w:hAnsi="Arial" w:cs="Arial"/>
          <w:sz w:val="20"/>
          <w:szCs w:val="20"/>
        </w:rPr>
        <w:t>4</w:t>
      </w:r>
      <w:r w:rsidR="00FE64E8" w:rsidRPr="002E7CA3">
        <w:rPr>
          <w:rFonts w:ascii="Arial" w:hAnsi="Arial" w:cs="Arial"/>
          <w:sz w:val="20"/>
          <w:szCs w:val="20"/>
        </w:rPr>
        <w:t>.</w:t>
      </w:r>
      <w:r w:rsidRPr="002E7CA3">
        <w:rPr>
          <w:rFonts w:ascii="Arial" w:hAnsi="Arial" w:cs="Arial"/>
          <w:sz w:val="20"/>
          <w:szCs w:val="20"/>
        </w:rPr>
        <w:t xml:space="preserve"> a odst. </w:t>
      </w:r>
      <w:r w:rsidR="00FE64E8" w:rsidRPr="002E7CA3">
        <w:rPr>
          <w:rFonts w:ascii="Arial" w:hAnsi="Arial" w:cs="Arial"/>
          <w:sz w:val="20"/>
          <w:szCs w:val="20"/>
        </w:rPr>
        <w:t>4.</w:t>
      </w:r>
      <w:r w:rsidRPr="002E7CA3">
        <w:rPr>
          <w:rFonts w:ascii="Arial" w:hAnsi="Arial" w:cs="Arial"/>
          <w:sz w:val="20"/>
          <w:szCs w:val="20"/>
        </w:rPr>
        <w:t>8</w:t>
      </w:r>
      <w:r w:rsidR="00FE64E8" w:rsidRPr="002E7CA3">
        <w:rPr>
          <w:rFonts w:ascii="Arial" w:hAnsi="Arial" w:cs="Arial"/>
          <w:sz w:val="20"/>
          <w:szCs w:val="20"/>
        </w:rPr>
        <w:t>.</w:t>
      </w:r>
      <w:r w:rsidRPr="002E7CA3">
        <w:rPr>
          <w:rFonts w:ascii="Arial" w:hAnsi="Arial" w:cs="Arial"/>
          <w:sz w:val="20"/>
          <w:szCs w:val="20"/>
        </w:rPr>
        <w:t xml:space="preserve"> Rámcové dohody ve vztahu k nedodržení povinnosti poskytovat Služby dle uvedené specifikace, čl. </w:t>
      </w:r>
      <w:r w:rsidR="002E7CA3">
        <w:rPr>
          <w:rFonts w:ascii="Arial" w:hAnsi="Arial" w:cs="Arial"/>
          <w:sz w:val="20"/>
          <w:szCs w:val="20"/>
        </w:rPr>
        <w:t>6</w:t>
      </w:r>
      <w:r w:rsidRPr="002E7CA3">
        <w:rPr>
          <w:rFonts w:ascii="Arial" w:hAnsi="Arial" w:cs="Arial"/>
          <w:sz w:val="20"/>
          <w:szCs w:val="20"/>
        </w:rPr>
        <w:t xml:space="preserve"> odst. </w:t>
      </w:r>
      <w:r w:rsidR="002E7CA3">
        <w:rPr>
          <w:rFonts w:ascii="Arial" w:hAnsi="Arial" w:cs="Arial"/>
          <w:sz w:val="20"/>
          <w:szCs w:val="20"/>
        </w:rPr>
        <w:t>6.</w:t>
      </w:r>
      <w:r w:rsidRPr="002E7CA3">
        <w:rPr>
          <w:rFonts w:ascii="Arial" w:hAnsi="Arial" w:cs="Arial"/>
          <w:sz w:val="20"/>
          <w:szCs w:val="20"/>
        </w:rPr>
        <w:t>3</w:t>
      </w:r>
      <w:r w:rsidR="002E7CA3">
        <w:rPr>
          <w:rFonts w:ascii="Arial" w:hAnsi="Arial" w:cs="Arial"/>
          <w:sz w:val="20"/>
          <w:szCs w:val="20"/>
        </w:rPr>
        <w:t>.</w:t>
      </w:r>
      <w:r w:rsidRPr="002E7CA3">
        <w:rPr>
          <w:rFonts w:ascii="Arial" w:hAnsi="Arial" w:cs="Arial"/>
          <w:sz w:val="20"/>
          <w:szCs w:val="20"/>
        </w:rPr>
        <w:t xml:space="preserve"> a čl. </w:t>
      </w:r>
      <w:r w:rsidR="002E7CA3">
        <w:rPr>
          <w:rFonts w:ascii="Arial" w:hAnsi="Arial" w:cs="Arial"/>
          <w:sz w:val="20"/>
          <w:szCs w:val="20"/>
        </w:rPr>
        <w:t>8</w:t>
      </w:r>
      <w:r w:rsidRPr="002E7CA3">
        <w:rPr>
          <w:rFonts w:ascii="Arial" w:hAnsi="Arial" w:cs="Arial"/>
          <w:sz w:val="20"/>
          <w:szCs w:val="20"/>
        </w:rPr>
        <w:t xml:space="preserve"> odst. </w:t>
      </w:r>
      <w:r w:rsidR="002E7CA3">
        <w:rPr>
          <w:rFonts w:ascii="Arial" w:hAnsi="Arial" w:cs="Arial"/>
          <w:sz w:val="20"/>
          <w:szCs w:val="20"/>
        </w:rPr>
        <w:t>8.</w:t>
      </w:r>
      <w:r w:rsidRPr="002E7CA3">
        <w:rPr>
          <w:rFonts w:ascii="Arial" w:hAnsi="Arial" w:cs="Arial"/>
          <w:sz w:val="20"/>
          <w:szCs w:val="20"/>
        </w:rPr>
        <w:t>3</w:t>
      </w:r>
      <w:r w:rsidR="002E7CA3">
        <w:rPr>
          <w:rFonts w:ascii="Arial" w:hAnsi="Arial" w:cs="Arial"/>
          <w:sz w:val="20"/>
          <w:szCs w:val="20"/>
        </w:rPr>
        <w:t>.</w:t>
      </w:r>
      <w:r w:rsidRPr="002E7CA3">
        <w:rPr>
          <w:rFonts w:ascii="Arial" w:hAnsi="Arial" w:cs="Arial"/>
          <w:sz w:val="20"/>
          <w:szCs w:val="20"/>
        </w:rPr>
        <w:t xml:space="preserve"> věty třetí Rámcové dohody,</w:t>
      </w:r>
      <w:r w:rsidRPr="00522131">
        <w:rPr>
          <w:rFonts w:ascii="Arial" w:hAnsi="Arial" w:cs="Arial"/>
          <w:sz w:val="20"/>
          <w:szCs w:val="20"/>
        </w:rPr>
        <w:t xml:space="preserve"> má příslušný Objednatel právo požadovat úhradu smluvní pokuty ve výši 10.000 Kč za každý jednotlivý případ porušení.</w:t>
      </w:r>
    </w:p>
    <w:p w14:paraId="36FF171D" w14:textId="6B0354A1"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že Poskytovatel poruší smluvní povinnosti </w:t>
      </w:r>
      <w:r w:rsidRPr="00F211AA">
        <w:rPr>
          <w:rFonts w:ascii="Arial" w:hAnsi="Arial" w:cs="Arial"/>
          <w:sz w:val="20"/>
          <w:szCs w:val="20"/>
        </w:rPr>
        <w:t xml:space="preserve">dle čl. </w:t>
      </w:r>
      <w:r w:rsidR="002E7CA3" w:rsidRPr="00F211AA">
        <w:rPr>
          <w:rFonts w:ascii="Arial" w:hAnsi="Arial" w:cs="Arial"/>
          <w:sz w:val="20"/>
          <w:szCs w:val="20"/>
        </w:rPr>
        <w:t>6</w:t>
      </w:r>
      <w:r w:rsidRPr="00F211AA">
        <w:rPr>
          <w:rFonts w:ascii="Arial" w:hAnsi="Arial" w:cs="Arial"/>
          <w:sz w:val="20"/>
          <w:szCs w:val="20"/>
        </w:rPr>
        <w:t xml:space="preserve"> odst. </w:t>
      </w:r>
      <w:r w:rsidR="00F211AA" w:rsidRPr="00F211AA">
        <w:rPr>
          <w:rFonts w:ascii="Arial" w:hAnsi="Arial" w:cs="Arial"/>
          <w:sz w:val="20"/>
          <w:szCs w:val="20"/>
        </w:rPr>
        <w:t>6.</w:t>
      </w:r>
      <w:r w:rsidRPr="00F211AA">
        <w:rPr>
          <w:rFonts w:ascii="Arial" w:hAnsi="Arial" w:cs="Arial"/>
          <w:sz w:val="20"/>
          <w:szCs w:val="20"/>
        </w:rPr>
        <w:t>1</w:t>
      </w:r>
      <w:r w:rsidR="00F211AA" w:rsidRPr="00F211AA">
        <w:rPr>
          <w:rFonts w:ascii="Arial" w:hAnsi="Arial" w:cs="Arial"/>
          <w:sz w:val="20"/>
          <w:szCs w:val="20"/>
        </w:rPr>
        <w:t>.</w:t>
      </w:r>
      <w:r w:rsidRPr="00F211AA">
        <w:rPr>
          <w:rFonts w:ascii="Arial" w:hAnsi="Arial" w:cs="Arial"/>
          <w:sz w:val="20"/>
          <w:szCs w:val="20"/>
        </w:rPr>
        <w:t xml:space="preserve"> Rámcové dohody, má Centrální zadavatel právo požadovat úhradu smluvní pokuty ve výši 100.000</w:t>
      </w:r>
      <w:r w:rsidRPr="00522131">
        <w:rPr>
          <w:rFonts w:ascii="Arial" w:hAnsi="Arial" w:cs="Arial"/>
          <w:sz w:val="20"/>
          <w:szCs w:val="20"/>
        </w:rPr>
        <w:t xml:space="preserve"> Kč za každý jednotlivý případ porušení.</w:t>
      </w:r>
    </w:p>
    <w:p w14:paraId="73267DF0" w14:textId="3EEFEE8E" w:rsidR="00522131" w:rsidRPr="00240BFE"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240BFE">
        <w:rPr>
          <w:rFonts w:ascii="Arial" w:hAnsi="Arial" w:cs="Arial"/>
          <w:sz w:val="20"/>
          <w:szCs w:val="20"/>
        </w:rPr>
        <w:t xml:space="preserve">V případě, že Poskytovatel poruší smluvní povinnost o pojištění dle čl. </w:t>
      </w:r>
      <w:r w:rsidR="00240BFE" w:rsidRPr="00240BFE">
        <w:rPr>
          <w:rFonts w:ascii="Arial" w:hAnsi="Arial" w:cs="Arial"/>
          <w:sz w:val="20"/>
          <w:szCs w:val="20"/>
        </w:rPr>
        <w:t>6</w:t>
      </w:r>
      <w:r w:rsidRPr="00240BFE">
        <w:rPr>
          <w:rFonts w:ascii="Arial" w:hAnsi="Arial" w:cs="Arial"/>
          <w:sz w:val="20"/>
          <w:szCs w:val="20"/>
        </w:rPr>
        <w:t xml:space="preserve"> odst. </w:t>
      </w:r>
      <w:r w:rsidR="00240BFE" w:rsidRPr="00240BFE">
        <w:rPr>
          <w:rFonts w:ascii="Arial" w:hAnsi="Arial" w:cs="Arial"/>
          <w:sz w:val="20"/>
          <w:szCs w:val="20"/>
        </w:rPr>
        <w:t>6.</w:t>
      </w:r>
      <w:r w:rsidRPr="00240BFE">
        <w:rPr>
          <w:rFonts w:ascii="Arial" w:hAnsi="Arial" w:cs="Arial"/>
          <w:sz w:val="20"/>
          <w:szCs w:val="20"/>
        </w:rPr>
        <w:t>2</w:t>
      </w:r>
      <w:r w:rsidR="00240BFE" w:rsidRPr="00240BFE">
        <w:rPr>
          <w:rFonts w:ascii="Arial" w:hAnsi="Arial" w:cs="Arial"/>
          <w:sz w:val="20"/>
          <w:szCs w:val="20"/>
        </w:rPr>
        <w:t>.</w:t>
      </w:r>
      <w:r w:rsidRPr="00240BFE">
        <w:rPr>
          <w:rFonts w:ascii="Arial" w:hAnsi="Arial" w:cs="Arial"/>
          <w:sz w:val="20"/>
          <w:szCs w:val="20"/>
        </w:rPr>
        <w:t xml:space="preserve"> Rámcové dohody, má Centrální zadavatel právo požadovat úhradu smluvní pokuty ve výši </w:t>
      </w:r>
      <w:r w:rsidR="00240BFE" w:rsidRPr="00240BFE">
        <w:rPr>
          <w:rFonts w:ascii="Arial" w:hAnsi="Arial" w:cs="Arial"/>
          <w:sz w:val="20"/>
          <w:szCs w:val="20"/>
        </w:rPr>
        <w:t>300</w:t>
      </w:r>
      <w:r w:rsidRPr="00240BFE">
        <w:rPr>
          <w:rFonts w:ascii="Arial" w:hAnsi="Arial" w:cs="Arial"/>
          <w:sz w:val="20"/>
          <w:szCs w:val="20"/>
        </w:rPr>
        <w:t xml:space="preserve">.000 Kč. </w:t>
      </w:r>
    </w:p>
    <w:p w14:paraId="26BA4831" w14:textId="4971B11B"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V případě, že Poskytovatel poruší některou </w:t>
      </w:r>
      <w:r w:rsidRPr="005B2EC9">
        <w:rPr>
          <w:rFonts w:ascii="Arial" w:hAnsi="Arial" w:cs="Arial"/>
          <w:sz w:val="20"/>
          <w:szCs w:val="20"/>
        </w:rPr>
        <w:t xml:space="preserve">z povinností mlčenlivosti dle čl. </w:t>
      </w:r>
      <w:r w:rsidR="005B2EC9" w:rsidRPr="005B2EC9">
        <w:rPr>
          <w:rFonts w:ascii="Arial" w:hAnsi="Arial" w:cs="Arial"/>
          <w:sz w:val="20"/>
          <w:szCs w:val="20"/>
        </w:rPr>
        <w:t>6</w:t>
      </w:r>
      <w:r w:rsidRPr="005B2EC9">
        <w:rPr>
          <w:rFonts w:ascii="Arial" w:hAnsi="Arial" w:cs="Arial"/>
          <w:sz w:val="20"/>
          <w:szCs w:val="20"/>
        </w:rPr>
        <w:t xml:space="preserve"> odst. </w:t>
      </w:r>
      <w:r w:rsidR="005B2EC9" w:rsidRPr="005B2EC9">
        <w:rPr>
          <w:rFonts w:ascii="Arial" w:hAnsi="Arial" w:cs="Arial"/>
          <w:sz w:val="20"/>
          <w:szCs w:val="20"/>
        </w:rPr>
        <w:t>6.</w:t>
      </w:r>
      <w:r w:rsidRPr="005B2EC9">
        <w:rPr>
          <w:rFonts w:ascii="Arial" w:hAnsi="Arial" w:cs="Arial"/>
          <w:sz w:val="20"/>
          <w:szCs w:val="20"/>
        </w:rPr>
        <w:t>4</w:t>
      </w:r>
      <w:r w:rsidR="005B2EC9" w:rsidRPr="005B2EC9">
        <w:rPr>
          <w:rFonts w:ascii="Arial" w:hAnsi="Arial" w:cs="Arial"/>
          <w:sz w:val="20"/>
          <w:szCs w:val="20"/>
        </w:rPr>
        <w:t>.</w:t>
      </w:r>
      <w:r w:rsidRPr="005B2EC9">
        <w:rPr>
          <w:rFonts w:ascii="Arial" w:hAnsi="Arial" w:cs="Arial"/>
          <w:sz w:val="20"/>
          <w:szCs w:val="20"/>
        </w:rPr>
        <w:t xml:space="preserve">, odst. </w:t>
      </w:r>
      <w:r w:rsidR="005B2EC9" w:rsidRPr="005B2EC9">
        <w:rPr>
          <w:rFonts w:ascii="Arial" w:hAnsi="Arial" w:cs="Arial"/>
          <w:sz w:val="20"/>
          <w:szCs w:val="20"/>
        </w:rPr>
        <w:t>6.</w:t>
      </w:r>
      <w:r w:rsidRPr="005B2EC9">
        <w:rPr>
          <w:rFonts w:ascii="Arial" w:hAnsi="Arial" w:cs="Arial"/>
          <w:sz w:val="20"/>
          <w:szCs w:val="20"/>
        </w:rPr>
        <w:t>5</w:t>
      </w:r>
      <w:r w:rsidR="005B2EC9" w:rsidRPr="005B2EC9">
        <w:rPr>
          <w:rFonts w:ascii="Arial" w:hAnsi="Arial" w:cs="Arial"/>
          <w:sz w:val="20"/>
          <w:szCs w:val="20"/>
        </w:rPr>
        <w:t>.</w:t>
      </w:r>
      <w:r w:rsidRPr="005B2EC9">
        <w:rPr>
          <w:rFonts w:ascii="Arial" w:hAnsi="Arial" w:cs="Arial"/>
          <w:sz w:val="20"/>
          <w:szCs w:val="20"/>
        </w:rPr>
        <w:t xml:space="preserve">, odst. </w:t>
      </w:r>
      <w:r w:rsidR="005B2EC9" w:rsidRPr="005B2EC9">
        <w:rPr>
          <w:rFonts w:ascii="Arial" w:hAnsi="Arial" w:cs="Arial"/>
          <w:sz w:val="20"/>
          <w:szCs w:val="20"/>
        </w:rPr>
        <w:t>6.</w:t>
      </w:r>
      <w:r w:rsidRPr="005B2EC9">
        <w:rPr>
          <w:rFonts w:ascii="Arial" w:hAnsi="Arial" w:cs="Arial"/>
          <w:sz w:val="20"/>
          <w:szCs w:val="20"/>
        </w:rPr>
        <w:t>6</w:t>
      </w:r>
      <w:r w:rsidR="005B2EC9" w:rsidRPr="005B2EC9">
        <w:rPr>
          <w:rFonts w:ascii="Arial" w:hAnsi="Arial" w:cs="Arial"/>
          <w:sz w:val="20"/>
          <w:szCs w:val="20"/>
        </w:rPr>
        <w:t>.</w:t>
      </w:r>
      <w:r w:rsidRPr="005B2EC9">
        <w:rPr>
          <w:rFonts w:ascii="Arial" w:hAnsi="Arial" w:cs="Arial"/>
          <w:sz w:val="20"/>
          <w:szCs w:val="20"/>
        </w:rPr>
        <w:t xml:space="preserve"> nebo odst. </w:t>
      </w:r>
      <w:r w:rsidR="005B2EC9" w:rsidRPr="005B2EC9">
        <w:rPr>
          <w:rFonts w:ascii="Arial" w:hAnsi="Arial" w:cs="Arial"/>
          <w:sz w:val="20"/>
          <w:szCs w:val="20"/>
        </w:rPr>
        <w:t>6.</w:t>
      </w:r>
      <w:r w:rsidRPr="005B2EC9">
        <w:rPr>
          <w:rFonts w:ascii="Arial" w:hAnsi="Arial" w:cs="Arial"/>
          <w:sz w:val="20"/>
          <w:szCs w:val="20"/>
        </w:rPr>
        <w:t>7</w:t>
      </w:r>
      <w:r w:rsidR="005B2EC9" w:rsidRPr="005B2EC9">
        <w:rPr>
          <w:rFonts w:ascii="Arial" w:hAnsi="Arial" w:cs="Arial"/>
          <w:sz w:val="20"/>
          <w:szCs w:val="20"/>
        </w:rPr>
        <w:t>.</w:t>
      </w:r>
      <w:r w:rsidRPr="005B2EC9">
        <w:rPr>
          <w:rFonts w:ascii="Arial" w:hAnsi="Arial" w:cs="Arial"/>
          <w:sz w:val="20"/>
          <w:szCs w:val="20"/>
        </w:rPr>
        <w:t xml:space="preserve"> Rámcové dohody, je</w:t>
      </w:r>
      <w:r w:rsidRPr="00522131">
        <w:rPr>
          <w:rFonts w:ascii="Arial" w:hAnsi="Arial" w:cs="Arial"/>
          <w:sz w:val="20"/>
          <w:szCs w:val="20"/>
        </w:rPr>
        <w:t xml:space="preserve"> příslušný Objednatel oprávněn požadovat smluvní pokutu ve výši 100.000 Kč, a to za každý jednotlivý případ porušení.</w:t>
      </w:r>
    </w:p>
    <w:p w14:paraId="537037C5" w14:textId="103B0DFE" w:rsidR="00522131" w:rsidRPr="0081305D"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81305D">
        <w:rPr>
          <w:rFonts w:ascii="Arial" w:hAnsi="Arial" w:cs="Arial"/>
          <w:sz w:val="20"/>
          <w:szCs w:val="20"/>
        </w:rPr>
        <w:t xml:space="preserve">V případě, že Poskytovatel prokazatelně porušuje povinnost stanovenou v čl. </w:t>
      </w:r>
      <w:r w:rsidR="0081305D" w:rsidRPr="0081305D">
        <w:rPr>
          <w:rFonts w:ascii="Arial" w:hAnsi="Arial" w:cs="Arial"/>
          <w:sz w:val="20"/>
          <w:szCs w:val="20"/>
        </w:rPr>
        <w:t>6</w:t>
      </w:r>
      <w:r w:rsidRPr="0081305D">
        <w:rPr>
          <w:rFonts w:ascii="Arial" w:hAnsi="Arial" w:cs="Arial"/>
          <w:sz w:val="20"/>
          <w:szCs w:val="20"/>
        </w:rPr>
        <w:t xml:space="preserve"> odst. </w:t>
      </w:r>
      <w:r w:rsidR="0081305D" w:rsidRPr="0081305D">
        <w:rPr>
          <w:rFonts w:ascii="Arial" w:hAnsi="Arial" w:cs="Arial"/>
          <w:sz w:val="20"/>
          <w:szCs w:val="20"/>
        </w:rPr>
        <w:t>6.</w:t>
      </w:r>
      <w:r w:rsidRPr="0081305D">
        <w:rPr>
          <w:rFonts w:ascii="Arial" w:hAnsi="Arial" w:cs="Arial"/>
          <w:sz w:val="20"/>
          <w:szCs w:val="20"/>
        </w:rPr>
        <w:t>1</w:t>
      </w:r>
      <w:r w:rsidR="00FF6ECE">
        <w:rPr>
          <w:rFonts w:ascii="Arial" w:hAnsi="Arial" w:cs="Arial"/>
          <w:sz w:val="20"/>
          <w:szCs w:val="20"/>
        </w:rPr>
        <w:t>3</w:t>
      </w:r>
      <w:r w:rsidR="0081305D" w:rsidRPr="0081305D">
        <w:rPr>
          <w:rFonts w:ascii="Arial" w:hAnsi="Arial" w:cs="Arial"/>
          <w:sz w:val="20"/>
          <w:szCs w:val="20"/>
        </w:rPr>
        <w:t>.</w:t>
      </w:r>
      <w:r w:rsidRPr="0081305D">
        <w:rPr>
          <w:rFonts w:ascii="Arial" w:hAnsi="Arial" w:cs="Arial"/>
          <w:sz w:val="20"/>
          <w:szCs w:val="20"/>
        </w:rPr>
        <w:t xml:space="preserve"> Rámcové dohody po dobu delší než 10 kalendářních dnů, má Centrální zadavatel právo požadovat úhradu smluvní pokuty ve výši 50.000 Kč za každý započatý kalendářní měsíc, v němž Poskytovatel povinnost prokazatelně porušoval.</w:t>
      </w:r>
    </w:p>
    <w:p w14:paraId="7ED6E62C" w14:textId="5C9654EB" w:rsidR="00991E95" w:rsidRPr="00991E95" w:rsidDel="00745A5D" w:rsidRDefault="00991E95" w:rsidP="001B3A70">
      <w:pPr>
        <w:pStyle w:val="Odstavecseseznamem"/>
        <w:numPr>
          <w:ilvl w:val="1"/>
          <w:numId w:val="32"/>
        </w:numPr>
        <w:tabs>
          <w:tab w:val="left" w:pos="2410"/>
        </w:tabs>
        <w:ind w:left="567" w:right="282" w:hanging="567"/>
        <w:jc w:val="both"/>
        <w:rPr>
          <w:del w:id="9" w:author="Josef Křeháček" w:date="2024-09-13T12:11:00Z" w16du:dateUtc="2024-09-13T10:11:00Z"/>
          <w:rFonts w:ascii="Arial" w:hAnsi="Arial" w:cs="Arial"/>
          <w:sz w:val="20"/>
          <w:szCs w:val="20"/>
        </w:rPr>
      </w:pPr>
      <w:del w:id="10" w:author="Josef Křeháček" w:date="2024-09-13T12:11:00Z" w16du:dateUtc="2024-09-13T10:11:00Z">
        <w:r w:rsidRPr="00991E95" w:rsidDel="00745A5D">
          <w:rPr>
            <w:rFonts w:ascii="Arial" w:hAnsi="Arial" w:cs="Arial"/>
            <w:sz w:val="20"/>
            <w:szCs w:val="20"/>
          </w:rPr>
          <w:delText xml:space="preserve">V případě, že Poskytovatel prokazatelně porušuje povinnost stanovenou v části B odst. 1.1.3. </w:delText>
        </w:r>
        <w:r w:rsidR="00EC45F9" w:rsidDel="00745A5D">
          <w:rPr>
            <w:rFonts w:ascii="Arial" w:hAnsi="Arial" w:cs="Arial"/>
            <w:sz w:val="20"/>
            <w:szCs w:val="20"/>
          </w:rPr>
          <w:delText xml:space="preserve">„Speciální datové tarify“ </w:delText>
        </w:r>
        <w:r w:rsidRPr="00991E95" w:rsidDel="00745A5D">
          <w:rPr>
            <w:rFonts w:ascii="Arial" w:hAnsi="Arial" w:cs="Arial"/>
            <w:sz w:val="20"/>
            <w:szCs w:val="20"/>
          </w:rPr>
          <w:delText xml:space="preserve">přílohy č. 1 Rámcové dohody </w:delText>
        </w:r>
        <w:r w:rsidR="00EC45F9" w:rsidDel="00745A5D">
          <w:rPr>
            <w:rFonts w:ascii="Arial" w:hAnsi="Arial" w:cs="Arial"/>
            <w:sz w:val="20"/>
            <w:szCs w:val="20"/>
          </w:rPr>
          <w:delText>–</w:delText>
        </w:r>
        <w:r w:rsidRPr="00991E95" w:rsidDel="00745A5D">
          <w:rPr>
            <w:rFonts w:ascii="Arial" w:hAnsi="Arial" w:cs="Arial"/>
            <w:sz w:val="20"/>
            <w:szCs w:val="20"/>
          </w:rPr>
          <w:delText xml:space="preserve"> </w:delText>
        </w:r>
        <w:r w:rsidR="00EC45F9" w:rsidDel="00745A5D">
          <w:rPr>
            <w:rFonts w:ascii="Arial" w:hAnsi="Arial" w:cs="Arial"/>
            <w:sz w:val="20"/>
            <w:szCs w:val="20"/>
          </w:rPr>
          <w:delText>„</w:delText>
        </w:r>
        <w:r w:rsidRPr="00991E95" w:rsidDel="00745A5D">
          <w:rPr>
            <w:rFonts w:ascii="Arial" w:hAnsi="Arial" w:cs="Arial"/>
            <w:sz w:val="20"/>
            <w:szCs w:val="20"/>
          </w:rPr>
          <w:delText>Specifikace předmětu plnění</w:delText>
        </w:r>
        <w:r w:rsidR="00EC45F9" w:rsidDel="00745A5D">
          <w:rPr>
            <w:rFonts w:ascii="Arial" w:hAnsi="Arial" w:cs="Arial"/>
            <w:sz w:val="20"/>
            <w:szCs w:val="20"/>
          </w:rPr>
          <w:delText>“</w:delText>
        </w:r>
        <w:r w:rsidRPr="00991E95" w:rsidDel="00745A5D">
          <w:rPr>
            <w:rFonts w:ascii="Arial" w:hAnsi="Arial" w:cs="Arial"/>
            <w:sz w:val="20"/>
            <w:szCs w:val="20"/>
          </w:rPr>
          <w:delText xml:space="preserve">, že po vyčerpání bude přenosová rychlost nižší než </w:delText>
        </w:r>
        <w:r w:rsidR="00EC45F9" w:rsidDel="00745A5D">
          <w:rPr>
            <w:rFonts w:ascii="Arial" w:hAnsi="Arial" w:cs="Arial"/>
            <w:sz w:val="20"/>
            <w:szCs w:val="20"/>
          </w:rPr>
          <w:delText xml:space="preserve">je uvedeno </w:delText>
        </w:r>
        <w:r w:rsidRPr="00991E95" w:rsidDel="00745A5D">
          <w:rPr>
            <w:rFonts w:ascii="Arial" w:hAnsi="Arial" w:cs="Arial"/>
            <w:sz w:val="20"/>
            <w:szCs w:val="20"/>
          </w:rPr>
          <w:delText xml:space="preserve">v tabulce přílohy č. 2 Rámcové dohody - Tabulka s tarify (rozpis ceny plnění/Ceník), má příslušný Objednatel právo požadovat úhradu smluvní pokuty ve výši </w:delText>
        </w:r>
        <w:r w:rsidR="001B3A70" w:rsidDel="00745A5D">
          <w:rPr>
            <w:rFonts w:ascii="Arial" w:hAnsi="Arial" w:cs="Arial"/>
            <w:sz w:val="20"/>
            <w:szCs w:val="20"/>
          </w:rPr>
          <w:delText>500</w:delText>
        </w:r>
        <w:r w:rsidRPr="00991E95" w:rsidDel="00745A5D">
          <w:rPr>
            <w:rFonts w:ascii="Arial" w:hAnsi="Arial" w:cs="Arial"/>
            <w:sz w:val="20"/>
            <w:szCs w:val="20"/>
          </w:rPr>
          <w:delText xml:space="preserve"> Kč za každý jednotlivý případ porušení.</w:delText>
        </w:r>
      </w:del>
    </w:p>
    <w:p w14:paraId="131874B5"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Kumulace smluvních pokut není vyloučena.</w:t>
      </w:r>
    </w:p>
    <w:p w14:paraId="2C420C10"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Uhrazení smluvní pokuty nezbavuje povinnou stranu její povinnosti závazek splnit a vznikem práva na smluvní pokutu není dotčeno právo na náhradu škody v plné výši, a to včetně případné újmy nemajetkové.</w:t>
      </w:r>
    </w:p>
    <w:p w14:paraId="7CD58026"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 xml:space="preserve">Poskytovatel se zavazuje nahradit příslušnému Objednateli škodu včetně případné újmy nemajetkové a uspokojit jiné nároky příslušného Objednatele, které mu vzniknou při realizaci Rámcové dohody a navazujících Účastnických smluv v případě, že poskytované Služby se ukážou být nedostatečné, neúplné a/nebo v rozporu s touto Rámcovou dohodou či s platnými právními předpisy, a to za podmínek vyplývajících z Rámcové dohody a Zákona o elektronických komunikacích. Obchodní podmínky Poskytovatele, které by omezovaly odpovědnost Poskytovatele za škodu a její náhradu nad rámec omezení vyplývajících ze Zákona o elektronických komunikacích, jsou považovány za neúčinné. Závady technického nebo provozního charakteru bude Poskytovatel odstraňovat průběžně a maximálně efektivně za účelem naplnění </w:t>
      </w:r>
      <w:r w:rsidRPr="002E395F">
        <w:rPr>
          <w:rFonts w:ascii="Arial" w:hAnsi="Arial" w:cs="Arial"/>
          <w:sz w:val="20"/>
          <w:szCs w:val="20"/>
        </w:rPr>
        <w:t>podmínek vyplývajících z Přílohy č. 1 Rámcové dohody</w:t>
      </w:r>
      <w:r w:rsidRPr="00522131">
        <w:rPr>
          <w:rFonts w:ascii="Arial" w:hAnsi="Arial" w:cs="Arial"/>
          <w:sz w:val="20"/>
          <w:szCs w:val="20"/>
        </w:rPr>
        <w:t>.</w:t>
      </w:r>
    </w:p>
    <w:p w14:paraId="25A236CE"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Škoda se hradí v penězích, nebo, je-li to možné nebo účelné, uvedením do předešlého stavu podle volby poškozené strany v konkrétním případě.</w:t>
      </w:r>
    </w:p>
    <w:p w14:paraId="5B1D4032"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Smluvní pokuta a úrok z prodlení jsou splatné ve lhůtě 30 kalendářních dnů ode dne doručení písemné výzvy oprávněné strany straně povinné ze smluvní pokuty.</w:t>
      </w:r>
    </w:p>
    <w:p w14:paraId="0C34A352"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Smluvní pokutu je příslušný Objednatel oprávněn započíst formou jednostranného zápočtu proti jakékoliv pohledávce Poskytovatele vůči příslušnému Objednateli.</w:t>
      </w:r>
    </w:p>
    <w:p w14:paraId="5A6A3C81" w14:textId="77777777" w:rsidR="00522131" w:rsidRPr="00522131" w:rsidRDefault="00522131" w:rsidP="00522131">
      <w:pPr>
        <w:pStyle w:val="Odstavecseseznamem"/>
        <w:numPr>
          <w:ilvl w:val="1"/>
          <w:numId w:val="32"/>
        </w:numPr>
        <w:tabs>
          <w:tab w:val="left" w:pos="2410"/>
        </w:tabs>
        <w:ind w:left="567" w:right="282" w:hanging="567"/>
        <w:jc w:val="both"/>
        <w:rPr>
          <w:rFonts w:ascii="Arial" w:hAnsi="Arial" w:cs="Arial"/>
          <w:sz w:val="20"/>
          <w:szCs w:val="20"/>
        </w:rPr>
      </w:pPr>
      <w:r w:rsidRPr="00522131">
        <w:rPr>
          <w:rFonts w:ascii="Arial" w:hAnsi="Arial" w:cs="Arial"/>
          <w:sz w:val="20"/>
          <w:szCs w:val="20"/>
        </w:rPr>
        <w:t>Jakákoliv ustanovení týkající se dotčení či omezení výše či druhu škody jsou neúčinná.</w:t>
      </w:r>
    </w:p>
    <w:p w14:paraId="1DD93601" w14:textId="77777777" w:rsidR="00F65527" w:rsidRDefault="00F65527" w:rsidP="00AA26A1">
      <w:pPr>
        <w:keepNext/>
        <w:keepLines/>
        <w:tabs>
          <w:tab w:val="left" w:pos="9356"/>
        </w:tabs>
        <w:ind w:right="4"/>
        <w:jc w:val="center"/>
        <w:rPr>
          <w:rFonts w:ascii="Arial" w:hAnsi="Arial" w:cs="Arial"/>
          <w:sz w:val="20"/>
          <w:szCs w:val="20"/>
        </w:rPr>
      </w:pPr>
    </w:p>
    <w:p w14:paraId="70880178" w14:textId="77777777" w:rsidR="00F65527" w:rsidRDefault="00F65527" w:rsidP="00AA26A1">
      <w:pPr>
        <w:keepNext/>
        <w:keepLines/>
        <w:tabs>
          <w:tab w:val="left" w:pos="9356"/>
        </w:tabs>
        <w:ind w:right="4"/>
        <w:jc w:val="center"/>
        <w:rPr>
          <w:rFonts w:ascii="Arial" w:hAnsi="Arial" w:cs="Arial"/>
          <w:sz w:val="20"/>
          <w:szCs w:val="20"/>
        </w:rPr>
      </w:pPr>
    </w:p>
    <w:p w14:paraId="5045877A" w14:textId="76FBA947" w:rsidR="0077361E" w:rsidRDefault="0077361E" w:rsidP="005D0BF4">
      <w:pPr>
        <w:keepNext/>
        <w:keepLines/>
        <w:numPr>
          <w:ilvl w:val="0"/>
          <w:numId w:val="18"/>
        </w:numPr>
        <w:tabs>
          <w:tab w:val="left" w:pos="9356"/>
        </w:tabs>
        <w:ind w:left="426" w:right="6" w:hanging="426"/>
        <w:rPr>
          <w:rFonts w:ascii="Arial" w:hAnsi="Arial" w:cs="Arial"/>
          <w:b/>
          <w:caps/>
          <w:sz w:val="28"/>
          <w:szCs w:val="28"/>
        </w:rPr>
      </w:pPr>
      <w:r>
        <w:rPr>
          <w:rFonts w:ascii="Arial" w:hAnsi="Arial" w:cs="Arial"/>
          <w:b/>
          <w:caps/>
          <w:sz w:val="28"/>
          <w:szCs w:val="28"/>
        </w:rPr>
        <w:t>Reklamace</w:t>
      </w:r>
    </w:p>
    <w:p w14:paraId="7F457160" w14:textId="77777777" w:rsidR="00556B63" w:rsidRPr="00556B63" w:rsidRDefault="00556B63" w:rsidP="00556B63">
      <w:pPr>
        <w:tabs>
          <w:tab w:val="left" w:pos="2410"/>
        </w:tabs>
        <w:ind w:right="282"/>
        <w:jc w:val="both"/>
        <w:rPr>
          <w:rFonts w:ascii="Arial" w:hAnsi="Arial" w:cs="Arial"/>
          <w:sz w:val="20"/>
          <w:szCs w:val="20"/>
        </w:rPr>
      </w:pPr>
    </w:p>
    <w:p w14:paraId="42F4A023" w14:textId="522C5135" w:rsidR="00556B63" w:rsidRPr="00556B63" w:rsidRDefault="00556B63" w:rsidP="00556B63">
      <w:pPr>
        <w:pStyle w:val="Odstavecseseznamem"/>
        <w:numPr>
          <w:ilvl w:val="1"/>
          <w:numId w:val="33"/>
        </w:numPr>
        <w:tabs>
          <w:tab w:val="left" w:pos="2410"/>
        </w:tabs>
        <w:ind w:left="567" w:right="282" w:hanging="567"/>
        <w:jc w:val="both"/>
        <w:rPr>
          <w:rFonts w:ascii="Arial" w:hAnsi="Arial" w:cs="Arial"/>
          <w:sz w:val="20"/>
          <w:szCs w:val="20"/>
        </w:rPr>
      </w:pPr>
      <w:r w:rsidRPr="00556B63">
        <w:rPr>
          <w:rFonts w:ascii="Arial" w:hAnsi="Arial" w:cs="Arial"/>
          <w:sz w:val="20"/>
          <w:szCs w:val="20"/>
        </w:rPr>
        <w:t>Postup uplatňování reklamací na poskytované Služby Objednateli (dále jen „</w:t>
      </w:r>
      <w:r w:rsidRPr="00556B63">
        <w:rPr>
          <w:rFonts w:ascii="Arial" w:hAnsi="Arial" w:cs="Arial"/>
          <w:b/>
          <w:bCs/>
          <w:sz w:val="20"/>
          <w:szCs w:val="20"/>
        </w:rPr>
        <w:t>Reklamace</w:t>
      </w:r>
      <w:r w:rsidRPr="00556B63">
        <w:rPr>
          <w:rFonts w:ascii="Arial" w:hAnsi="Arial" w:cs="Arial"/>
          <w:sz w:val="20"/>
          <w:szCs w:val="20"/>
        </w:rPr>
        <w:t>“) se řídí Zákonem o elektronických komunikacích.</w:t>
      </w:r>
    </w:p>
    <w:p w14:paraId="3DB0454B" w14:textId="445BE1DE" w:rsidR="00556B63" w:rsidRPr="000B1AF4" w:rsidRDefault="00556B63" w:rsidP="00556B63">
      <w:pPr>
        <w:pStyle w:val="Odstavecseseznamem"/>
        <w:numPr>
          <w:ilvl w:val="1"/>
          <w:numId w:val="33"/>
        </w:numPr>
        <w:tabs>
          <w:tab w:val="left" w:pos="2410"/>
        </w:tabs>
        <w:ind w:left="567" w:right="282" w:hanging="567"/>
        <w:jc w:val="both"/>
        <w:rPr>
          <w:rFonts w:ascii="Arial" w:hAnsi="Arial" w:cs="Arial"/>
          <w:sz w:val="20"/>
          <w:szCs w:val="20"/>
        </w:rPr>
      </w:pPr>
      <w:r w:rsidRPr="00556B63">
        <w:rPr>
          <w:rFonts w:ascii="Arial" w:hAnsi="Arial" w:cs="Arial"/>
          <w:sz w:val="20"/>
          <w:szCs w:val="20"/>
        </w:rPr>
        <w:t xml:space="preserve">Reklamace se uplatňují jednotlivými Kontaktními osobami Objednatele písemně (včetně elektronické pošty) </w:t>
      </w:r>
      <w:r w:rsidRPr="000B1AF4">
        <w:rPr>
          <w:rFonts w:ascii="Arial" w:hAnsi="Arial" w:cs="Arial"/>
          <w:sz w:val="20"/>
          <w:szCs w:val="20"/>
        </w:rPr>
        <w:t xml:space="preserve">v souladu s čl. </w:t>
      </w:r>
      <w:r w:rsidR="000B1AF4">
        <w:rPr>
          <w:rFonts w:ascii="Arial" w:hAnsi="Arial" w:cs="Arial"/>
          <w:sz w:val="20"/>
          <w:szCs w:val="20"/>
        </w:rPr>
        <w:t>10</w:t>
      </w:r>
      <w:r w:rsidRPr="000B1AF4">
        <w:rPr>
          <w:rFonts w:ascii="Arial" w:hAnsi="Arial" w:cs="Arial"/>
          <w:sz w:val="20"/>
          <w:szCs w:val="20"/>
        </w:rPr>
        <w:t xml:space="preserve"> odst. </w:t>
      </w:r>
      <w:r w:rsidR="000B1AF4">
        <w:rPr>
          <w:rFonts w:ascii="Arial" w:hAnsi="Arial" w:cs="Arial"/>
          <w:sz w:val="20"/>
          <w:szCs w:val="20"/>
        </w:rPr>
        <w:t>10.</w:t>
      </w:r>
      <w:r w:rsidRPr="000B1AF4">
        <w:rPr>
          <w:rFonts w:ascii="Arial" w:hAnsi="Arial" w:cs="Arial"/>
          <w:sz w:val="20"/>
          <w:szCs w:val="20"/>
        </w:rPr>
        <w:t>1</w:t>
      </w:r>
      <w:r w:rsidR="000B1AF4">
        <w:rPr>
          <w:rFonts w:ascii="Arial" w:hAnsi="Arial" w:cs="Arial"/>
          <w:sz w:val="20"/>
          <w:szCs w:val="20"/>
        </w:rPr>
        <w:t xml:space="preserve">. </w:t>
      </w:r>
      <w:r w:rsidRPr="000B1AF4">
        <w:rPr>
          <w:rFonts w:ascii="Arial" w:hAnsi="Arial" w:cs="Arial"/>
          <w:sz w:val="20"/>
          <w:szCs w:val="20"/>
        </w:rPr>
        <w:t xml:space="preserve">Rámcové dohody na adresu Kontaktní osoby Poskytovatele nebo prostřednictvím </w:t>
      </w:r>
      <w:proofErr w:type="spellStart"/>
      <w:r w:rsidRPr="000B1AF4">
        <w:rPr>
          <w:rFonts w:ascii="Arial" w:hAnsi="Arial" w:cs="Arial"/>
          <w:sz w:val="20"/>
          <w:szCs w:val="20"/>
        </w:rPr>
        <w:t>eShopu</w:t>
      </w:r>
      <w:proofErr w:type="spellEnd"/>
      <w:r w:rsidRPr="000B1AF4">
        <w:rPr>
          <w:rFonts w:ascii="Arial" w:hAnsi="Arial" w:cs="Arial"/>
          <w:sz w:val="20"/>
          <w:szCs w:val="20"/>
        </w:rPr>
        <w:t xml:space="preserve"> ve lhůtě stanovené Zákonem o elektronických komunikacích, přičemž Reklamace uplatňuje každý samostatně.</w:t>
      </w:r>
    </w:p>
    <w:p w14:paraId="2E5F1B46" w14:textId="77777777" w:rsidR="00556B63" w:rsidRPr="00556B63" w:rsidRDefault="00556B63" w:rsidP="00556B63">
      <w:pPr>
        <w:pStyle w:val="Odstavecseseznamem"/>
        <w:numPr>
          <w:ilvl w:val="1"/>
          <w:numId w:val="33"/>
        </w:numPr>
        <w:tabs>
          <w:tab w:val="left" w:pos="2410"/>
        </w:tabs>
        <w:ind w:left="567" w:right="282" w:hanging="567"/>
        <w:jc w:val="both"/>
        <w:rPr>
          <w:rFonts w:ascii="Arial" w:hAnsi="Arial" w:cs="Arial"/>
          <w:sz w:val="20"/>
          <w:szCs w:val="20"/>
        </w:rPr>
      </w:pPr>
      <w:r w:rsidRPr="000B1AF4">
        <w:rPr>
          <w:rFonts w:ascii="Arial" w:hAnsi="Arial" w:cs="Arial"/>
          <w:sz w:val="20"/>
          <w:szCs w:val="20"/>
        </w:rPr>
        <w:t>Poskytovatel se zavazuje vyřídit Reklamace ve lhůtách a za podmínek stanovených Zákonem o elektronických komunikacích. V případě Reklamace výpadku mobilní hlasové a datové sítě je Poskytovatel povinen odstranit technickou nebo provozní závadu, která brání řádnému poskytování Služeb ve lhůtě 24 hodin od okamžiku uplatnění Reklamace</w:t>
      </w:r>
      <w:r w:rsidRPr="00556B63">
        <w:rPr>
          <w:rFonts w:ascii="Arial" w:hAnsi="Arial" w:cs="Arial"/>
          <w:sz w:val="20"/>
          <w:szCs w:val="20"/>
        </w:rPr>
        <w:t xml:space="preserve"> Objednatelem, nedohodnou-li se Smluvní strany jinak. O vyřízení Reklamace sepíše Poskytovatel záznam, který bude ve lhůtě stanovené pro vyřízení Reklamace zaslán prostřednictvím elektronické pošty Kontaktní osobě Objednatele. </w:t>
      </w:r>
    </w:p>
    <w:p w14:paraId="11A61BC8" w14:textId="77777777" w:rsidR="00556B63" w:rsidRDefault="00556B63" w:rsidP="00556B63">
      <w:pPr>
        <w:pStyle w:val="Odstavecseseznamem"/>
        <w:numPr>
          <w:ilvl w:val="1"/>
          <w:numId w:val="33"/>
        </w:numPr>
        <w:tabs>
          <w:tab w:val="left" w:pos="2410"/>
        </w:tabs>
        <w:ind w:left="567" w:right="282" w:hanging="567"/>
        <w:jc w:val="both"/>
        <w:rPr>
          <w:rFonts w:ascii="Arial" w:hAnsi="Arial" w:cs="Arial"/>
          <w:sz w:val="20"/>
          <w:szCs w:val="20"/>
        </w:rPr>
      </w:pPr>
      <w:r w:rsidRPr="00556B63">
        <w:rPr>
          <w:rFonts w:ascii="Arial" w:hAnsi="Arial" w:cs="Arial"/>
          <w:sz w:val="20"/>
          <w:szCs w:val="20"/>
        </w:rPr>
        <w:t>Ustanoveními tohoto článku Rámcové dohody nejsou dotčena ani omezena práva Objednatele z vadného plnění vyplývající z právních předpisů.</w:t>
      </w:r>
    </w:p>
    <w:p w14:paraId="0B03DCF3" w14:textId="77777777" w:rsidR="00833F3C" w:rsidRPr="00833F3C" w:rsidRDefault="00833F3C" w:rsidP="00833F3C">
      <w:pPr>
        <w:tabs>
          <w:tab w:val="left" w:pos="2410"/>
        </w:tabs>
        <w:ind w:right="282"/>
        <w:jc w:val="both"/>
        <w:rPr>
          <w:rFonts w:ascii="Arial" w:hAnsi="Arial" w:cs="Arial"/>
          <w:sz w:val="20"/>
          <w:szCs w:val="20"/>
        </w:rPr>
      </w:pPr>
    </w:p>
    <w:p w14:paraId="21E4EA63" w14:textId="04E841E2" w:rsidR="00EC4AD4" w:rsidRDefault="00EC4AD4" w:rsidP="00EC4AD4">
      <w:pPr>
        <w:keepNext/>
        <w:keepLines/>
        <w:numPr>
          <w:ilvl w:val="0"/>
          <w:numId w:val="33"/>
        </w:numPr>
        <w:tabs>
          <w:tab w:val="left" w:pos="9356"/>
        </w:tabs>
        <w:ind w:right="6"/>
        <w:rPr>
          <w:rFonts w:ascii="Arial" w:hAnsi="Arial" w:cs="Arial"/>
          <w:b/>
          <w:caps/>
          <w:sz w:val="28"/>
          <w:szCs w:val="28"/>
        </w:rPr>
      </w:pPr>
      <w:r>
        <w:rPr>
          <w:rFonts w:ascii="Arial" w:hAnsi="Arial" w:cs="Arial"/>
          <w:b/>
          <w:caps/>
          <w:sz w:val="28"/>
          <w:szCs w:val="28"/>
        </w:rPr>
        <w:t>Doba trvání a ukončení rámcové dohody a účastniceké smlouvy</w:t>
      </w:r>
    </w:p>
    <w:p w14:paraId="0681F730" w14:textId="77777777" w:rsidR="00556B63" w:rsidRDefault="00556B63" w:rsidP="00556B63">
      <w:pPr>
        <w:keepNext/>
        <w:keepLines/>
        <w:tabs>
          <w:tab w:val="left" w:pos="9356"/>
        </w:tabs>
        <w:ind w:right="6"/>
        <w:rPr>
          <w:rFonts w:ascii="Arial" w:hAnsi="Arial" w:cs="Arial"/>
          <w:b/>
          <w:caps/>
          <w:sz w:val="28"/>
          <w:szCs w:val="28"/>
        </w:rPr>
      </w:pPr>
    </w:p>
    <w:p w14:paraId="276A400B" w14:textId="1A635766" w:rsidR="00421E8E" w:rsidRPr="000E5B25"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0E5B25">
        <w:rPr>
          <w:rFonts w:ascii="Arial" w:hAnsi="Arial" w:cs="Arial"/>
          <w:sz w:val="20"/>
          <w:szCs w:val="20"/>
        </w:rPr>
        <w:t xml:space="preserve">Rámcová dohoda se uzavírá na dobu určitou, a to na dobu 4 let od okamžiku její účinnosti. Rámcová dohoda nabývá platnosti dnem jejího podpisu Centrálním zadavatelem a Poskytovatelem a účinnosti dnem jejího uveřejnění prostřednictvím registru smluv ve smyslu zákona č. 340/2015 Sb., o zvláštních podmínkách účinnosti některých smluv, uveřejňování těchto smluv a o registru smluv (zákon o registru smluv) ve znění pozdějších předpisů. </w:t>
      </w:r>
    </w:p>
    <w:p w14:paraId="3227BD5D"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Tuto Rámcovou dohodu lze ukončit písemnou dohodou smluvních stran. Smluvní vztah jednotlivého Objednatele a Poskytovatele, vyplývající z Rámcové dohody, lze také ukončit písemnou dohodou jednotlivého Objednatele a Poskytovatele, přičemž účinky ukončení Rámcové dohody nastanou jen ve vztahu k tomuto Objednateli a Poskytovateli.</w:t>
      </w:r>
    </w:p>
    <w:p w14:paraId="39986AAF" w14:textId="5BE8FFC8" w:rsidR="00421E8E" w:rsidRPr="007533E3"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Centrální zadavatel je oprávněn Rámcovou dohodu vypovědět bez udání důvodu.</w:t>
      </w:r>
      <w:r w:rsidR="00467C3C" w:rsidRPr="007533E3">
        <w:rPr>
          <w:rFonts w:ascii="Arial" w:hAnsi="Arial" w:cs="Arial"/>
          <w:sz w:val="20"/>
          <w:szCs w:val="20"/>
        </w:rPr>
        <w:t xml:space="preserve"> </w:t>
      </w:r>
      <w:r w:rsidRPr="007533E3">
        <w:rPr>
          <w:rFonts w:ascii="Arial" w:hAnsi="Arial" w:cs="Arial"/>
          <w:sz w:val="20"/>
          <w:szCs w:val="20"/>
        </w:rPr>
        <w:t xml:space="preserve">Výpovědní doba činí 6 kalendářních měsíců a začíná běžet prvním dnem měsíce následujícího po měsíci, ve kterém bylo písemné vyhotovení výpovědi prokazatelně doručeno straně, které se výpověď týká. </w:t>
      </w:r>
    </w:p>
    <w:p w14:paraId="27418382" w14:textId="77777777" w:rsidR="00421E8E" w:rsidRPr="007533E3"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Platnost této Rámcové dohody není nijak závislá na platnosti nebo účinnosti žádné Účastnické smlouvy a naopak, tzn. platné a účinné Účastnické smlouvy trvají i po ukončení Rámcové dohody, maximálně však po dobu 1 roku od ukončení Rámcové dohody, s výjimkou případu, kdy důvod pro ukončení Rámcové dohody je současně také důvodem pro ukončení Účastnické smlouvy, či účastnických smluv. V případě nezávislého ukončení Rámcové dohody zůstávají v platnosti práva a povinnosti v rozsahu nezbytném pro plnění práv a povinností dle Účastnických smluv, jejichž platnost a účinnost nebyla ukončením Rámcové dohody dotčena.</w:t>
      </w:r>
    </w:p>
    <w:p w14:paraId="175ED417" w14:textId="77777777" w:rsidR="00421E8E" w:rsidRPr="007533E3"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 xml:space="preserve">Účastnická smlouva se uzavírá na dobu 36 měsíců, nedohodnou-li se strany v konkrétní Účastnické smlouvě jinak. Účastnická smlouva bude automaticky prodlužována vždy o 1 měsíc, nesdělí-li Objednatel přede dnem ukončení Účastnické smlouvy, že na jejím pokračování netrvá. Účastnické smlouvy musí být ukončeny nejpozději do 1 roku po ukončení Rámcové dohody. </w:t>
      </w:r>
    </w:p>
    <w:p w14:paraId="2BFB433C" w14:textId="664F217F" w:rsidR="00421E8E" w:rsidRPr="007533E3" w:rsidRDefault="00AA0E70" w:rsidP="000E5B25">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Objednatel</w:t>
      </w:r>
      <w:r w:rsidR="00C0337B" w:rsidRPr="007533E3">
        <w:rPr>
          <w:rFonts w:ascii="Arial" w:hAnsi="Arial" w:cs="Arial"/>
          <w:sz w:val="20"/>
          <w:szCs w:val="20"/>
        </w:rPr>
        <w:t xml:space="preserve"> je oprávněn </w:t>
      </w:r>
      <w:r w:rsidRPr="007533E3">
        <w:rPr>
          <w:rFonts w:ascii="Arial" w:hAnsi="Arial" w:cs="Arial"/>
          <w:sz w:val="20"/>
          <w:szCs w:val="20"/>
        </w:rPr>
        <w:t xml:space="preserve">Účastnickou smlouvu </w:t>
      </w:r>
      <w:r w:rsidR="00C0337B" w:rsidRPr="007533E3">
        <w:rPr>
          <w:rFonts w:ascii="Arial" w:hAnsi="Arial" w:cs="Arial"/>
          <w:sz w:val="20"/>
          <w:szCs w:val="20"/>
        </w:rPr>
        <w:t>vypovědět nejdříve po 1</w:t>
      </w:r>
      <w:r w:rsidR="005E14A6" w:rsidRPr="007533E3">
        <w:rPr>
          <w:rFonts w:ascii="Arial" w:hAnsi="Arial" w:cs="Arial"/>
          <w:sz w:val="20"/>
          <w:szCs w:val="20"/>
        </w:rPr>
        <w:t>.</w:t>
      </w:r>
      <w:r w:rsidR="00C0337B" w:rsidRPr="007533E3">
        <w:rPr>
          <w:rFonts w:ascii="Arial" w:hAnsi="Arial" w:cs="Arial"/>
          <w:sz w:val="20"/>
          <w:szCs w:val="20"/>
        </w:rPr>
        <w:t xml:space="preserve"> roce účinnosti </w:t>
      </w:r>
      <w:r w:rsidRPr="007533E3">
        <w:rPr>
          <w:rFonts w:ascii="Arial" w:hAnsi="Arial" w:cs="Arial"/>
          <w:sz w:val="20"/>
          <w:szCs w:val="20"/>
        </w:rPr>
        <w:t>Účastnické smlouvy</w:t>
      </w:r>
      <w:r w:rsidR="00C0337B" w:rsidRPr="007533E3">
        <w:rPr>
          <w:rFonts w:ascii="Arial" w:hAnsi="Arial" w:cs="Arial"/>
          <w:sz w:val="20"/>
          <w:szCs w:val="20"/>
        </w:rPr>
        <w:t xml:space="preserve">. </w:t>
      </w:r>
      <w:r w:rsidR="00421E8E" w:rsidRPr="007533E3">
        <w:rPr>
          <w:rFonts w:ascii="Arial" w:hAnsi="Arial" w:cs="Arial"/>
          <w:sz w:val="20"/>
          <w:szCs w:val="20"/>
        </w:rPr>
        <w:t>Výpovědní doba činí 30 kalendářních dnů a začíná běžet dnem následujícím po dni, ve kterém bylo písemné vyhotovení výpovědi prokazatelně doručeno Poskytovateli. Smluvní strany se dohodly, že toto ustanovení se nepoužije v případě Služeb vázaných na Účastnické smlouvy, tj. Služby objednané k jednotlivým Telefonním číslům lze deaktivovat bez nutnosti vypovědět Účastnickou smlouvu.</w:t>
      </w:r>
    </w:p>
    <w:p w14:paraId="614F1635"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 xml:space="preserve">V případě podstatného porušení </w:t>
      </w:r>
      <w:r w:rsidRPr="00421E8E">
        <w:rPr>
          <w:rFonts w:ascii="Arial" w:hAnsi="Arial" w:cs="Arial"/>
          <w:sz w:val="20"/>
          <w:szCs w:val="20"/>
        </w:rPr>
        <w:t xml:space="preserve">Rámcové dohody nebo Účastnických smluv Poskytovatelem má Objednatel právo od této Rámcové dohody nebo Účastnických smluv odstoupit. </w:t>
      </w:r>
    </w:p>
    <w:p w14:paraId="3213DF0C" w14:textId="77777777" w:rsidR="00421E8E" w:rsidRPr="00470AE8"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 xml:space="preserve">V případě podstatného porušení Rámcové dohody Objednatelem má Poskytovatel právo od Rámcové dohody dle § 2002 Občanského zákoníku odstoupit. Odstoupením se závazek touto Rámcovou dohodou založený zrušuje pouze ohledně nesplněného zbytku plnění. Dotčené strany </w:t>
      </w:r>
      <w:r w:rsidRPr="00470AE8">
        <w:rPr>
          <w:rFonts w:ascii="Arial" w:hAnsi="Arial" w:cs="Arial"/>
          <w:sz w:val="20"/>
          <w:szCs w:val="20"/>
        </w:rPr>
        <w:t xml:space="preserve">si jsou povinny vyrovnat dosavadní vzájemné závazky z Rámcové dohody, a to bez zbytečného odkladu, nejpozději však do 30 dnů od doručení oznámení Smluvní strany o odstoupení od této Rámcové dohody. Účastnické smlouvy uzavřené do účinnosti odstoupení zůstávají tímto odstoupením nedotčeny. </w:t>
      </w:r>
    </w:p>
    <w:p w14:paraId="3F60A980" w14:textId="77777777" w:rsidR="00421E8E" w:rsidRPr="00470AE8"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70AE8">
        <w:rPr>
          <w:rFonts w:ascii="Arial" w:hAnsi="Arial" w:cs="Arial"/>
          <w:sz w:val="20"/>
          <w:szCs w:val="20"/>
        </w:rPr>
        <w:t>Za podstatné porušení Rámcové dohody Poskytovatelem se považuje zejména situace, kdy:</w:t>
      </w:r>
    </w:p>
    <w:p w14:paraId="7A535AAE" w14:textId="77777777" w:rsidR="00421E8E" w:rsidRPr="00470AE8" w:rsidRDefault="00421E8E" w:rsidP="009A332E">
      <w:pPr>
        <w:pStyle w:val="Odstavecseseznamem"/>
        <w:numPr>
          <w:ilvl w:val="2"/>
          <w:numId w:val="33"/>
        </w:numPr>
        <w:tabs>
          <w:tab w:val="left" w:pos="2410"/>
        </w:tabs>
        <w:ind w:left="1560" w:right="282" w:hanging="709"/>
        <w:jc w:val="both"/>
        <w:rPr>
          <w:rFonts w:ascii="Arial" w:hAnsi="Arial" w:cs="Arial"/>
          <w:sz w:val="20"/>
          <w:szCs w:val="20"/>
        </w:rPr>
      </w:pPr>
      <w:r w:rsidRPr="00470AE8">
        <w:rPr>
          <w:rFonts w:ascii="Arial" w:hAnsi="Arial" w:cs="Arial"/>
          <w:sz w:val="20"/>
          <w:szCs w:val="20"/>
        </w:rPr>
        <w:t xml:space="preserve">Poskytovatel opakovaně neprovede Potvrzení Objednávky ve lhůtě </w:t>
      </w:r>
      <w:r w:rsidRPr="00470AE8">
        <w:rPr>
          <w:rFonts w:ascii="Arial" w:hAnsi="Arial" w:cs="Arial"/>
          <w:sz w:val="20"/>
          <w:szCs w:val="20"/>
        </w:rPr>
        <w:tab/>
        <w:t>stanovené touto Rámcovou dohodou, nebo</w:t>
      </w:r>
    </w:p>
    <w:p w14:paraId="6ACAB47A" w14:textId="7F24113B" w:rsidR="00421E8E" w:rsidRPr="00470AE8" w:rsidRDefault="00421E8E" w:rsidP="00274640">
      <w:pPr>
        <w:pStyle w:val="Odstavecseseznamem"/>
        <w:numPr>
          <w:ilvl w:val="2"/>
          <w:numId w:val="33"/>
        </w:numPr>
        <w:tabs>
          <w:tab w:val="left" w:pos="1560"/>
        </w:tabs>
        <w:ind w:left="1560" w:right="282" w:hanging="709"/>
        <w:jc w:val="both"/>
        <w:rPr>
          <w:rFonts w:ascii="Arial" w:hAnsi="Arial" w:cs="Arial"/>
          <w:sz w:val="20"/>
          <w:szCs w:val="20"/>
        </w:rPr>
      </w:pPr>
      <w:r w:rsidRPr="00470AE8">
        <w:rPr>
          <w:rFonts w:ascii="Arial" w:hAnsi="Arial" w:cs="Arial"/>
          <w:sz w:val="20"/>
          <w:szCs w:val="20"/>
        </w:rPr>
        <w:t xml:space="preserve">Poskytovatel v průběhu trvání této Rámcové dohody poruší povinnosti v souvislosti s pojištěním odpovědnosti dle čl. </w:t>
      </w:r>
      <w:r w:rsidR="00D73018" w:rsidRPr="00470AE8">
        <w:rPr>
          <w:rFonts w:ascii="Arial" w:hAnsi="Arial" w:cs="Arial"/>
          <w:sz w:val="20"/>
          <w:szCs w:val="20"/>
        </w:rPr>
        <w:t>6</w:t>
      </w:r>
      <w:r w:rsidRPr="00470AE8">
        <w:rPr>
          <w:rFonts w:ascii="Arial" w:hAnsi="Arial" w:cs="Arial"/>
          <w:sz w:val="20"/>
          <w:szCs w:val="20"/>
        </w:rPr>
        <w:t xml:space="preserve"> odst. </w:t>
      </w:r>
      <w:r w:rsidR="00D73018" w:rsidRPr="00470AE8">
        <w:rPr>
          <w:rFonts w:ascii="Arial" w:hAnsi="Arial" w:cs="Arial"/>
          <w:sz w:val="20"/>
          <w:szCs w:val="20"/>
        </w:rPr>
        <w:t>6.</w:t>
      </w:r>
      <w:r w:rsidRPr="00470AE8">
        <w:rPr>
          <w:rFonts w:ascii="Arial" w:hAnsi="Arial" w:cs="Arial"/>
          <w:sz w:val="20"/>
          <w:szCs w:val="20"/>
        </w:rPr>
        <w:t>2</w:t>
      </w:r>
      <w:r w:rsidR="00D73018" w:rsidRPr="00470AE8">
        <w:rPr>
          <w:rFonts w:ascii="Arial" w:hAnsi="Arial" w:cs="Arial"/>
          <w:sz w:val="20"/>
          <w:szCs w:val="20"/>
        </w:rPr>
        <w:t>.</w:t>
      </w:r>
      <w:r w:rsidRPr="00470AE8">
        <w:rPr>
          <w:rFonts w:ascii="Arial" w:hAnsi="Arial" w:cs="Arial"/>
          <w:sz w:val="20"/>
          <w:szCs w:val="20"/>
        </w:rPr>
        <w:t xml:space="preserve"> Rámcové dohody, nebo</w:t>
      </w:r>
    </w:p>
    <w:p w14:paraId="7D7AA27B" w14:textId="1BD2D276" w:rsidR="00421E8E" w:rsidRPr="00470AE8" w:rsidRDefault="00421E8E" w:rsidP="009A332E">
      <w:pPr>
        <w:pStyle w:val="Odstavecseseznamem"/>
        <w:numPr>
          <w:ilvl w:val="2"/>
          <w:numId w:val="33"/>
        </w:numPr>
        <w:tabs>
          <w:tab w:val="left" w:pos="2410"/>
        </w:tabs>
        <w:ind w:left="1560" w:right="282" w:hanging="709"/>
        <w:jc w:val="both"/>
        <w:rPr>
          <w:rFonts w:ascii="Arial" w:hAnsi="Arial" w:cs="Arial"/>
          <w:sz w:val="20"/>
          <w:szCs w:val="20"/>
        </w:rPr>
      </w:pPr>
      <w:r w:rsidRPr="00470AE8">
        <w:rPr>
          <w:rFonts w:ascii="Arial" w:hAnsi="Arial" w:cs="Arial"/>
          <w:sz w:val="20"/>
          <w:szCs w:val="20"/>
        </w:rPr>
        <w:t xml:space="preserve">Poskytovatel opakovaně poruší podmínky uzavřených Účastnických smluv (např. nezahájí poskytování Služeb ve lhůtě stanovené Účastnickou </w:t>
      </w:r>
      <w:r w:rsidRPr="00470AE8">
        <w:rPr>
          <w:rFonts w:ascii="Arial" w:hAnsi="Arial" w:cs="Arial"/>
          <w:sz w:val="20"/>
          <w:szCs w:val="20"/>
        </w:rPr>
        <w:tab/>
        <w:t>smlouvou,</w:t>
      </w:r>
      <w:r w:rsidR="00074FEB" w:rsidRPr="00470AE8">
        <w:rPr>
          <w:rFonts w:ascii="Arial" w:hAnsi="Arial" w:cs="Arial"/>
          <w:sz w:val="20"/>
          <w:szCs w:val="20"/>
        </w:rPr>
        <w:t xml:space="preserve"> </w:t>
      </w:r>
      <w:r w:rsidRPr="00470AE8">
        <w:rPr>
          <w:rFonts w:ascii="Arial" w:hAnsi="Arial" w:cs="Arial"/>
          <w:sz w:val="20"/>
          <w:szCs w:val="20"/>
        </w:rPr>
        <w:t xml:space="preserve">neposkytuje objednané Služby dle specifikace a za podmínek stanovených Rámcovou dohodou a Účastnickou smlouvou, nedodrží </w:t>
      </w:r>
      <w:r w:rsidRPr="00470AE8">
        <w:rPr>
          <w:rFonts w:ascii="Arial" w:hAnsi="Arial" w:cs="Arial"/>
          <w:sz w:val="20"/>
          <w:szCs w:val="20"/>
        </w:rPr>
        <w:tab/>
        <w:t xml:space="preserve">lhůty pro odstranění reklamovaných Služeb dle čl. </w:t>
      </w:r>
      <w:r w:rsidR="005B6BBC" w:rsidRPr="00470AE8">
        <w:rPr>
          <w:rFonts w:ascii="Arial" w:hAnsi="Arial" w:cs="Arial"/>
          <w:sz w:val="20"/>
          <w:szCs w:val="20"/>
        </w:rPr>
        <w:t>8</w:t>
      </w:r>
      <w:r w:rsidRPr="00470AE8">
        <w:rPr>
          <w:rFonts w:ascii="Arial" w:hAnsi="Arial" w:cs="Arial"/>
          <w:sz w:val="20"/>
          <w:szCs w:val="20"/>
        </w:rPr>
        <w:t xml:space="preserve"> Rámcové</w:t>
      </w:r>
      <w:r w:rsidR="005B6BBC" w:rsidRPr="00470AE8">
        <w:rPr>
          <w:rFonts w:ascii="Arial" w:hAnsi="Arial" w:cs="Arial"/>
          <w:sz w:val="20"/>
          <w:szCs w:val="20"/>
        </w:rPr>
        <w:t xml:space="preserve"> </w:t>
      </w:r>
      <w:r w:rsidRPr="00470AE8">
        <w:rPr>
          <w:rFonts w:ascii="Arial" w:hAnsi="Arial" w:cs="Arial"/>
          <w:sz w:val="20"/>
          <w:szCs w:val="20"/>
        </w:rPr>
        <w:t>dohody).</w:t>
      </w:r>
    </w:p>
    <w:p w14:paraId="64B833C1" w14:textId="550470A1" w:rsidR="00421E8E" w:rsidRPr="00470AE8" w:rsidRDefault="00421E8E" w:rsidP="00074FEB">
      <w:pPr>
        <w:pStyle w:val="Odstavecseseznamem"/>
        <w:numPr>
          <w:ilvl w:val="2"/>
          <w:numId w:val="33"/>
        </w:numPr>
        <w:tabs>
          <w:tab w:val="left" w:pos="1560"/>
        </w:tabs>
        <w:ind w:left="1560" w:right="282" w:hanging="709"/>
        <w:jc w:val="both"/>
        <w:rPr>
          <w:rFonts w:ascii="Arial" w:hAnsi="Arial" w:cs="Arial"/>
          <w:sz w:val="20"/>
          <w:szCs w:val="20"/>
        </w:rPr>
      </w:pPr>
      <w:r w:rsidRPr="00470AE8">
        <w:rPr>
          <w:rFonts w:ascii="Arial" w:hAnsi="Arial" w:cs="Arial"/>
          <w:sz w:val="20"/>
          <w:szCs w:val="20"/>
        </w:rPr>
        <w:t xml:space="preserve">Poskytovatel porušuje povinnost stanovenou v čl. </w:t>
      </w:r>
      <w:r w:rsidR="008D723D" w:rsidRPr="00470AE8">
        <w:rPr>
          <w:rFonts w:ascii="Arial" w:hAnsi="Arial" w:cs="Arial"/>
          <w:sz w:val="20"/>
          <w:szCs w:val="20"/>
        </w:rPr>
        <w:t>6</w:t>
      </w:r>
      <w:r w:rsidRPr="00470AE8">
        <w:rPr>
          <w:rFonts w:ascii="Arial" w:hAnsi="Arial" w:cs="Arial"/>
          <w:sz w:val="20"/>
          <w:szCs w:val="20"/>
        </w:rPr>
        <w:t xml:space="preserve"> odst. </w:t>
      </w:r>
      <w:r w:rsidR="008D723D" w:rsidRPr="00470AE8">
        <w:rPr>
          <w:rFonts w:ascii="Arial" w:hAnsi="Arial" w:cs="Arial"/>
          <w:sz w:val="20"/>
          <w:szCs w:val="20"/>
        </w:rPr>
        <w:t>6.</w:t>
      </w:r>
      <w:r w:rsidRPr="00470AE8">
        <w:rPr>
          <w:rFonts w:ascii="Arial" w:hAnsi="Arial" w:cs="Arial"/>
          <w:sz w:val="20"/>
          <w:szCs w:val="20"/>
        </w:rPr>
        <w:t>12</w:t>
      </w:r>
      <w:r w:rsidR="008D723D" w:rsidRPr="00470AE8">
        <w:rPr>
          <w:rFonts w:ascii="Arial" w:hAnsi="Arial" w:cs="Arial"/>
          <w:sz w:val="20"/>
          <w:szCs w:val="20"/>
        </w:rPr>
        <w:t>.</w:t>
      </w:r>
      <w:r w:rsidRPr="00470AE8">
        <w:rPr>
          <w:rFonts w:ascii="Arial" w:hAnsi="Arial" w:cs="Arial"/>
          <w:sz w:val="20"/>
          <w:szCs w:val="20"/>
        </w:rPr>
        <w:t xml:space="preserve"> Rámcové dohody po dobu delší než 10 kalendářních dnů.</w:t>
      </w:r>
    </w:p>
    <w:p w14:paraId="09A662AF" w14:textId="683FFDBA" w:rsidR="00421E8E" w:rsidRPr="00470AE8" w:rsidRDefault="00421E8E" w:rsidP="00074FEB">
      <w:pPr>
        <w:pStyle w:val="Odstavecseseznamem"/>
        <w:numPr>
          <w:ilvl w:val="2"/>
          <w:numId w:val="33"/>
        </w:numPr>
        <w:tabs>
          <w:tab w:val="left" w:pos="1560"/>
        </w:tabs>
        <w:ind w:left="1560" w:right="282" w:hanging="709"/>
        <w:jc w:val="both"/>
        <w:rPr>
          <w:rFonts w:ascii="Arial" w:hAnsi="Arial" w:cs="Arial"/>
          <w:sz w:val="20"/>
          <w:szCs w:val="20"/>
        </w:rPr>
      </w:pPr>
      <w:r w:rsidRPr="00470AE8">
        <w:rPr>
          <w:rFonts w:ascii="Arial" w:hAnsi="Arial" w:cs="Arial"/>
          <w:sz w:val="20"/>
          <w:szCs w:val="20"/>
        </w:rPr>
        <w:t xml:space="preserve">Poskytovatel porušuje povinnost stanovenou v čl. </w:t>
      </w:r>
      <w:r w:rsidR="004E60E5" w:rsidRPr="00470AE8">
        <w:rPr>
          <w:rFonts w:ascii="Arial" w:hAnsi="Arial" w:cs="Arial"/>
          <w:sz w:val="20"/>
          <w:szCs w:val="20"/>
        </w:rPr>
        <w:t>6</w:t>
      </w:r>
      <w:r w:rsidRPr="00470AE8">
        <w:rPr>
          <w:rFonts w:ascii="Arial" w:hAnsi="Arial" w:cs="Arial"/>
          <w:sz w:val="20"/>
          <w:szCs w:val="20"/>
        </w:rPr>
        <w:t xml:space="preserve"> odst. </w:t>
      </w:r>
      <w:r w:rsidR="008D723D" w:rsidRPr="00470AE8">
        <w:rPr>
          <w:rFonts w:ascii="Arial" w:hAnsi="Arial" w:cs="Arial"/>
          <w:sz w:val="20"/>
          <w:szCs w:val="20"/>
        </w:rPr>
        <w:t>6.</w:t>
      </w:r>
      <w:r w:rsidRPr="00470AE8">
        <w:rPr>
          <w:rFonts w:ascii="Arial" w:hAnsi="Arial" w:cs="Arial"/>
          <w:sz w:val="20"/>
          <w:szCs w:val="20"/>
        </w:rPr>
        <w:t>13</w:t>
      </w:r>
      <w:r w:rsidR="008D723D" w:rsidRPr="00470AE8">
        <w:rPr>
          <w:rFonts w:ascii="Arial" w:hAnsi="Arial" w:cs="Arial"/>
          <w:sz w:val="20"/>
          <w:szCs w:val="20"/>
        </w:rPr>
        <w:t>.</w:t>
      </w:r>
      <w:r w:rsidRPr="00470AE8">
        <w:rPr>
          <w:rFonts w:ascii="Arial" w:hAnsi="Arial" w:cs="Arial"/>
          <w:sz w:val="20"/>
          <w:szCs w:val="20"/>
        </w:rPr>
        <w:t xml:space="preserve"> Rámcové dohody po dobu delší než 10 kalendářních dnů.</w:t>
      </w:r>
    </w:p>
    <w:p w14:paraId="4F2498CF" w14:textId="28339CDD" w:rsidR="00421E8E" w:rsidRPr="00470AE8" w:rsidRDefault="00421E8E" w:rsidP="009A332E">
      <w:pPr>
        <w:pStyle w:val="Odstavecseseznamem"/>
        <w:numPr>
          <w:ilvl w:val="2"/>
          <w:numId w:val="33"/>
        </w:numPr>
        <w:tabs>
          <w:tab w:val="left" w:pos="2410"/>
        </w:tabs>
        <w:ind w:left="1560" w:right="282" w:hanging="709"/>
        <w:jc w:val="both"/>
        <w:rPr>
          <w:rFonts w:ascii="Arial" w:hAnsi="Arial" w:cs="Arial"/>
          <w:sz w:val="20"/>
          <w:szCs w:val="20"/>
        </w:rPr>
      </w:pPr>
      <w:r w:rsidRPr="00470AE8">
        <w:rPr>
          <w:rFonts w:ascii="Arial" w:hAnsi="Arial" w:cs="Arial"/>
          <w:sz w:val="20"/>
          <w:szCs w:val="20"/>
        </w:rPr>
        <w:t xml:space="preserve">Poskytovatel poruší povinnost stanovenou v čl. </w:t>
      </w:r>
      <w:r w:rsidR="004E60E5" w:rsidRPr="00470AE8">
        <w:rPr>
          <w:rFonts w:ascii="Arial" w:hAnsi="Arial" w:cs="Arial"/>
          <w:sz w:val="20"/>
          <w:szCs w:val="20"/>
        </w:rPr>
        <w:t>6</w:t>
      </w:r>
      <w:r w:rsidRPr="00470AE8">
        <w:rPr>
          <w:rFonts w:ascii="Arial" w:hAnsi="Arial" w:cs="Arial"/>
          <w:sz w:val="20"/>
          <w:szCs w:val="20"/>
        </w:rPr>
        <w:t xml:space="preserve"> odst. </w:t>
      </w:r>
      <w:r w:rsidR="004E60E5" w:rsidRPr="00470AE8">
        <w:rPr>
          <w:rFonts w:ascii="Arial" w:hAnsi="Arial" w:cs="Arial"/>
          <w:sz w:val="20"/>
          <w:szCs w:val="20"/>
        </w:rPr>
        <w:t>6.</w:t>
      </w:r>
      <w:r w:rsidRPr="00470AE8">
        <w:rPr>
          <w:rFonts w:ascii="Arial" w:hAnsi="Arial" w:cs="Arial"/>
          <w:sz w:val="20"/>
          <w:szCs w:val="20"/>
        </w:rPr>
        <w:t>14</w:t>
      </w:r>
      <w:r w:rsidR="004E60E5" w:rsidRPr="00470AE8">
        <w:rPr>
          <w:rFonts w:ascii="Arial" w:hAnsi="Arial" w:cs="Arial"/>
          <w:sz w:val="20"/>
          <w:szCs w:val="20"/>
        </w:rPr>
        <w:t>.</w:t>
      </w:r>
      <w:r w:rsidRPr="00470AE8">
        <w:rPr>
          <w:rFonts w:ascii="Arial" w:hAnsi="Arial" w:cs="Arial"/>
          <w:sz w:val="20"/>
          <w:szCs w:val="20"/>
        </w:rPr>
        <w:t xml:space="preserve"> Rámcové dohody. </w:t>
      </w:r>
    </w:p>
    <w:p w14:paraId="4A0710BE" w14:textId="73B457AC" w:rsidR="00421E8E" w:rsidRPr="00470AE8" w:rsidRDefault="00421E8E" w:rsidP="005D0BF4">
      <w:pPr>
        <w:tabs>
          <w:tab w:val="left" w:pos="567"/>
        </w:tabs>
        <w:ind w:left="567" w:right="282"/>
        <w:jc w:val="both"/>
        <w:rPr>
          <w:rFonts w:ascii="Arial" w:hAnsi="Arial" w:cs="Arial"/>
          <w:sz w:val="20"/>
          <w:szCs w:val="20"/>
        </w:rPr>
      </w:pPr>
      <w:r w:rsidRPr="00470AE8">
        <w:rPr>
          <w:rFonts w:ascii="Arial" w:hAnsi="Arial" w:cs="Arial"/>
          <w:sz w:val="20"/>
          <w:szCs w:val="20"/>
        </w:rPr>
        <w:t>Termínem „opakovaně“ se pro účely tohoto ustanovení rozumí více než pětkrát po dobu trvání Rámcové dohody ve vztahu k jednomu Objednateli.</w:t>
      </w:r>
    </w:p>
    <w:p w14:paraId="0C1A372C" w14:textId="77777777" w:rsidR="00421E8E" w:rsidRPr="00470AE8"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70AE8">
        <w:rPr>
          <w:rFonts w:ascii="Arial" w:hAnsi="Arial" w:cs="Arial"/>
          <w:sz w:val="20"/>
          <w:szCs w:val="20"/>
        </w:rPr>
        <w:t>Za podstatné porušení Účastnických smluv se považuje zejména situace, kdy:</w:t>
      </w:r>
    </w:p>
    <w:p w14:paraId="64C346E8" w14:textId="2EC57A3F" w:rsidR="00421E8E" w:rsidRPr="00470AE8" w:rsidRDefault="00421E8E" w:rsidP="00074FEB">
      <w:pPr>
        <w:pStyle w:val="Odstavecseseznamem"/>
        <w:numPr>
          <w:ilvl w:val="2"/>
          <w:numId w:val="33"/>
        </w:numPr>
        <w:tabs>
          <w:tab w:val="left" w:pos="1560"/>
        </w:tabs>
        <w:ind w:left="1560" w:right="282"/>
        <w:jc w:val="both"/>
        <w:rPr>
          <w:rFonts w:ascii="Arial" w:hAnsi="Arial" w:cs="Arial"/>
          <w:sz w:val="20"/>
          <w:szCs w:val="20"/>
        </w:rPr>
      </w:pPr>
      <w:r w:rsidRPr="00470AE8">
        <w:rPr>
          <w:rFonts w:ascii="Arial" w:hAnsi="Arial" w:cs="Arial"/>
          <w:sz w:val="20"/>
          <w:szCs w:val="20"/>
        </w:rPr>
        <w:t>Poskytovatel nezahájí poskytování Služeb ve lhůtě stanovené Účastnickou</w:t>
      </w:r>
      <w:r w:rsidR="00074FEB" w:rsidRPr="00470AE8">
        <w:rPr>
          <w:rFonts w:ascii="Arial" w:hAnsi="Arial" w:cs="Arial"/>
          <w:sz w:val="20"/>
          <w:szCs w:val="20"/>
        </w:rPr>
        <w:t xml:space="preserve"> </w:t>
      </w:r>
      <w:r w:rsidRPr="00470AE8">
        <w:rPr>
          <w:rFonts w:ascii="Arial" w:hAnsi="Arial" w:cs="Arial"/>
          <w:sz w:val="20"/>
          <w:szCs w:val="20"/>
        </w:rPr>
        <w:t>smlouvou a nezjedná nápravu ani ve lhůtě 5 pracovních dnů ode dne</w:t>
      </w:r>
      <w:r w:rsidRPr="00470AE8">
        <w:rPr>
          <w:rFonts w:ascii="Arial" w:hAnsi="Arial" w:cs="Arial"/>
          <w:sz w:val="20"/>
          <w:szCs w:val="20"/>
        </w:rPr>
        <w:tab/>
        <w:t>doručení</w:t>
      </w:r>
      <w:r w:rsidR="00074FEB" w:rsidRPr="00470AE8">
        <w:rPr>
          <w:rFonts w:ascii="Arial" w:hAnsi="Arial" w:cs="Arial"/>
          <w:sz w:val="20"/>
          <w:szCs w:val="20"/>
        </w:rPr>
        <w:t xml:space="preserve"> </w:t>
      </w:r>
      <w:r w:rsidRPr="00470AE8">
        <w:rPr>
          <w:rFonts w:ascii="Arial" w:hAnsi="Arial" w:cs="Arial"/>
          <w:sz w:val="20"/>
          <w:szCs w:val="20"/>
        </w:rPr>
        <w:t>výzvy Objednatele k nápravě, nebo</w:t>
      </w:r>
    </w:p>
    <w:p w14:paraId="32842DC4" w14:textId="77777777" w:rsidR="00421E8E" w:rsidRPr="00470AE8" w:rsidRDefault="00421E8E" w:rsidP="00074FEB">
      <w:pPr>
        <w:pStyle w:val="Odstavecseseznamem"/>
        <w:numPr>
          <w:ilvl w:val="2"/>
          <w:numId w:val="33"/>
        </w:numPr>
        <w:tabs>
          <w:tab w:val="left" w:pos="2410"/>
        </w:tabs>
        <w:ind w:left="1560" w:right="282"/>
        <w:jc w:val="both"/>
        <w:rPr>
          <w:rFonts w:ascii="Arial" w:hAnsi="Arial" w:cs="Arial"/>
          <w:sz w:val="20"/>
          <w:szCs w:val="20"/>
        </w:rPr>
      </w:pPr>
      <w:r w:rsidRPr="00470AE8">
        <w:rPr>
          <w:rFonts w:ascii="Arial" w:hAnsi="Arial" w:cs="Arial"/>
          <w:sz w:val="20"/>
          <w:szCs w:val="20"/>
        </w:rPr>
        <w:t xml:space="preserve">Poskytovatel neposkytuje objednané Služby dle specifikace uvedené </w:t>
      </w:r>
      <w:r w:rsidRPr="00470AE8">
        <w:rPr>
          <w:rFonts w:ascii="Arial" w:hAnsi="Arial" w:cs="Arial"/>
          <w:sz w:val="20"/>
          <w:szCs w:val="20"/>
        </w:rPr>
        <w:tab/>
        <w:t>v Účastnické smlouvě, nebo</w:t>
      </w:r>
    </w:p>
    <w:p w14:paraId="13DC78DF" w14:textId="77777777" w:rsidR="00421E8E" w:rsidRPr="00470AE8" w:rsidRDefault="00421E8E" w:rsidP="00074FEB">
      <w:pPr>
        <w:pStyle w:val="Odstavecseseznamem"/>
        <w:numPr>
          <w:ilvl w:val="2"/>
          <w:numId w:val="33"/>
        </w:numPr>
        <w:tabs>
          <w:tab w:val="left" w:pos="2410"/>
        </w:tabs>
        <w:ind w:left="1560" w:right="282"/>
        <w:jc w:val="both"/>
        <w:rPr>
          <w:rFonts w:ascii="Arial" w:hAnsi="Arial" w:cs="Arial"/>
          <w:sz w:val="20"/>
          <w:szCs w:val="20"/>
        </w:rPr>
      </w:pPr>
      <w:r w:rsidRPr="00470AE8">
        <w:rPr>
          <w:rFonts w:ascii="Arial" w:hAnsi="Arial" w:cs="Arial"/>
          <w:sz w:val="20"/>
          <w:szCs w:val="20"/>
        </w:rPr>
        <w:t>Poskytovatel neodstraní reklamované Služby ve stanovené lhůtě.</w:t>
      </w:r>
    </w:p>
    <w:p w14:paraId="0C15AD20"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 xml:space="preserve">Pokud se důvod odstoupení od Účastnické smlouvy týká pouze části plnění Účastnické smlouvy, pak je Objednatel oprávněn odstoupit pouze ve vztahu k této části. </w:t>
      </w:r>
    </w:p>
    <w:p w14:paraId="369F5B40" w14:textId="25CAD2B0"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Za podstatné porušení Rámcové dohody Objednatelem ve smyslu § 2002 Občanského zákoníku se považuje prodlení Objednatele s úhradou faktury o více než 30 kalendářních dní od obdržení písemné upomínky Poskytovatele k úhradě dlužné částky.</w:t>
      </w:r>
    </w:p>
    <w:p w14:paraId="1A7C69B0"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Objednatel je dále oprávněn odstoupit od Rámcové dohody a Účastnických smluv zejména v následujících případech:</w:t>
      </w:r>
    </w:p>
    <w:p w14:paraId="31EF4AB2" w14:textId="77777777" w:rsidR="00421E8E" w:rsidRPr="00421E8E" w:rsidRDefault="00421E8E" w:rsidP="003E0CE4">
      <w:pPr>
        <w:pStyle w:val="Odstavecseseznamem"/>
        <w:numPr>
          <w:ilvl w:val="2"/>
          <w:numId w:val="33"/>
        </w:numPr>
        <w:tabs>
          <w:tab w:val="left" w:pos="2410"/>
        </w:tabs>
        <w:ind w:left="1560" w:right="282"/>
        <w:jc w:val="both"/>
        <w:rPr>
          <w:rFonts w:ascii="Arial" w:hAnsi="Arial" w:cs="Arial"/>
          <w:sz w:val="20"/>
          <w:szCs w:val="20"/>
        </w:rPr>
      </w:pPr>
      <w:r w:rsidRPr="00421E8E">
        <w:rPr>
          <w:rFonts w:ascii="Arial" w:hAnsi="Arial" w:cs="Arial"/>
          <w:sz w:val="20"/>
          <w:szCs w:val="20"/>
        </w:rPr>
        <w:t>Bude rozhodnuto o likvidaci Poskytovatele.</w:t>
      </w:r>
    </w:p>
    <w:p w14:paraId="44116CA0" w14:textId="77777777" w:rsidR="00421E8E" w:rsidRPr="00421E8E" w:rsidRDefault="00421E8E" w:rsidP="003E0CE4">
      <w:pPr>
        <w:pStyle w:val="Odstavecseseznamem"/>
        <w:numPr>
          <w:ilvl w:val="2"/>
          <w:numId w:val="33"/>
        </w:numPr>
        <w:tabs>
          <w:tab w:val="left" w:pos="2410"/>
        </w:tabs>
        <w:ind w:left="1560" w:right="282"/>
        <w:jc w:val="both"/>
        <w:rPr>
          <w:rFonts w:ascii="Arial" w:hAnsi="Arial" w:cs="Arial"/>
          <w:sz w:val="20"/>
          <w:szCs w:val="20"/>
        </w:rPr>
      </w:pPr>
      <w:r w:rsidRPr="00421E8E">
        <w:rPr>
          <w:rFonts w:ascii="Arial" w:hAnsi="Arial" w:cs="Arial"/>
          <w:sz w:val="20"/>
          <w:szCs w:val="20"/>
        </w:rPr>
        <w:t>Poskytovatel podá insolvenční návrh ohledně své osoby, bude rozhodnuto o úpadku Poskytovatele nebo bude ve vztahu k Poskytovateli vydáno jiné rozhodnutí s obdobnými účinky.</w:t>
      </w:r>
    </w:p>
    <w:p w14:paraId="50069725" w14:textId="68E84320"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Nastane</w:t>
      </w:r>
      <w:r w:rsidRPr="004A507B">
        <w:rPr>
          <w:rFonts w:ascii="Arial" w:hAnsi="Arial" w:cs="Arial"/>
          <w:sz w:val="20"/>
          <w:szCs w:val="20"/>
        </w:rPr>
        <w:t xml:space="preserve">-li některý z případů uvedených v odst. </w:t>
      </w:r>
      <w:r w:rsidR="004E60E5" w:rsidRPr="004A507B">
        <w:rPr>
          <w:rFonts w:ascii="Arial" w:hAnsi="Arial" w:cs="Arial"/>
          <w:sz w:val="20"/>
          <w:szCs w:val="20"/>
        </w:rPr>
        <w:t>9.</w:t>
      </w:r>
      <w:r w:rsidRPr="004A507B">
        <w:rPr>
          <w:rFonts w:ascii="Arial" w:hAnsi="Arial" w:cs="Arial"/>
          <w:sz w:val="20"/>
          <w:szCs w:val="20"/>
        </w:rPr>
        <w:t>13</w:t>
      </w:r>
      <w:r w:rsidR="004E60E5" w:rsidRPr="004A507B">
        <w:rPr>
          <w:rFonts w:ascii="Arial" w:hAnsi="Arial" w:cs="Arial"/>
          <w:sz w:val="20"/>
          <w:szCs w:val="20"/>
        </w:rPr>
        <w:t>.</w:t>
      </w:r>
      <w:r w:rsidRPr="004A507B">
        <w:rPr>
          <w:rFonts w:ascii="Arial" w:hAnsi="Arial" w:cs="Arial"/>
          <w:sz w:val="20"/>
          <w:szCs w:val="20"/>
        </w:rPr>
        <w:t xml:space="preserve"> </w:t>
      </w:r>
      <w:r w:rsidR="004A507B" w:rsidRPr="004A507B">
        <w:rPr>
          <w:rFonts w:ascii="Arial" w:hAnsi="Arial" w:cs="Arial"/>
          <w:sz w:val="20"/>
          <w:szCs w:val="20"/>
        </w:rPr>
        <w:t>bod</w:t>
      </w:r>
      <w:r w:rsidRPr="004A507B">
        <w:rPr>
          <w:rFonts w:ascii="Arial" w:hAnsi="Arial" w:cs="Arial"/>
          <w:sz w:val="20"/>
          <w:szCs w:val="20"/>
        </w:rPr>
        <w:t xml:space="preserve"> </w:t>
      </w:r>
      <w:r w:rsidR="004A507B" w:rsidRPr="004A507B">
        <w:rPr>
          <w:rFonts w:ascii="Arial" w:hAnsi="Arial" w:cs="Arial"/>
          <w:sz w:val="20"/>
          <w:szCs w:val="20"/>
        </w:rPr>
        <w:t>9.13.1.</w:t>
      </w:r>
      <w:r w:rsidRPr="004A507B">
        <w:rPr>
          <w:rFonts w:ascii="Arial" w:hAnsi="Arial" w:cs="Arial"/>
          <w:sz w:val="20"/>
          <w:szCs w:val="20"/>
        </w:rPr>
        <w:t xml:space="preserve"> až</w:t>
      </w:r>
      <w:r w:rsidR="00D17BF6">
        <w:rPr>
          <w:rFonts w:ascii="Arial" w:hAnsi="Arial" w:cs="Arial"/>
          <w:sz w:val="20"/>
          <w:szCs w:val="20"/>
        </w:rPr>
        <w:t xml:space="preserve"> </w:t>
      </w:r>
      <w:r w:rsidR="004A507B" w:rsidRPr="004A507B">
        <w:rPr>
          <w:rFonts w:ascii="Arial" w:hAnsi="Arial" w:cs="Arial"/>
          <w:sz w:val="20"/>
          <w:szCs w:val="20"/>
        </w:rPr>
        <w:t>9.13.2.</w:t>
      </w:r>
      <w:r w:rsidRPr="004A507B">
        <w:rPr>
          <w:rFonts w:ascii="Arial" w:hAnsi="Arial" w:cs="Arial"/>
          <w:sz w:val="20"/>
          <w:szCs w:val="20"/>
        </w:rPr>
        <w:t xml:space="preserve"> tohoto článku Rámcové dohody, je Poskytovatel povinen informovat o této skutečnosti Objednatele písemně do 5 dnů od jejího vzniku, společně s informací o tom, o kterou ze skutečností jde, a s uvedením bližších údajů, které by Objednatel mohl v této souvislosti potřebovat pro své rozhodnutí o odstoupení od Rámcové dohody nebo Účastnických smluv</w:t>
      </w:r>
      <w:r w:rsidRPr="00421E8E">
        <w:rPr>
          <w:rFonts w:ascii="Arial" w:hAnsi="Arial" w:cs="Arial"/>
          <w:sz w:val="20"/>
          <w:szCs w:val="20"/>
        </w:rPr>
        <w:t xml:space="preserve">. Nedodržení této povinnosti je podstatným porušením Rámcové dohody a Účastnických smluv. </w:t>
      </w:r>
    </w:p>
    <w:p w14:paraId="27E14946"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Odstoupení od Rámcové dohody, jakož i Účastnické smlouvy musí být písemné, jinak je neplatné. Odstoupení je účinné ode dne, kdy bylo doručeno straně, jíž se odstoupení týká. V pochybnostech se má za to, že odstoupení od Rámcové dohody, jakož i Účastnické smlouvy bylo doručeno pátým kalendářním dnem od jeho odeslání příslušné straně poštovní doporučenou zásilkou nebo od jeho doručení do datové schránky příslušné strany při odeslání datovou zprávou.</w:t>
      </w:r>
    </w:p>
    <w:p w14:paraId="08C4CC50"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Ukončením Rámcové dohody, jakož i Účastnických smluv není dotčen nárok na zaplacení smluvní pokuty nebo úroku z prodlení, pokud již dospěl, právo na náhradu škody vzniklé porušením smluvní povinnosti, povinnost mlčenlivosti, práva z odpovědnosti za vady, ani ujednání, které má vzhledem ke své povaze zavazovat Smluvní strany i po ukončení této Rámcové dohody nebo Účastnických smluv.</w:t>
      </w:r>
    </w:p>
    <w:p w14:paraId="00DED04A" w14:textId="77777777" w:rsidR="00421E8E" w:rsidRPr="00421E8E" w:rsidRDefault="00421E8E" w:rsidP="000E5B25">
      <w:pPr>
        <w:pStyle w:val="Odstavecseseznamem"/>
        <w:numPr>
          <w:ilvl w:val="1"/>
          <w:numId w:val="33"/>
        </w:numPr>
        <w:tabs>
          <w:tab w:val="left" w:pos="2410"/>
        </w:tabs>
        <w:ind w:left="567" w:right="282" w:hanging="567"/>
        <w:jc w:val="both"/>
        <w:rPr>
          <w:rFonts w:ascii="Arial" w:hAnsi="Arial" w:cs="Arial"/>
          <w:sz w:val="20"/>
          <w:szCs w:val="20"/>
        </w:rPr>
      </w:pPr>
      <w:r w:rsidRPr="00421E8E">
        <w:rPr>
          <w:rFonts w:ascii="Arial" w:hAnsi="Arial" w:cs="Arial"/>
          <w:sz w:val="20"/>
          <w:szCs w:val="20"/>
        </w:rPr>
        <w:t>Na výzvu Objednatele je Poskytovatel povinen při ukončení Rámcové dohody, nebo Účastnické smlouvy, poskytnout účastníkům součinnost tak, aby mohl být proveden přechod k novému poskytovateli (přenesení čísla) bez negativního dopadu na kvalitu a rozsah Služeb, a to nejpozději ve lhůtě 30 kalendářních dní od doručení výpovědi Rámcové dohody, 10 kalendářních dní od doručení výpovědi Účastnické smlouvy a v případě jiného ukončení Rámcové dohody nebo Účastnické smlouvy. S poskytnutím součinnosti Poskytovatele není spojen žádný nárok Poskytovatele na odměnu nebo úhradu nákladů.</w:t>
      </w:r>
    </w:p>
    <w:p w14:paraId="01BF56C7" w14:textId="77777777" w:rsidR="00421E8E" w:rsidRDefault="00421E8E" w:rsidP="00556B63">
      <w:pPr>
        <w:keepNext/>
        <w:keepLines/>
        <w:tabs>
          <w:tab w:val="left" w:pos="9356"/>
        </w:tabs>
        <w:ind w:right="6"/>
        <w:rPr>
          <w:rFonts w:ascii="Arial" w:hAnsi="Arial" w:cs="Arial"/>
          <w:b/>
          <w:caps/>
          <w:sz w:val="28"/>
          <w:szCs w:val="28"/>
        </w:rPr>
      </w:pPr>
    </w:p>
    <w:p w14:paraId="00E33C3A" w14:textId="4C27F436" w:rsidR="005D0BF4" w:rsidRDefault="00AC09EC" w:rsidP="00AC09EC">
      <w:pPr>
        <w:keepNext/>
        <w:keepLines/>
        <w:numPr>
          <w:ilvl w:val="0"/>
          <w:numId w:val="33"/>
        </w:numPr>
        <w:tabs>
          <w:tab w:val="left" w:pos="567"/>
        </w:tabs>
        <w:ind w:right="6"/>
        <w:rPr>
          <w:rFonts w:ascii="Arial" w:hAnsi="Arial" w:cs="Arial"/>
          <w:b/>
          <w:caps/>
          <w:sz w:val="28"/>
          <w:szCs w:val="28"/>
        </w:rPr>
      </w:pPr>
      <w:r>
        <w:rPr>
          <w:rFonts w:ascii="Arial" w:hAnsi="Arial" w:cs="Arial"/>
          <w:b/>
          <w:caps/>
          <w:sz w:val="28"/>
          <w:szCs w:val="28"/>
        </w:rPr>
        <w:t>z</w:t>
      </w:r>
      <w:r w:rsidR="005D0BF4">
        <w:rPr>
          <w:rFonts w:ascii="Arial" w:hAnsi="Arial" w:cs="Arial"/>
          <w:b/>
          <w:caps/>
          <w:sz w:val="28"/>
          <w:szCs w:val="28"/>
        </w:rPr>
        <w:t>ávěrečná ustanovení</w:t>
      </w:r>
    </w:p>
    <w:p w14:paraId="1F0173DC" w14:textId="77777777" w:rsidR="005D0BF4" w:rsidRPr="008B59CA" w:rsidRDefault="005D0BF4" w:rsidP="008B59CA">
      <w:pPr>
        <w:tabs>
          <w:tab w:val="left" w:pos="2410"/>
        </w:tabs>
        <w:ind w:right="282"/>
        <w:jc w:val="both"/>
        <w:rPr>
          <w:rFonts w:ascii="Arial" w:hAnsi="Arial" w:cs="Arial"/>
          <w:sz w:val="20"/>
          <w:szCs w:val="20"/>
        </w:rPr>
      </w:pPr>
    </w:p>
    <w:p w14:paraId="0CC22ABA" w14:textId="77777777" w:rsidR="008B59CA" w:rsidRPr="007533E3"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 xml:space="preserve">Oznámení nebo jiná sdělení podle Rámcové dohody a Účastnických smluv musí být učiněna písemně v českém jazyce, tím se myslí také prostřednictvím e-mailu. Jakékoliv úkony směřující ke skončení této Rámcové dohody nebo Účastnických smluv musí být doručeny příslušné smluvní straně datovou schránkou nebo formou doporučeného dopisu. Oznámení nebo jiná sdělení podle této Rámcové dohody a Účastnických smluv se budou považovat za řádně učiněná, </w:t>
      </w:r>
      <w:r w:rsidRPr="007533E3">
        <w:rPr>
          <w:rFonts w:ascii="Arial" w:hAnsi="Arial" w:cs="Arial"/>
          <w:sz w:val="20"/>
          <w:szCs w:val="20"/>
        </w:rPr>
        <w:t xml:space="preserve">pokud budou doručena osobně, poštou, e-mailem, kurýrem či prostřednictvím datové schránky (není-li v Rámcové dohodě nebo Účastnických smlouvách dohodnuto jinak) na adresy uvedené v jednotlivých Účastnických smlouvách nebo na jinou adresu, kterou Objednatel nebo Poskytovatel v předstihu písemně oznámí druhé smluvní straně. </w:t>
      </w:r>
    </w:p>
    <w:p w14:paraId="0FEDD0EE" w14:textId="77777777" w:rsidR="008B59CA" w:rsidRPr="007533E3"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7533E3">
        <w:rPr>
          <w:rFonts w:ascii="Arial" w:hAnsi="Arial" w:cs="Arial"/>
          <w:sz w:val="20"/>
          <w:szCs w:val="20"/>
        </w:rPr>
        <w:t>Smluvní strany se dohodly na určení Kontaktní osoby za každého Objednatele a Poskytovatele (dále jen „</w:t>
      </w:r>
      <w:r w:rsidRPr="007533E3">
        <w:rPr>
          <w:rFonts w:ascii="Arial" w:hAnsi="Arial" w:cs="Arial"/>
          <w:b/>
          <w:bCs/>
          <w:sz w:val="20"/>
          <w:szCs w:val="20"/>
        </w:rPr>
        <w:t>Kontaktní osoba</w:t>
      </w:r>
      <w:r w:rsidRPr="007533E3">
        <w:rPr>
          <w:rFonts w:ascii="Arial" w:hAnsi="Arial" w:cs="Arial"/>
          <w:sz w:val="20"/>
          <w:szCs w:val="20"/>
        </w:rPr>
        <w:t>“), které jsou uvedeny v záhlaví Účastnických smluv. Hlavní Kontaktní osobou je vždy ta osoba, která je uvedená v Účastnické smlouvě. Kontaktní osoby Účastnické smlouvy jsou oprávněné ke všem jednáním týkajícím se  dané Účastnické smlouvy, není-li v Rámcové dohodě nebo Účastnické smlouvě stanoveno jinak. Kontaktní osoby Rámcové dohody jsou oprávněné ke všem jednáním týkajícím se Rámcové dohody s výjimkou změn nebo ukončení Rámcové dohody. V případě, že strana má více Kontaktních osob, zasílají se veškeré e</w:t>
      </w:r>
      <w:r w:rsidRPr="007533E3">
        <w:rPr>
          <w:rFonts w:ascii="Arial" w:hAnsi="Arial" w:cs="Arial"/>
          <w:sz w:val="20"/>
          <w:szCs w:val="20"/>
        </w:rPr>
        <w:noBreakHyphen/>
        <w:t>mailové zprávy na adresy všech Kontaktních osob současně, doručeno je, pokud je doručeno alespoň jedné Kontaktní osobě.</w:t>
      </w:r>
    </w:p>
    <w:p w14:paraId="3174E625"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Ke změně nebo zrušení Rámcové dohody jsou za jednotlivé Objednatele oprávněny osoby pověřené dle interních předpisů Objednatele. K jednáním směřujícím ke změně Rámcové dohody nebo Účastnických smluv nebo k ukončení Rámcové dohody nebo Účastnických smluv je za Poskytovatele oprávněn Poskytovatel sám, je-li fyzickou osobou podnikající nebo statutární orgán či prokurista Poskytovatele, a to dle způsobu jednání uvedeném v obchodním rejstříku. Jiné osoby mohou tato právní jednání činit pouze s písemným pověřením osoby či orgánu vymezených v předchozí větě (dále jen „</w:t>
      </w:r>
      <w:r w:rsidRPr="000C0DEE">
        <w:rPr>
          <w:rFonts w:ascii="Arial" w:hAnsi="Arial" w:cs="Arial"/>
          <w:b/>
          <w:bCs/>
          <w:sz w:val="20"/>
          <w:szCs w:val="20"/>
        </w:rPr>
        <w:t>Odpovědné osoby pro věci smluvní</w:t>
      </w:r>
      <w:r w:rsidRPr="008B59CA">
        <w:rPr>
          <w:rFonts w:ascii="Arial" w:hAnsi="Arial" w:cs="Arial"/>
          <w:sz w:val="20"/>
          <w:szCs w:val="20"/>
        </w:rPr>
        <w:t>“). Odpovědné osoby pro věci smluvní mají současně všechna oprávnění příslušných Kontaktních osob.</w:t>
      </w:r>
    </w:p>
    <w:p w14:paraId="6CADEF4F"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Doplňování nebo změnu této Rámcové dohody lze provádět jen se souhlasem Objednatelů  a Poskytovatele, a to pouze formou písemných dodatků.</w:t>
      </w:r>
    </w:p>
    <w:p w14:paraId="67C289AE"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Smluvní strany se zavazují, že o každé relevantní organizační změně (např. změna tel. čísel Kontaktních osob, změna adresy, bankovního spojení atd.) se budou neprodleně vzájemně informovat.</w:t>
      </w:r>
    </w:p>
    <w:p w14:paraId="2D28CC47"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K uplatnění práv nebo k plnění povinností plynoucích z Rámcové dohody, zejména ke sjednávání změn Rámcové dohody, řešení sporů plynoucích z Rámcové dohody, ukončení Rámcové dohody, je oprávněn nebo zavázán příslušný Objednatel.</w:t>
      </w:r>
    </w:p>
    <w:p w14:paraId="11318122"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Pokud se jakékoliv ustanovení Rámcové dohody nebo Účastnických smluv stane neplatným či nevymahatelným, nebude to mít vliv na platnost a vymahatelnost ostatních ustanovení Rámcové dohody nebo Účastnických smluv. Smluvní strany se zavazují nahradit neplatné nebo nevymahatelné ustanovení novým ustanovením, jehož znění bude odpovídat úmyslu vyjádřenému původním ustanovením a Rámcovou dohodou resp. Účastnickou smlouvou jako celkem.</w:t>
      </w:r>
    </w:p>
    <w:p w14:paraId="3333B7D0"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Rozsah poskytnutých Služeb bude dán skutečnými potřebami Objednatelů. Poskytovatel bere na vědomí a souhlasí s tím, že Objednatel nemá na základě této Rámcové dohody povinnost uzavírat Účastnické smlouvy a objednávat Služby u Poskytovatele. Poskytovatel se nemůže vůči Objednateli domáhat jakékoliv Objednávky v souvislosti s touto Rámcovou dohodou.</w:t>
      </w:r>
    </w:p>
    <w:p w14:paraId="621F84D2"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Nedílnou součástí Rámcové dohody jsou též obchodní podmínky Poskytovatele (dále jen „</w:t>
      </w:r>
      <w:r w:rsidRPr="002D7D8F">
        <w:rPr>
          <w:rFonts w:ascii="Arial" w:hAnsi="Arial" w:cs="Arial"/>
          <w:b/>
          <w:bCs/>
          <w:sz w:val="20"/>
          <w:szCs w:val="20"/>
        </w:rPr>
        <w:t>Obchodní podmínky</w:t>
      </w:r>
      <w:r w:rsidRPr="008B59CA">
        <w:rPr>
          <w:rFonts w:ascii="Arial" w:hAnsi="Arial" w:cs="Arial"/>
          <w:sz w:val="20"/>
          <w:szCs w:val="20"/>
        </w:rPr>
        <w:t>“). Obchodní podmínky tvoří Přílohu č. 4 Rámcové dohody. Ustanovení Rámcové dohody včetně příloh (s výjimkou Přílohy č. 4 – Obchodní podmínky) a Účastnických smluv mají přednost před Obchodními podmínkami. Postavení Objednatele se výkladem či aplikací Obchodních podmínek nesmí zhoršit, to znamená zejména, že jimi nesmí být účinně uloženy povinnosti Objednateli v rozporu s Rámcovou dohodou a Účastnickými smlouvami. Objednateli nesmí být na základě interpretace či aplikace Obchodních podmínek účinně uloženy smluvní pokuty a jiné sankce, které Rámcová dohoda výslovně neuvádí.</w:t>
      </w:r>
    </w:p>
    <w:p w14:paraId="6E375975" w14:textId="798FC1D9" w:rsid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Smluvní strany souhlasí, že uzavřená Rámcová dohoda a Účastnické smlouvy nebo jejich text mohou být v elektronické podobě zveřejněny na internetových stránkách Objednatele a dle Zákona o veřejných zakázkách na profilu Objednatele, v Registru smluv případně na jiném místě, bude-li k tomu Objednatel povinen, a to bez časového omezení.</w:t>
      </w:r>
    </w:p>
    <w:p w14:paraId="1B0C9DFE" w14:textId="18D66AB7" w:rsidR="004D5751" w:rsidRPr="00691D7E" w:rsidRDefault="004D5751" w:rsidP="00530F55">
      <w:pPr>
        <w:pStyle w:val="KUsmlouva-2rove"/>
        <w:numPr>
          <w:ilvl w:val="1"/>
          <w:numId w:val="33"/>
        </w:numPr>
        <w:tabs>
          <w:tab w:val="left" w:pos="708"/>
        </w:tabs>
        <w:contextualSpacing/>
        <w:rPr>
          <w:szCs w:val="22"/>
        </w:rPr>
      </w:pPr>
      <w:r>
        <w:rPr>
          <w:szCs w:val="22"/>
        </w:rPr>
        <w:t xml:space="preserve">S odkazem na zákon č. 340/2015 Sb., o zvláštních podmínkách účinnosti některých smluv, uveřejňování těchto smluv a o registru smluv (zákon o registru smluv), ve znění pozdějších předpisů, se smluvní strany dohodly, že tuto </w:t>
      </w:r>
      <w:r w:rsidR="00691D7E">
        <w:rPr>
          <w:szCs w:val="22"/>
        </w:rPr>
        <w:t xml:space="preserve">rámcovou dohodu </w:t>
      </w:r>
      <w:r>
        <w:rPr>
          <w:szCs w:val="22"/>
        </w:rPr>
        <w:t xml:space="preserve">uveřejní v registru smluv za podmínek stanovených uvedeným zákonem, město Kroměříž. Smluvní strany prohlašují, že skutečnosti uvedené v této smlouvě nepovažují za obchodní tajemství ve smyslu </w:t>
      </w:r>
      <w:proofErr w:type="spellStart"/>
      <w:r>
        <w:rPr>
          <w:szCs w:val="22"/>
        </w:rPr>
        <w:t>ust</w:t>
      </w:r>
      <w:proofErr w:type="spellEnd"/>
      <w:r>
        <w:rPr>
          <w:szCs w:val="22"/>
        </w:rPr>
        <w:t>. § 504 občanského zákoníku a udělují svolení k jejich užití a uveřejnění bez ustanovení jakýchkoliv dalších podmínek.</w:t>
      </w:r>
    </w:p>
    <w:p w14:paraId="5C6FD04B" w14:textId="0EF258D0"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 xml:space="preserve">Rámcová dohoda, jakož i Účastnické smlouvy, se řídí a budou vykládány v souladu s právním řádem České republiky. Všechny spory vzniklé z tohoto ujednání, nebo v souvislosti s ním budou Smluvní strany řešit především vzájemnou dohodou. Jestliže Smluvní strany nebudou schopny vyřešit spor dohodou do 30 dní od zahájení jednání, může jedna nebo druhá Smluvní strana požádat, aby byl spor </w:t>
      </w:r>
      <w:r w:rsidRPr="00110AEF">
        <w:rPr>
          <w:rFonts w:ascii="Arial" w:hAnsi="Arial" w:cs="Arial"/>
          <w:sz w:val="20"/>
          <w:szCs w:val="20"/>
        </w:rPr>
        <w:t xml:space="preserve">mezi smluvními stranami rozhodnut v souladu se Zákonem o elektronických komunikacích, a nespadá-li spor do působnosti Zákona o elektronických komunikacích, aby byl spor řešen v souladu s odst. </w:t>
      </w:r>
      <w:r w:rsidR="00110AEF" w:rsidRPr="00110AEF">
        <w:rPr>
          <w:rFonts w:ascii="Arial" w:hAnsi="Arial" w:cs="Arial"/>
          <w:sz w:val="20"/>
          <w:szCs w:val="20"/>
        </w:rPr>
        <w:t>10</w:t>
      </w:r>
      <w:r w:rsidRPr="00110AEF">
        <w:rPr>
          <w:rFonts w:ascii="Arial" w:hAnsi="Arial" w:cs="Arial"/>
          <w:sz w:val="20"/>
          <w:szCs w:val="20"/>
        </w:rPr>
        <w:t>.13</w:t>
      </w:r>
      <w:r w:rsidR="00110AEF" w:rsidRPr="00110AEF">
        <w:rPr>
          <w:rFonts w:ascii="Arial" w:hAnsi="Arial" w:cs="Arial"/>
          <w:sz w:val="20"/>
          <w:szCs w:val="20"/>
        </w:rPr>
        <w:t>.</w:t>
      </w:r>
      <w:r w:rsidRPr="00110AEF">
        <w:rPr>
          <w:rFonts w:ascii="Arial" w:hAnsi="Arial" w:cs="Arial"/>
          <w:sz w:val="20"/>
          <w:szCs w:val="20"/>
        </w:rPr>
        <w:t xml:space="preserve"> soudně.</w:t>
      </w:r>
      <w:r w:rsidRPr="008B59CA">
        <w:rPr>
          <w:rFonts w:ascii="Arial" w:hAnsi="Arial" w:cs="Arial"/>
          <w:sz w:val="20"/>
          <w:szCs w:val="20"/>
        </w:rPr>
        <w:t xml:space="preserve"> Nedojde-li k dohodě, budou spory vyplývající ze závazkového vztahu upraveného Rámcovou dohodou nebo Účastnickou smlouvou řešeny podle obecně závazných právních předpisů České republiky. Pokud Rámcová dohoda nestanoví jinak, řídí se tento smluvní vztah příslušnými ustanoveními Občanského zákoníku, Zákona o elektronických komunikacích, Zákona o zpracování osobních údajů a Nařízení GDPR.</w:t>
      </w:r>
    </w:p>
    <w:p w14:paraId="4896B193"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Smluvní strany se dohodly, že všechny spory vyplývající z této Rámcové dohody nebo spory o existenci této Rámcové dohody (včetně otázky vzniku a platnosti této Rámcové dohody) budou rozhodovány před věcně a místně příslušným soudem České republiky. Stejný postup se použije i v případě Účastnických smluv.</w:t>
      </w:r>
    </w:p>
    <w:p w14:paraId="5827368F"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 xml:space="preserve">Pro vyloučení pochybností Poskytovatel výslovně potvrzuje, že je podnikatelem, uzavírá Rámcovou dohodu při svém podnikání, a na Rámcovou dohodu a Účastnické smlouvy se tudíž neuplatní </w:t>
      </w:r>
      <w:proofErr w:type="spellStart"/>
      <w:r w:rsidRPr="008B59CA">
        <w:rPr>
          <w:rFonts w:ascii="Arial" w:hAnsi="Arial" w:cs="Arial"/>
          <w:sz w:val="20"/>
          <w:szCs w:val="20"/>
        </w:rPr>
        <w:t>ust</w:t>
      </w:r>
      <w:proofErr w:type="spellEnd"/>
      <w:r w:rsidRPr="008B59CA">
        <w:rPr>
          <w:rFonts w:ascii="Arial" w:hAnsi="Arial" w:cs="Arial"/>
          <w:sz w:val="20"/>
          <w:szCs w:val="20"/>
        </w:rPr>
        <w:t>. § 1793 Občanského zákoníku.</w:t>
      </w:r>
    </w:p>
    <w:p w14:paraId="69B3CA2A" w14:textId="53665001" w:rsidR="00E94280" w:rsidRPr="00E94280" w:rsidRDefault="00E94280" w:rsidP="00E94280">
      <w:pPr>
        <w:pStyle w:val="Odstavecseseznamem"/>
        <w:numPr>
          <w:ilvl w:val="1"/>
          <w:numId w:val="33"/>
        </w:numPr>
        <w:tabs>
          <w:tab w:val="left" w:pos="2410"/>
        </w:tabs>
        <w:ind w:left="567" w:right="282" w:hanging="567"/>
        <w:jc w:val="both"/>
        <w:rPr>
          <w:rFonts w:ascii="Arial" w:hAnsi="Arial" w:cs="Arial"/>
          <w:sz w:val="20"/>
          <w:szCs w:val="20"/>
        </w:rPr>
      </w:pPr>
      <w:r w:rsidRPr="00E94280">
        <w:rPr>
          <w:rFonts w:ascii="Arial" w:hAnsi="Arial" w:cs="Arial"/>
          <w:sz w:val="20"/>
        </w:rPr>
        <w:t xml:space="preserve">Je přípustná elektronická i papírová podoba </w:t>
      </w:r>
      <w:r w:rsidR="00C475EC">
        <w:rPr>
          <w:rFonts w:ascii="Arial" w:hAnsi="Arial" w:cs="Arial"/>
          <w:sz w:val="20"/>
        </w:rPr>
        <w:t>Rámcové dohody</w:t>
      </w:r>
      <w:r w:rsidRPr="00E94280">
        <w:rPr>
          <w:rFonts w:ascii="Arial" w:hAnsi="Arial" w:cs="Arial"/>
          <w:sz w:val="20"/>
        </w:rPr>
        <w:t>, přičemž:</w:t>
      </w:r>
    </w:p>
    <w:p w14:paraId="343E221E" w14:textId="754295BD" w:rsidR="00E94280" w:rsidRPr="00E94280" w:rsidRDefault="00E94280" w:rsidP="00E94280">
      <w:pPr>
        <w:pStyle w:val="Odstavecseseznamem"/>
        <w:numPr>
          <w:ilvl w:val="2"/>
          <w:numId w:val="33"/>
        </w:numPr>
        <w:tabs>
          <w:tab w:val="left" w:pos="1843"/>
        </w:tabs>
        <w:ind w:left="1843" w:right="282" w:hanging="992"/>
        <w:jc w:val="both"/>
        <w:rPr>
          <w:rFonts w:ascii="Arial" w:hAnsi="Arial" w:cs="Arial"/>
          <w:sz w:val="20"/>
          <w:szCs w:val="20"/>
        </w:rPr>
      </w:pPr>
      <w:r w:rsidRPr="00E94280">
        <w:rPr>
          <w:rFonts w:ascii="Arial" w:hAnsi="Arial" w:cs="Arial"/>
          <w:sz w:val="20"/>
        </w:rPr>
        <w:t xml:space="preserve">papírová podoba </w:t>
      </w:r>
      <w:r w:rsidR="00C475EC">
        <w:rPr>
          <w:rFonts w:ascii="Arial" w:hAnsi="Arial" w:cs="Arial"/>
          <w:sz w:val="20"/>
        </w:rPr>
        <w:t>Rámcové dohody</w:t>
      </w:r>
      <w:r w:rsidRPr="00E94280">
        <w:rPr>
          <w:rFonts w:ascii="Arial" w:hAnsi="Arial" w:cs="Arial"/>
          <w:sz w:val="20"/>
        </w:rPr>
        <w:t xml:space="preserve"> je vyhotovena ve čtyřech (4) exemplářích s platností originálu, objednatel obdrží tři (3) výtisky a poskytovatel obdrží jeden (1) výtisk; </w:t>
      </w:r>
    </w:p>
    <w:p w14:paraId="6D9A1F46" w14:textId="4C87F4B0" w:rsidR="00E94280" w:rsidRPr="00E94280" w:rsidRDefault="00E94280" w:rsidP="00E94280">
      <w:pPr>
        <w:pStyle w:val="Odstavecseseznamem"/>
        <w:numPr>
          <w:ilvl w:val="2"/>
          <w:numId w:val="33"/>
        </w:numPr>
        <w:tabs>
          <w:tab w:val="left" w:pos="1843"/>
        </w:tabs>
        <w:ind w:left="1843" w:right="282" w:hanging="992"/>
        <w:jc w:val="both"/>
        <w:rPr>
          <w:rFonts w:ascii="Arial" w:hAnsi="Arial" w:cs="Arial"/>
          <w:sz w:val="20"/>
          <w:szCs w:val="20"/>
        </w:rPr>
      </w:pPr>
      <w:r w:rsidRPr="00E94280">
        <w:rPr>
          <w:rFonts w:ascii="Arial" w:hAnsi="Arial" w:cs="Arial"/>
          <w:sz w:val="20"/>
        </w:rPr>
        <w:t xml:space="preserve">u elektronické podoby smlouvy, obdrží obě smluvní strany její elektronický originál. </w:t>
      </w:r>
      <w:r w:rsidR="00C475EC">
        <w:rPr>
          <w:rFonts w:ascii="Arial" w:hAnsi="Arial" w:cs="Arial"/>
          <w:sz w:val="20"/>
        </w:rPr>
        <w:t>Rámcová dohoda</w:t>
      </w:r>
      <w:r w:rsidRPr="00E94280">
        <w:rPr>
          <w:rFonts w:ascii="Arial" w:hAnsi="Arial" w:cs="Arial"/>
          <w:sz w:val="20"/>
        </w:rPr>
        <w:t xml:space="preserve"> je platná dnem připojení platného uznávaného elektronického podpisu dle zákona č. 297/2016 Sb., o službách vytvářejících důvěru pro elektronické transakce, ve znění pozdějších předpisů, do této </w:t>
      </w:r>
      <w:r w:rsidR="00BC203C">
        <w:rPr>
          <w:rFonts w:ascii="Arial" w:hAnsi="Arial" w:cs="Arial"/>
          <w:sz w:val="20"/>
        </w:rPr>
        <w:t>Rámcové dohody</w:t>
      </w:r>
      <w:r w:rsidRPr="00E94280">
        <w:rPr>
          <w:rFonts w:ascii="Arial" w:hAnsi="Arial" w:cs="Arial"/>
          <w:sz w:val="20"/>
        </w:rPr>
        <w:t xml:space="preserve"> a jejích jednotlivých příloh, nejsou-li součástí jediného elektronického dokumentu (tj. do všech samostatných souborů tvořících v souhrnu </w:t>
      </w:r>
      <w:r w:rsidR="008C7722">
        <w:rPr>
          <w:rFonts w:ascii="Arial" w:hAnsi="Arial" w:cs="Arial"/>
          <w:sz w:val="20"/>
        </w:rPr>
        <w:t>Rámcovou dohodu</w:t>
      </w:r>
      <w:r w:rsidRPr="00E94280">
        <w:rPr>
          <w:rFonts w:ascii="Arial" w:hAnsi="Arial" w:cs="Arial"/>
          <w:sz w:val="20"/>
        </w:rPr>
        <w:t xml:space="preserve">), a to oběma smluvními stranami.  </w:t>
      </w:r>
    </w:p>
    <w:p w14:paraId="00858B6C"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Smluvní strany prohlašují, že s obsahem Rámcové dohody souhlasí, rozumí jí a zavazují se k jejímu plnění a že Rámcová dohoda byla uzavřena podle jejich vážné a svobodné vůle. Na důkaz toho připojují své podpisy.</w:t>
      </w:r>
    </w:p>
    <w:p w14:paraId="1E425952" w14:textId="77777777" w:rsidR="008B59CA" w:rsidRPr="008B59CA" w:rsidRDefault="008B59CA" w:rsidP="008B59CA">
      <w:pPr>
        <w:pStyle w:val="Odstavecseseznamem"/>
        <w:numPr>
          <w:ilvl w:val="1"/>
          <w:numId w:val="33"/>
        </w:numPr>
        <w:tabs>
          <w:tab w:val="left" w:pos="2410"/>
        </w:tabs>
        <w:ind w:left="567" w:right="282" w:hanging="567"/>
        <w:jc w:val="both"/>
        <w:rPr>
          <w:rFonts w:ascii="Arial" w:hAnsi="Arial" w:cs="Arial"/>
          <w:sz w:val="20"/>
          <w:szCs w:val="20"/>
        </w:rPr>
      </w:pPr>
      <w:r w:rsidRPr="008B59CA">
        <w:rPr>
          <w:rFonts w:ascii="Arial" w:hAnsi="Arial" w:cs="Arial"/>
          <w:sz w:val="20"/>
          <w:szCs w:val="20"/>
        </w:rPr>
        <w:t>Nedílnou součástí této Rámcové dohody jsou její přílohy:</w:t>
      </w:r>
    </w:p>
    <w:p w14:paraId="72696346" w14:textId="3FD8D2E6" w:rsidR="008B59CA" w:rsidRPr="00B236DC" w:rsidRDefault="008B59CA" w:rsidP="00090C56">
      <w:pPr>
        <w:tabs>
          <w:tab w:val="left" w:pos="2410"/>
        </w:tabs>
        <w:ind w:left="567" w:right="282"/>
        <w:jc w:val="both"/>
        <w:rPr>
          <w:rFonts w:ascii="Arial" w:hAnsi="Arial" w:cs="Arial"/>
          <w:sz w:val="20"/>
          <w:szCs w:val="20"/>
        </w:rPr>
      </w:pPr>
      <w:r w:rsidRPr="00B236DC">
        <w:rPr>
          <w:rFonts w:ascii="Arial" w:hAnsi="Arial" w:cs="Arial"/>
          <w:sz w:val="20"/>
          <w:szCs w:val="20"/>
        </w:rPr>
        <w:t>Příloha č. 1:</w:t>
      </w:r>
      <w:r w:rsidRPr="00B236DC">
        <w:rPr>
          <w:rFonts w:ascii="Arial" w:hAnsi="Arial" w:cs="Arial"/>
          <w:sz w:val="20"/>
          <w:szCs w:val="20"/>
        </w:rPr>
        <w:tab/>
        <w:t xml:space="preserve">Specifikace předmětu plnění </w:t>
      </w:r>
    </w:p>
    <w:p w14:paraId="50125A85" w14:textId="2BACEBA2" w:rsidR="008B59CA" w:rsidRPr="00B236DC" w:rsidRDefault="008B59CA" w:rsidP="00090C56">
      <w:pPr>
        <w:tabs>
          <w:tab w:val="left" w:pos="2410"/>
        </w:tabs>
        <w:ind w:left="567" w:right="282"/>
        <w:jc w:val="both"/>
        <w:rPr>
          <w:rFonts w:ascii="Arial" w:hAnsi="Arial" w:cs="Arial"/>
          <w:sz w:val="20"/>
          <w:szCs w:val="20"/>
        </w:rPr>
      </w:pPr>
      <w:r w:rsidRPr="00B236DC">
        <w:rPr>
          <w:rFonts w:ascii="Arial" w:hAnsi="Arial" w:cs="Arial"/>
          <w:sz w:val="20"/>
          <w:szCs w:val="20"/>
        </w:rPr>
        <w:t>Příloha č. 2:</w:t>
      </w:r>
      <w:r w:rsidRPr="00B236DC">
        <w:rPr>
          <w:rFonts w:ascii="Arial" w:hAnsi="Arial" w:cs="Arial"/>
          <w:sz w:val="20"/>
          <w:szCs w:val="20"/>
        </w:rPr>
        <w:tab/>
      </w:r>
      <w:r w:rsidR="00AE7B55" w:rsidRPr="00B236DC">
        <w:rPr>
          <w:rFonts w:ascii="Arial" w:hAnsi="Arial" w:cs="Arial"/>
          <w:sz w:val="20"/>
          <w:szCs w:val="20"/>
        </w:rPr>
        <w:t>Tabulka s tarify (rozpis ceny plnění/Ceník)</w:t>
      </w:r>
    </w:p>
    <w:p w14:paraId="6B2779B4" w14:textId="2FD35A23" w:rsidR="008B59CA" w:rsidRPr="00B236DC" w:rsidRDefault="008B59CA" w:rsidP="00090C56">
      <w:pPr>
        <w:tabs>
          <w:tab w:val="left" w:pos="2410"/>
        </w:tabs>
        <w:ind w:left="567" w:right="282"/>
        <w:jc w:val="both"/>
        <w:rPr>
          <w:rFonts w:ascii="Arial" w:hAnsi="Arial" w:cs="Arial"/>
          <w:sz w:val="20"/>
          <w:szCs w:val="20"/>
        </w:rPr>
      </w:pPr>
      <w:r w:rsidRPr="00B236DC">
        <w:rPr>
          <w:rFonts w:ascii="Arial" w:hAnsi="Arial" w:cs="Arial"/>
          <w:sz w:val="20"/>
          <w:szCs w:val="20"/>
        </w:rPr>
        <w:t>Příloha č. 3:</w:t>
      </w:r>
      <w:r w:rsidRPr="00B236DC">
        <w:rPr>
          <w:rFonts w:ascii="Arial" w:hAnsi="Arial" w:cs="Arial"/>
          <w:sz w:val="20"/>
          <w:szCs w:val="20"/>
        </w:rPr>
        <w:tab/>
      </w:r>
      <w:r w:rsidR="00AE7B55" w:rsidRPr="00B236DC">
        <w:rPr>
          <w:rFonts w:ascii="Arial" w:hAnsi="Arial" w:cs="Arial"/>
          <w:sz w:val="20"/>
          <w:szCs w:val="20"/>
        </w:rPr>
        <w:t xml:space="preserve">Seznam organizací </w:t>
      </w:r>
    </w:p>
    <w:p w14:paraId="3BB6B971" w14:textId="68C9B276" w:rsidR="00B236DC" w:rsidRDefault="008B59CA" w:rsidP="00591B1D">
      <w:pPr>
        <w:tabs>
          <w:tab w:val="left" w:pos="2410"/>
        </w:tabs>
        <w:ind w:left="2410" w:right="282" w:hanging="1843"/>
        <w:jc w:val="both"/>
        <w:rPr>
          <w:rFonts w:ascii="Arial" w:hAnsi="Arial" w:cs="Arial"/>
          <w:i/>
          <w:iCs/>
          <w:sz w:val="20"/>
          <w:szCs w:val="20"/>
        </w:rPr>
      </w:pPr>
      <w:r w:rsidRPr="00B236DC">
        <w:rPr>
          <w:rFonts w:ascii="Arial" w:hAnsi="Arial" w:cs="Arial"/>
          <w:sz w:val="20"/>
          <w:szCs w:val="20"/>
        </w:rPr>
        <w:t>Příloha č. 4:</w:t>
      </w:r>
      <w:r w:rsidRPr="00B236DC">
        <w:rPr>
          <w:rFonts w:ascii="Arial" w:hAnsi="Arial" w:cs="Arial"/>
          <w:sz w:val="20"/>
          <w:szCs w:val="20"/>
        </w:rPr>
        <w:tab/>
      </w:r>
      <w:r w:rsidR="00B236DC" w:rsidRPr="00B236DC">
        <w:rPr>
          <w:rFonts w:ascii="Arial" w:hAnsi="Arial" w:cs="Arial"/>
          <w:sz w:val="20"/>
          <w:szCs w:val="20"/>
        </w:rPr>
        <w:t xml:space="preserve">Obchodní podmínky Poskytovatele </w:t>
      </w:r>
      <w:r w:rsidR="00B236DC">
        <w:rPr>
          <w:rFonts w:ascii="Arial" w:hAnsi="Arial" w:cs="Arial"/>
          <w:i/>
          <w:iCs/>
          <w:sz w:val="20"/>
          <w:szCs w:val="20"/>
          <w:highlight w:val="lightGray"/>
        </w:rPr>
        <w:t>/</w:t>
      </w:r>
      <w:r w:rsidRPr="00B236DC">
        <w:rPr>
          <w:rFonts w:ascii="Arial" w:hAnsi="Arial" w:cs="Arial"/>
          <w:i/>
          <w:iCs/>
          <w:sz w:val="20"/>
          <w:szCs w:val="20"/>
          <w:highlight w:val="lightGray"/>
        </w:rPr>
        <w:t>do této přílohy účastník vloží Obchodní podmínky pro poskytování Služeb</w:t>
      </w:r>
      <w:r w:rsidR="00B236DC">
        <w:rPr>
          <w:rFonts w:ascii="Arial" w:hAnsi="Arial" w:cs="Arial"/>
          <w:i/>
          <w:iCs/>
          <w:sz w:val="20"/>
          <w:szCs w:val="20"/>
        </w:rPr>
        <w:t>/</w:t>
      </w:r>
    </w:p>
    <w:p w14:paraId="29F5018A" w14:textId="7AE85367" w:rsidR="00B236DC" w:rsidRPr="00B236DC" w:rsidRDefault="008B59CA" w:rsidP="00591B1D">
      <w:pPr>
        <w:tabs>
          <w:tab w:val="left" w:pos="2410"/>
        </w:tabs>
        <w:ind w:left="2410" w:right="282" w:hanging="1843"/>
        <w:jc w:val="both"/>
        <w:rPr>
          <w:rFonts w:ascii="Arial" w:hAnsi="Arial" w:cs="Arial"/>
          <w:sz w:val="20"/>
          <w:szCs w:val="20"/>
        </w:rPr>
      </w:pPr>
      <w:r w:rsidRPr="00B236DC">
        <w:rPr>
          <w:rFonts w:ascii="Arial" w:hAnsi="Arial" w:cs="Arial"/>
          <w:sz w:val="20"/>
          <w:szCs w:val="20"/>
        </w:rPr>
        <w:t>Příloha č. 5:</w:t>
      </w:r>
      <w:r w:rsidRPr="00B236DC">
        <w:rPr>
          <w:rFonts w:ascii="Arial" w:hAnsi="Arial" w:cs="Arial"/>
          <w:sz w:val="20"/>
          <w:szCs w:val="20"/>
        </w:rPr>
        <w:tab/>
      </w:r>
      <w:r w:rsidR="00B236DC" w:rsidRPr="00B236DC">
        <w:rPr>
          <w:rFonts w:ascii="Arial" w:hAnsi="Arial" w:cs="Arial"/>
          <w:sz w:val="20"/>
          <w:szCs w:val="20"/>
        </w:rPr>
        <w:t xml:space="preserve">Plná moc Poskytovatele </w:t>
      </w:r>
      <w:r w:rsidR="00B236DC" w:rsidRPr="00B236DC">
        <w:rPr>
          <w:rFonts w:ascii="Arial" w:hAnsi="Arial" w:cs="Arial"/>
          <w:sz w:val="20"/>
          <w:szCs w:val="20"/>
          <w:highlight w:val="lightGray"/>
        </w:rPr>
        <w:t>/v případě, kdy nepodepisuje Rámcovou dohodu  statutární orgán/</w:t>
      </w:r>
    </w:p>
    <w:p w14:paraId="00FA011F" w14:textId="4B870738" w:rsidR="004F0EFB" w:rsidRPr="004F0EFB" w:rsidRDefault="004F0EFB" w:rsidP="00090C56">
      <w:pPr>
        <w:pStyle w:val="Odstavecseseznamem"/>
        <w:numPr>
          <w:ilvl w:val="1"/>
          <w:numId w:val="33"/>
        </w:numPr>
        <w:tabs>
          <w:tab w:val="left" w:pos="2410"/>
        </w:tabs>
        <w:ind w:left="567" w:right="282" w:hanging="567"/>
        <w:jc w:val="both"/>
        <w:rPr>
          <w:rFonts w:ascii="Arial" w:hAnsi="Arial" w:cs="Arial"/>
          <w:sz w:val="20"/>
          <w:szCs w:val="20"/>
        </w:rPr>
      </w:pPr>
      <w:r w:rsidRPr="004F0EFB">
        <w:rPr>
          <w:rFonts w:ascii="Arial" w:hAnsi="Arial" w:cs="Arial"/>
          <w:sz w:val="20"/>
          <w:szCs w:val="20"/>
        </w:rPr>
        <w:t xml:space="preserve">Tato </w:t>
      </w:r>
      <w:r>
        <w:rPr>
          <w:rFonts w:ascii="Arial" w:hAnsi="Arial" w:cs="Arial"/>
          <w:sz w:val="20"/>
          <w:szCs w:val="20"/>
        </w:rPr>
        <w:t>Rámcová dohoda</w:t>
      </w:r>
      <w:r w:rsidRPr="004F0EFB">
        <w:rPr>
          <w:rFonts w:ascii="Arial" w:hAnsi="Arial" w:cs="Arial"/>
          <w:sz w:val="20"/>
          <w:szCs w:val="20"/>
        </w:rPr>
        <w:t xml:space="preserve"> byla schválena Radou města Kroměříž, na svém </w:t>
      </w:r>
      <w:r w:rsidRPr="00090C56">
        <w:rPr>
          <w:rFonts w:ascii="Arial" w:hAnsi="Arial" w:cs="Arial"/>
          <w:sz w:val="20"/>
          <w:szCs w:val="20"/>
          <w:highlight w:val="lightGray"/>
        </w:rPr>
        <w:t>XX</w:t>
      </w:r>
      <w:r w:rsidRPr="004F0EFB">
        <w:rPr>
          <w:rFonts w:ascii="Arial" w:hAnsi="Arial" w:cs="Arial"/>
          <w:sz w:val="20"/>
          <w:szCs w:val="20"/>
        </w:rPr>
        <w:t>. jednání, dne</w:t>
      </w:r>
      <w:r>
        <w:rPr>
          <w:rFonts w:ascii="Arial" w:hAnsi="Arial" w:cs="Arial"/>
          <w:sz w:val="20"/>
          <w:szCs w:val="20"/>
        </w:rPr>
        <w:t xml:space="preserve"> </w:t>
      </w:r>
      <w:r w:rsidRPr="00090C56">
        <w:rPr>
          <w:rFonts w:ascii="Arial" w:hAnsi="Arial" w:cs="Arial"/>
          <w:sz w:val="20"/>
          <w:szCs w:val="20"/>
          <w:highlight w:val="lightGray"/>
        </w:rPr>
        <w:t>XX.XX</w:t>
      </w:r>
      <w:r w:rsidRPr="004F0EFB">
        <w:rPr>
          <w:rFonts w:ascii="Arial" w:hAnsi="Arial" w:cs="Arial"/>
          <w:sz w:val="20"/>
          <w:szCs w:val="20"/>
        </w:rPr>
        <w:t xml:space="preserve">.2024, pod číslem usnesení </w:t>
      </w:r>
      <w:r w:rsidRPr="00090C56">
        <w:rPr>
          <w:rFonts w:ascii="Arial" w:hAnsi="Arial" w:cs="Arial"/>
          <w:sz w:val="20"/>
          <w:szCs w:val="20"/>
          <w:highlight w:val="lightGray"/>
        </w:rPr>
        <w:t>………………</w:t>
      </w:r>
    </w:p>
    <w:p w14:paraId="7D08C519" w14:textId="77777777" w:rsidR="004F0EFB" w:rsidRPr="00846136" w:rsidRDefault="004F0EFB" w:rsidP="004F0EFB">
      <w:pPr>
        <w:pStyle w:val="Odstavecseseznamem"/>
        <w:autoSpaceDE w:val="0"/>
        <w:autoSpaceDN w:val="0"/>
        <w:adjustRightInd w:val="0"/>
        <w:snapToGrid w:val="0"/>
        <w:ind w:left="567"/>
        <w:contextualSpacing/>
        <w:jc w:val="both"/>
        <w:rPr>
          <w:rFonts w:ascii="Arial" w:hAnsi="Arial" w:cs="Arial"/>
          <w:sz w:val="20"/>
          <w:szCs w:val="20"/>
        </w:rPr>
      </w:pPr>
    </w:p>
    <w:p w14:paraId="54BF7DDB" w14:textId="77777777" w:rsidR="00B7211C" w:rsidRPr="001C54E3" w:rsidRDefault="00B7211C" w:rsidP="00AA26A1">
      <w:pPr>
        <w:pStyle w:val="Standard"/>
        <w:jc w:val="both"/>
        <w:rPr>
          <w:rFonts w:ascii="Arial" w:hAnsi="Arial" w:cs="Arial"/>
          <w:kern w:val="0"/>
          <w:sz w:val="20"/>
          <w:szCs w:val="20"/>
          <w:highlight w:val="green"/>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992"/>
        <w:gridCol w:w="4535"/>
      </w:tblGrid>
      <w:tr w:rsidR="00591B1D" w14:paraId="49DF965B" w14:textId="77777777" w:rsidTr="00591B1D">
        <w:tc>
          <w:tcPr>
            <w:tcW w:w="3823" w:type="dxa"/>
          </w:tcPr>
          <w:p w14:paraId="7F8C8436" w14:textId="22070063" w:rsidR="00591B1D" w:rsidRDefault="00591B1D" w:rsidP="00AA26A1">
            <w:pPr>
              <w:jc w:val="both"/>
              <w:rPr>
                <w:rFonts w:ascii="Arial" w:hAnsi="Arial" w:cs="Arial"/>
                <w:sz w:val="20"/>
                <w:szCs w:val="20"/>
              </w:rPr>
            </w:pPr>
            <w:r w:rsidRPr="00846136">
              <w:rPr>
                <w:rFonts w:ascii="Arial" w:hAnsi="Arial" w:cs="Arial"/>
                <w:sz w:val="20"/>
                <w:szCs w:val="20"/>
              </w:rPr>
              <w:t xml:space="preserve">Za </w:t>
            </w:r>
            <w:r>
              <w:rPr>
                <w:rFonts w:ascii="Arial" w:hAnsi="Arial" w:cs="Arial"/>
                <w:sz w:val="20"/>
                <w:szCs w:val="20"/>
              </w:rPr>
              <w:t>Objednatele</w:t>
            </w:r>
            <w:r w:rsidRPr="00846136">
              <w:rPr>
                <w:rFonts w:ascii="Arial" w:hAnsi="Arial" w:cs="Arial"/>
                <w:sz w:val="20"/>
                <w:szCs w:val="20"/>
              </w:rPr>
              <w:t>:</w:t>
            </w:r>
          </w:p>
        </w:tc>
        <w:tc>
          <w:tcPr>
            <w:tcW w:w="992" w:type="dxa"/>
          </w:tcPr>
          <w:p w14:paraId="4CB90A8C" w14:textId="77777777" w:rsidR="00591B1D" w:rsidRDefault="00591B1D" w:rsidP="00AA26A1">
            <w:pPr>
              <w:jc w:val="both"/>
              <w:rPr>
                <w:rFonts w:ascii="Arial" w:hAnsi="Arial" w:cs="Arial"/>
                <w:sz w:val="20"/>
                <w:szCs w:val="20"/>
              </w:rPr>
            </w:pPr>
          </w:p>
        </w:tc>
        <w:tc>
          <w:tcPr>
            <w:tcW w:w="4535" w:type="dxa"/>
          </w:tcPr>
          <w:p w14:paraId="71D66B4E" w14:textId="366EFF58" w:rsidR="00591B1D" w:rsidRDefault="00591B1D" w:rsidP="00AA26A1">
            <w:pPr>
              <w:jc w:val="both"/>
              <w:rPr>
                <w:rFonts w:ascii="Arial" w:hAnsi="Arial" w:cs="Arial"/>
                <w:sz w:val="20"/>
                <w:szCs w:val="20"/>
              </w:rPr>
            </w:pPr>
            <w:r w:rsidRPr="00846136">
              <w:rPr>
                <w:rFonts w:ascii="Arial" w:hAnsi="Arial" w:cs="Arial"/>
                <w:sz w:val="20"/>
                <w:szCs w:val="20"/>
              </w:rPr>
              <w:t>za Poskytovatele:</w:t>
            </w:r>
          </w:p>
        </w:tc>
      </w:tr>
      <w:tr w:rsidR="00591B1D" w14:paraId="6A9E3358" w14:textId="77777777" w:rsidTr="00591B1D">
        <w:tc>
          <w:tcPr>
            <w:tcW w:w="3823" w:type="dxa"/>
          </w:tcPr>
          <w:p w14:paraId="21980730" w14:textId="77777777" w:rsidR="00591B1D" w:rsidRDefault="00591B1D" w:rsidP="00AA26A1">
            <w:pPr>
              <w:jc w:val="both"/>
              <w:rPr>
                <w:rFonts w:ascii="Arial" w:hAnsi="Arial" w:cs="Arial"/>
                <w:sz w:val="20"/>
                <w:szCs w:val="20"/>
              </w:rPr>
            </w:pPr>
          </w:p>
        </w:tc>
        <w:tc>
          <w:tcPr>
            <w:tcW w:w="992" w:type="dxa"/>
          </w:tcPr>
          <w:p w14:paraId="60588604" w14:textId="77777777" w:rsidR="00591B1D" w:rsidRDefault="00591B1D" w:rsidP="00AA26A1">
            <w:pPr>
              <w:jc w:val="both"/>
              <w:rPr>
                <w:rFonts w:ascii="Arial" w:hAnsi="Arial" w:cs="Arial"/>
                <w:sz w:val="20"/>
                <w:szCs w:val="20"/>
              </w:rPr>
            </w:pPr>
          </w:p>
        </w:tc>
        <w:tc>
          <w:tcPr>
            <w:tcW w:w="4535" w:type="dxa"/>
          </w:tcPr>
          <w:p w14:paraId="3F1A2F87" w14:textId="77777777" w:rsidR="00591B1D" w:rsidRDefault="00591B1D" w:rsidP="00AA26A1">
            <w:pPr>
              <w:jc w:val="both"/>
              <w:rPr>
                <w:rFonts w:ascii="Arial" w:hAnsi="Arial" w:cs="Arial"/>
                <w:sz w:val="20"/>
                <w:szCs w:val="20"/>
              </w:rPr>
            </w:pPr>
          </w:p>
        </w:tc>
      </w:tr>
      <w:tr w:rsidR="00591B1D" w14:paraId="60DF83A9" w14:textId="77777777" w:rsidTr="00591B1D">
        <w:tc>
          <w:tcPr>
            <w:tcW w:w="3823" w:type="dxa"/>
          </w:tcPr>
          <w:p w14:paraId="5224A6FC" w14:textId="6A70CC3E" w:rsidR="00591B1D" w:rsidRDefault="00591B1D" w:rsidP="00AA26A1">
            <w:pPr>
              <w:jc w:val="both"/>
              <w:rPr>
                <w:rFonts w:ascii="Arial" w:hAnsi="Arial" w:cs="Arial"/>
                <w:sz w:val="20"/>
                <w:szCs w:val="20"/>
              </w:rPr>
            </w:pPr>
            <w:r w:rsidRPr="00846136">
              <w:rPr>
                <w:rFonts w:ascii="Arial" w:hAnsi="Arial" w:cs="Arial"/>
                <w:sz w:val="20"/>
                <w:szCs w:val="20"/>
              </w:rPr>
              <w:t>V Kroměříži dne: …………………………</w:t>
            </w:r>
          </w:p>
        </w:tc>
        <w:tc>
          <w:tcPr>
            <w:tcW w:w="992" w:type="dxa"/>
          </w:tcPr>
          <w:p w14:paraId="63270097" w14:textId="77777777" w:rsidR="00591B1D" w:rsidRDefault="00591B1D" w:rsidP="00AA26A1">
            <w:pPr>
              <w:jc w:val="both"/>
              <w:rPr>
                <w:rFonts w:ascii="Arial" w:hAnsi="Arial" w:cs="Arial"/>
                <w:sz w:val="20"/>
                <w:szCs w:val="20"/>
              </w:rPr>
            </w:pPr>
          </w:p>
        </w:tc>
        <w:tc>
          <w:tcPr>
            <w:tcW w:w="4535" w:type="dxa"/>
          </w:tcPr>
          <w:p w14:paraId="6A4E8209" w14:textId="55E80DF3" w:rsidR="00591B1D" w:rsidRDefault="00591B1D" w:rsidP="00AA26A1">
            <w:pPr>
              <w:jc w:val="both"/>
              <w:rPr>
                <w:rFonts w:ascii="Arial" w:hAnsi="Arial" w:cs="Arial"/>
                <w:sz w:val="20"/>
                <w:szCs w:val="20"/>
              </w:rPr>
            </w:pPr>
            <w:r w:rsidRPr="00846136">
              <w:rPr>
                <w:rFonts w:ascii="Arial" w:hAnsi="Arial" w:cs="Arial"/>
                <w:sz w:val="20"/>
                <w:szCs w:val="20"/>
              </w:rPr>
              <w:t>V </w:t>
            </w:r>
            <w:r w:rsidRPr="00591B1D">
              <w:rPr>
                <w:rFonts w:ascii="Arial" w:hAnsi="Arial" w:cs="Arial"/>
                <w:sz w:val="20"/>
                <w:szCs w:val="20"/>
                <w:highlight w:val="yellow"/>
              </w:rPr>
              <w:t>…………………</w:t>
            </w:r>
            <w:r w:rsidRPr="00846136">
              <w:rPr>
                <w:rFonts w:ascii="Arial" w:hAnsi="Arial" w:cs="Arial"/>
                <w:sz w:val="20"/>
                <w:szCs w:val="20"/>
              </w:rPr>
              <w:t xml:space="preserve"> dne: ………………………</w:t>
            </w:r>
          </w:p>
        </w:tc>
      </w:tr>
      <w:tr w:rsidR="00591B1D" w14:paraId="236B09BA" w14:textId="77777777" w:rsidTr="00591B1D">
        <w:trPr>
          <w:trHeight w:val="1317"/>
        </w:trPr>
        <w:tc>
          <w:tcPr>
            <w:tcW w:w="3823" w:type="dxa"/>
            <w:vAlign w:val="bottom"/>
          </w:tcPr>
          <w:p w14:paraId="7EF2E3BA" w14:textId="43C46146" w:rsidR="00591B1D" w:rsidRPr="00846136" w:rsidRDefault="00591B1D" w:rsidP="00591B1D">
            <w:pPr>
              <w:jc w:val="center"/>
              <w:rPr>
                <w:rFonts w:ascii="Arial" w:hAnsi="Arial" w:cs="Arial"/>
                <w:sz w:val="20"/>
                <w:szCs w:val="20"/>
              </w:rPr>
            </w:pPr>
            <w:r>
              <w:rPr>
                <w:rFonts w:ascii="Arial" w:hAnsi="Arial" w:cs="Arial"/>
                <w:sz w:val="20"/>
                <w:szCs w:val="20"/>
              </w:rPr>
              <w:t>…………………………………..</w:t>
            </w:r>
          </w:p>
        </w:tc>
        <w:tc>
          <w:tcPr>
            <w:tcW w:w="992" w:type="dxa"/>
          </w:tcPr>
          <w:p w14:paraId="47175473" w14:textId="77777777" w:rsidR="00591B1D" w:rsidRDefault="00591B1D" w:rsidP="00AA26A1">
            <w:pPr>
              <w:jc w:val="both"/>
              <w:rPr>
                <w:rFonts w:ascii="Arial" w:hAnsi="Arial" w:cs="Arial"/>
                <w:sz w:val="20"/>
                <w:szCs w:val="20"/>
              </w:rPr>
            </w:pPr>
          </w:p>
        </w:tc>
        <w:tc>
          <w:tcPr>
            <w:tcW w:w="4535" w:type="dxa"/>
            <w:vAlign w:val="bottom"/>
          </w:tcPr>
          <w:p w14:paraId="650F9F9C" w14:textId="3CF9B03B" w:rsidR="00591B1D" w:rsidRPr="00846136" w:rsidRDefault="00591B1D" w:rsidP="00591B1D">
            <w:pPr>
              <w:jc w:val="center"/>
              <w:rPr>
                <w:rFonts w:ascii="Arial" w:hAnsi="Arial" w:cs="Arial"/>
                <w:sz w:val="20"/>
                <w:szCs w:val="20"/>
              </w:rPr>
            </w:pPr>
            <w:r>
              <w:rPr>
                <w:rFonts w:ascii="Arial" w:hAnsi="Arial" w:cs="Arial"/>
                <w:sz w:val="20"/>
                <w:szCs w:val="20"/>
              </w:rPr>
              <w:t>…………………………………..</w:t>
            </w:r>
          </w:p>
        </w:tc>
      </w:tr>
      <w:tr w:rsidR="00591B1D" w14:paraId="6835320D" w14:textId="77777777" w:rsidTr="00591B1D">
        <w:trPr>
          <w:trHeight w:val="736"/>
        </w:trPr>
        <w:tc>
          <w:tcPr>
            <w:tcW w:w="3823" w:type="dxa"/>
          </w:tcPr>
          <w:p w14:paraId="271972FF" w14:textId="19A3C958" w:rsidR="00591B1D" w:rsidRDefault="00591B1D" w:rsidP="00591B1D">
            <w:pPr>
              <w:jc w:val="center"/>
              <w:rPr>
                <w:rFonts w:ascii="Arial" w:hAnsi="Arial" w:cs="Arial"/>
                <w:sz w:val="20"/>
                <w:szCs w:val="20"/>
              </w:rPr>
            </w:pPr>
            <w:r w:rsidRPr="00846136">
              <w:rPr>
                <w:rFonts w:ascii="Arial" w:hAnsi="Arial" w:cs="Arial"/>
                <w:sz w:val="20"/>
                <w:szCs w:val="20"/>
              </w:rPr>
              <w:t>Mgr. Tomáš Opatrný</w:t>
            </w:r>
          </w:p>
          <w:p w14:paraId="1CEA1F3C" w14:textId="00ADD037" w:rsidR="00591B1D" w:rsidRPr="00846136" w:rsidRDefault="00591B1D" w:rsidP="00591B1D">
            <w:pPr>
              <w:jc w:val="center"/>
              <w:rPr>
                <w:rFonts w:ascii="Arial" w:hAnsi="Arial" w:cs="Arial"/>
                <w:sz w:val="20"/>
                <w:szCs w:val="20"/>
              </w:rPr>
            </w:pPr>
            <w:r w:rsidRPr="00846136">
              <w:rPr>
                <w:rFonts w:ascii="Arial" w:hAnsi="Arial" w:cs="Arial"/>
                <w:sz w:val="20"/>
                <w:szCs w:val="20"/>
              </w:rPr>
              <w:t>starosta města</w:t>
            </w:r>
          </w:p>
        </w:tc>
        <w:tc>
          <w:tcPr>
            <w:tcW w:w="992" w:type="dxa"/>
          </w:tcPr>
          <w:p w14:paraId="5CBCF41F" w14:textId="77777777" w:rsidR="00591B1D" w:rsidRDefault="00591B1D" w:rsidP="00AA26A1">
            <w:pPr>
              <w:jc w:val="both"/>
              <w:rPr>
                <w:rFonts w:ascii="Arial" w:hAnsi="Arial" w:cs="Arial"/>
                <w:sz w:val="20"/>
                <w:szCs w:val="20"/>
              </w:rPr>
            </w:pPr>
          </w:p>
        </w:tc>
        <w:tc>
          <w:tcPr>
            <w:tcW w:w="4535" w:type="dxa"/>
          </w:tcPr>
          <w:p w14:paraId="63139211" w14:textId="2B2E892E" w:rsidR="00591B1D" w:rsidRPr="00591B1D" w:rsidRDefault="00591B1D" w:rsidP="00591B1D">
            <w:pPr>
              <w:jc w:val="center"/>
              <w:rPr>
                <w:rFonts w:ascii="Arial" w:hAnsi="Arial" w:cs="Arial"/>
                <w:sz w:val="20"/>
                <w:szCs w:val="20"/>
                <w:highlight w:val="yellow"/>
              </w:rPr>
            </w:pPr>
            <w:r w:rsidRPr="00591B1D">
              <w:rPr>
                <w:rFonts w:ascii="Arial" w:hAnsi="Arial" w:cs="Arial"/>
                <w:sz w:val="20"/>
                <w:szCs w:val="20"/>
                <w:highlight w:val="yellow"/>
              </w:rPr>
              <w:t>……..</w:t>
            </w:r>
          </w:p>
          <w:p w14:paraId="57EE335C" w14:textId="79AD09BC" w:rsidR="00591B1D" w:rsidRPr="00846136" w:rsidRDefault="00591B1D" w:rsidP="00591B1D">
            <w:pPr>
              <w:jc w:val="center"/>
              <w:rPr>
                <w:rFonts w:ascii="Arial" w:hAnsi="Arial" w:cs="Arial"/>
                <w:sz w:val="20"/>
                <w:szCs w:val="20"/>
              </w:rPr>
            </w:pPr>
            <w:r w:rsidRPr="00591B1D">
              <w:rPr>
                <w:rFonts w:ascii="Arial" w:hAnsi="Arial" w:cs="Arial"/>
                <w:sz w:val="20"/>
                <w:szCs w:val="20"/>
                <w:highlight w:val="yellow"/>
              </w:rPr>
              <w:t>……</w:t>
            </w:r>
          </w:p>
        </w:tc>
      </w:tr>
    </w:tbl>
    <w:p w14:paraId="271E990F" w14:textId="24D0E73D" w:rsidR="00804114" w:rsidRPr="00846136" w:rsidRDefault="00804114" w:rsidP="00AA26A1">
      <w:pPr>
        <w:jc w:val="both"/>
        <w:rPr>
          <w:rFonts w:ascii="Arial" w:hAnsi="Arial" w:cs="Arial"/>
          <w:sz w:val="20"/>
          <w:szCs w:val="20"/>
        </w:rPr>
      </w:pPr>
    </w:p>
    <w:p w14:paraId="1C3F3918" w14:textId="77777777" w:rsidR="00B60545" w:rsidRPr="005417FC" w:rsidRDefault="00B60545" w:rsidP="00AA26A1">
      <w:pPr>
        <w:rPr>
          <w:rFonts w:ascii="Arial" w:hAnsi="Arial" w:cs="Arial"/>
          <w:sz w:val="22"/>
          <w:szCs w:val="22"/>
        </w:rPr>
      </w:pPr>
    </w:p>
    <w:sectPr w:rsidR="00B60545" w:rsidRPr="005417FC" w:rsidSect="00530F69">
      <w:headerReference w:type="default" r:id="rId11"/>
      <w:footerReference w:type="default" r:id="rId12"/>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178F9" w14:textId="77777777" w:rsidR="00E67926" w:rsidRDefault="00E67926">
      <w:r>
        <w:separator/>
      </w:r>
    </w:p>
  </w:endnote>
  <w:endnote w:type="continuationSeparator" w:id="0">
    <w:p w14:paraId="1155911C" w14:textId="77777777" w:rsidR="00E67926" w:rsidRDefault="00E67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font>
  <w:font w:name="Tele-GroteskNor">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86FBB" w14:textId="77777777" w:rsidR="00530F69" w:rsidRPr="005F218C" w:rsidRDefault="00530F69">
    <w:pPr>
      <w:pStyle w:val="Zpat"/>
      <w:jc w:val="right"/>
      <w:rPr>
        <w:rFonts w:ascii="Arial" w:hAnsi="Arial" w:cs="Arial"/>
        <w:sz w:val="16"/>
        <w:szCs w:val="20"/>
      </w:rPr>
    </w:pPr>
    <w:r w:rsidRPr="005F218C">
      <w:rPr>
        <w:rFonts w:ascii="Arial" w:hAnsi="Arial" w:cs="Arial"/>
        <w:sz w:val="16"/>
        <w:szCs w:val="20"/>
      </w:rPr>
      <w:fldChar w:fldCharType="begin"/>
    </w:r>
    <w:r w:rsidRPr="005F218C">
      <w:rPr>
        <w:rFonts w:ascii="Arial" w:hAnsi="Arial" w:cs="Arial"/>
        <w:sz w:val="16"/>
        <w:szCs w:val="20"/>
      </w:rPr>
      <w:instrText>PAGE   \* MERGEFORMAT</w:instrText>
    </w:r>
    <w:r w:rsidRPr="005F218C">
      <w:rPr>
        <w:rFonts w:ascii="Arial" w:hAnsi="Arial" w:cs="Arial"/>
        <w:sz w:val="16"/>
        <w:szCs w:val="20"/>
      </w:rPr>
      <w:fldChar w:fldCharType="separate"/>
    </w:r>
    <w:r w:rsidR="00FF7E63" w:rsidRPr="005F218C">
      <w:rPr>
        <w:rFonts w:ascii="Arial" w:hAnsi="Arial" w:cs="Arial"/>
        <w:noProof/>
        <w:sz w:val="16"/>
        <w:szCs w:val="20"/>
      </w:rPr>
      <w:t>5</w:t>
    </w:r>
    <w:r w:rsidRPr="005F218C">
      <w:rPr>
        <w:rFonts w:ascii="Arial" w:hAnsi="Arial" w:cs="Arial"/>
        <w:sz w:val="16"/>
        <w:szCs w:val="20"/>
      </w:rPr>
      <w:fldChar w:fldCharType="end"/>
    </w:r>
    <w:r w:rsidRPr="005F218C">
      <w:rPr>
        <w:rFonts w:ascii="Arial" w:hAnsi="Arial" w:cs="Arial"/>
        <w:sz w:val="16"/>
        <w:szCs w:val="20"/>
      </w:rPr>
      <w:t xml:space="preserve"> z </w:t>
    </w:r>
    <w:r w:rsidR="00882708" w:rsidRPr="005F218C">
      <w:rPr>
        <w:rFonts w:ascii="Arial" w:hAnsi="Arial" w:cs="Arial"/>
        <w:sz w:val="16"/>
        <w:szCs w:val="20"/>
      </w:rPr>
      <w:fldChar w:fldCharType="begin"/>
    </w:r>
    <w:r w:rsidR="00882708" w:rsidRPr="005F218C">
      <w:rPr>
        <w:rFonts w:ascii="Arial" w:hAnsi="Arial" w:cs="Arial"/>
        <w:sz w:val="16"/>
        <w:szCs w:val="20"/>
      </w:rPr>
      <w:instrText xml:space="preserve"> NUMPAGES  \* Arabic  \* MERGEFORMAT </w:instrText>
    </w:r>
    <w:r w:rsidR="00882708" w:rsidRPr="005F218C">
      <w:rPr>
        <w:rFonts w:ascii="Arial" w:hAnsi="Arial" w:cs="Arial"/>
        <w:sz w:val="16"/>
        <w:szCs w:val="20"/>
      </w:rPr>
      <w:fldChar w:fldCharType="separate"/>
    </w:r>
    <w:r w:rsidR="00FF7E63" w:rsidRPr="005F218C">
      <w:rPr>
        <w:rFonts w:ascii="Arial" w:hAnsi="Arial" w:cs="Arial"/>
        <w:noProof/>
        <w:sz w:val="16"/>
        <w:szCs w:val="20"/>
      </w:rPr>
      <w:t>10</w:t>
    </w:r>
    <w:r w:rsidR="00882708" w:rsidRPr="005F218C">
      <w:rPr>
        <w:rFonts w:ascii="Arial" w:hAnsi="Arial" w:cs="Arial"/>
        <w:sz w:val="16"/>
        <w:szCs w:val="20"/>
      </w:rPr>
      <w:fldChar w:fldCharType="end"/>
    </w:r>
  </w:p>
  <w:p w14:paraId="0493103C" w14:textId="67780083" w:rsidR="00530F69" w:rsidRPr="0056050C" w:rsidRDefault="006F7DC2">
    <w:pPr>
      <w:pStyle w:val="Zpat"/>
      <w:rPr>
        <w:sz w:val="20"/>
        <w:szCs w:val="20"/>
      </w:rPr>
    </w:pPr>
    <w:r w:rsidRPr="0056050C">
      <w:rPr>
        <w:rFonts w:ascii="Arial" w:hAnsi="Arial" w:cs="Arial"/>
        <w:sz w:val="16"/>
        <w:szCs w:val="16"/>
      </w:rPr>
      <w:t>„POŘÍZENÍ MOBILNÍCH TELEKOMUNIKAČNÍCH SLUŽEB PRO MĚSTO KROMĚŘÍŽ“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93315" w14:textId="77777777" w:rsidR="00E67926" w:rsidRDefault="00E67926">
      <w:r>
        <w:separator/>
      </w:r>
    </w:p>
  </w:footnote>
  <w:footnote w:type="continuationSeparator" w:id="0">
    <w:p w14:paraId="26830652" w14:textId="77777777" w:rsidR="00E67926" w:rsidRDefault="00E67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7062F" w14:textId="77777777" w:rsidR="00530F69" w:rsidRPr="00A37704" w:rsidRDefault="00530F69" w:rsidP="004232FE">
    <w:pPr>
      <w:pStyle w:val="Zhlav"/>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49122C"/>
    <w:multiLevelType w:val="hybridMultilevel"/>
    <w:tmpl w:val="90EC16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6351A9"/>
    <w:multiLevelType w:val="multilevel"/>
    <w:tmpl w:val="1A548C7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155136"/>
    <w:multiLevelType w:val="multilevel"/>
    <w:tmpl w:val="9E9AF6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C204BD"/>
    <w:multiLevelType w:val="hybridMultilevel"/>
    <w:tmpl w:val="64E2AFF6"/>
    <w:lvl w:ilvl="0" w:tplc="04FA31CA">
      <w:start w:val="1"/>
      <w:numFmt w:val="decimal"/>
      <w:lvlText w:val="%1."/>
      <w:lvlJc w:val="left"/>
      <w:pPr>
        <w:ind w:left="360" w:hanging="360"/>
      </w:pPr>
      <w:rPr>
        <w:rFonts w:asciiTheme="minorHAnsi" w:hAnsiTheme="minorHAnsi"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1E6186"/>
    <w:multiLevelType w:val="multilevel"/>
    <w:tmpl w:val="54D280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574A62"/>
    <w:multiLevelType w:val="hybridMultilevel"/>
    <w:tmpl w:val="898E7756"/>
    <w:lvl w:ilvl="0" w:tplc="EDAC73DE">
      <w:start w:val="76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15:restartNumberingAfterBreak="0">
    <w:nsid w:val="18C623A2"/>
    <w:multiLevelType w:val="hybridMultilevel"/>
    <w:tmpl w:val="9FD4027A"/>
    <w:lvl w:ilvl="0" w:tplc="55782F58">
      <w:start w:val="1"/>
      <w:numFmt w:val="decimal"/>
      <w:lvlText w:val="%1."/>
      <w:lvlJc w:val="left"/>
      <w:pPr>
        <w:ind w:left="774" w:hanging="360"/>
      </w:pPr>
      <w:rPr>
        <w:rFonts w:hint="default"/>
      </w:r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10" w15:restartNumberingAfterBreak="0">
    <w:nsid w:val="1AF021FD"/>
    <w:multiLevelType w:val="multilevel"/>
    <w:tmpl w:val="56AEBC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B473E5"/>
    <w:multiLevelType w:val="multilevel"/>
    <w:tmpl w:val="BC14F7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7639EB"/>
    <w:multiLevelType w:val="multilevel"/>
    <w:tmpl w:val="7C8801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25789C"/>
    <w:multiLevelType w:val="hybridMultilevel"/>
    <w:tmpl w:val="97BA32B0"/>
    <w:lvl w:ilvl="0" w:tplc="FC7A716E">
      <w:start w:val="1"/>
      <w:numFmt w:val="decimal"/>
      <w:lvlText w:val="%1."/>
      <w:lvlJc w:val="left"/>
      <w:pPr>
        <w:ind w:left="720" w:hanging="360"/>
      </w:pPr>
      <w:rPr>
        <w:rFonts w:ascii="Verdana" w:hAnsi="Verdan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2F0536"/>
    <w:multiLevelType w:val="hybridMultilevel"/>
    <w:tmpl w:val="257C94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8382894"/>
    <w:multiLevelType w:val="multilevel"/>
    <w:tmpl w:val="15360C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9C3524"/>
    <w:multiLevelType w:val="hybridMultilevel"/>
    <w:tmpl w:val="C542F572"/>
    <w:lvl w:ilvl="0" w:tplc="0405000F">
      <w:start w:val="1"/>
      <w:numFmt w:val="decimal"/>
      <w:lvlText w:val="%1."/>
      <w:lvlJc w:val="left"/>
      <w:pPr>
        <w:ind w:left="3763"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8CF19CC"/>
    <w:multiLevelType w:val="multilevel"/>
    <w:tmpl w:val="B1D4A7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10293C"/>
    <w:multiLevelType w:val="hybridMultilevel"/>
    <w:tmpl w:val="35B48F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04D1C0F"/>
    <w:multiLevelType w:val="multilevel"/>
    <w:tmpl w:val="5C6899F6"/>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45CE3E1B"/>
    <w:multiLevelType w:val="hybridMultilevel"/>
    <w:tmpl w:val="C6505E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67B1B18"/>
    <w:multiLevelType w:val="multilevel"/>
    <w:tmpl w:val="5D4A5396"/>
    <w:lvl w:ilvl="0">
      <w:start w:val="1"/>
      <w:numFmt w:val="decimal"/>
      <w:pStyle w:val="KUsmlouva-1rove"/>
      <w:suff w:val="space"/>
      <w:lvlText w:val="%1."/>
      <w:lvlJc w:val="left"/>
      <w:pPr>
        <w:ind w:left="360" w:hanging="360"/>
      </w:pPr>
    </w:lvl>
    <w:lvl w:ilvl="1">
      <w:start w:val="1"/>
      <w:numFmt w:val="decimal"/>
      <w:pStyle w:val="KUsmlouva-2rove"/>
      <w:lvlText w:val="%1.%2."/>
      <w:lvlJc w:val="left"/>
      <w:pPr>
        <w:ind w:left="709" w:hanging="567"/>
      </w:pPr>
      <w:rPr>
        <w:b w:val="0"/>
        <w:i w:val="0"/>
      </w:rPr>
    </w:lvl>
    <w:lvl w:ilvl="2">
      <w:start w:val="1"/>
      <w:numFmt w:val="decimal"/>
      <w:pStyle w:val="KUsmlouva-3rove"/>
      <w:lvlText w:val="%1.%2.%3."/>
      <w:lvlJc w:val="left"/>
      <w:pPr>
        <w:ind w:left="1361" w:hanging="794"/>
      </w:pPr>
      <w:rPr>
        <w:b w:val="0"/>
        <w:i w:val="0"/>
        <w:color w:val="auto"/>
      </w:rPr>
    </w:lvl>
    <w:lvl w:ilvl="3">
      <w:start w:val="1"/>
      <w:numFmt w:val="decimal"/>
      <w:pStyle w:val="rove2-slovantext"/>
      <w:lvlText w:val="%1.%2.%3.%4"/>
      <w:lvlJc w:val="left"/>
      <w:pPr>
        <w:tabs>
          <w:tab w:val="num" w:pos="2325"/>
        </w:tabs>
        <w:ind w:left="2325" w:hanging="964"/>
      </w:pPr>
      <w:rPr>
        <w:b w:val="0"/>
        <w:i w:val="0"/>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C878AA"/>
    <w:multiLevelType w:val="multilevel"/>
    <w:tmpl w:val="AE4877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A85BB6"/>
    <w:multiLevelType w:val="multilevel"/>
    <w:tmpl w:val="2A16EE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B67B82"/>
    <w:multiLevelType w:val="hybridMultilevel"/>
    <w:tmpl w:val="AFC6E52C"/>
    <w:lvl w:ilvl="0" w:tplc="0405000F">
      <w:start w:val="1"/>
      <w:numFmt w:val="decimal"/>
      <w:lvlText w:val="%1."/>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25" w15:restartNumberingAfterBreak="0">
    <w:nsid w:val="4B1B7EC0"/>
    <w:multiLevelType w:val="hybridMultilevel"/>
    <w:tmpl w:val="D5A494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1D4571"/>
    <w:multiLevelType w:val="multilevel"/>
    <w:tmpl w:val="8B189F9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F49604F"/>
    <w:multiLevelType w:val="multilevel"/>
    <w:tmpl w:val="F8A20A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DC1EFD"/>
    <w:multiLevelType w:val="hybridMultilevel"/>
    <w:tmpl w:val="52D2A04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9" w15:restartNumberingAfterBreak="0">
    <w:nsid w:val="5A9C520E"/>
    <w:multiLevelType w:val="hybridMultilevel"/>
    <w:tmpl w:val="F5624280"/>
    <w:lvl w:ilvl="0" w:tplc="0405000F">
      <w:start w:val="1"/>
      <w:numFmt w:val="decimal"/>
      <w:lvlText w:val="%1."/>
      <w:lvlJc w:val="left"/>
      <w:pPr>
        <w:ind w:left="1440" w:hanging="360"/>
      </w:pPr>
      <w:rPr>
        <w:b/>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2E715CF"/>
    <w:multiLevelType w:val="multilevel"/>
    <w:tmpl w:val="5F0A89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E10CEE"/>
    <w:multiLevelType w:val="hybridMultilevel"/>
    <w:tmpl w:val="7D6E7A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8333F3"/>
    <w:multiLevelType w:val="multilevel"/>
    <w:tmpl w:val="6F022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4DC7E7B"/>
    <w:multiLevelType w:val="multilevel"/>
    <w:tmpl w:val="2490F5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7F8F6321"/>
    <w:multiLevelType w:val="hybridMultilevel"/>
    <w:tmpl w:val="E99ED0FC"/>
    <w:lvl w:ilvl="0" w:tplc="A2CAA61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513232209">
    <w:abstractNumId w:val="34"/>
  </w:num>
  <w:num w:numId="2" w16cid:durableId="480999648">
    <w:abstractNumId w:val="5"/>
  </w:num>
  <w:num w:numId="3" w16cid:durableId="287665788">
    <w:abstractNumId w:val="8"/>
  </w:num>
  <w:num w:numId="4" w16cid:durableId="73288553">
    <w:abstractNumId w:val="18"/>
  </w:num>
  <w:num w:numId="5" w16cid:durableId="1702172780">
    <w:abstractNumId w:val="16"/>
  </w:num>
  <w:num w:numId="6" w16cid:durableId="1032728206">
    <w:abstractNumId w:val="25"/>
  </w:num>
  <w:num w:numId="7" w16cid:durableId="1369574430">
    <w:abstractNumId w:val="24"/>
  </w:num>
  <w:num w:numId="8" w16cid:durableId="1157067750">
    <w:abstractNumId w:val="9"/>
  </w:num>
  <w:num w:numId="9" w16cid:durableId="537937338">
    <w:abstractNumId w:val="13"/>
  </w:num>
  <w:num w:numId="10" w16cid:durableId="410011824">
    <w:abstractNumId w:val="35"/>
  </w:num>
  <w:num w:numId="11" w16cid:durableId="244531322">
    <w:abstractNumId w:val="28"/>
  </w:num>
  <w:num w:numId="12" w16cid:durableId="1126508914">
    <w:abstractNumId w:val="2"/>
  </w:num>
  <w:num w:numId="13" w16cid:durableId="2132743000">
    <w:abstractNumId w:val="14"/>
  </w:num>
  <w:num w:numId="14" w16cid:durableId="1401947638">
    <w:abstractNumId w:val="20"/>
  </w:num>
  <w:num w:numId="15" w16cid:durableId="1516012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491040">
    <w:abstractNumId w:val="7"/>
  </w:num>
  <w:num w:numId="17" w16cid:durableId="1050152875">
    <w:abstractNumId w:val="31"/>
  </w:num>
  <w:num w:numId="18" w16cid:durableId="281574524">
    <w:abstractNumId w:val="29"/>
  </w:num>
  <w:num w:numId="19" w16cid:durableId="810368457">
    <w:abstractNumId w:val="30"/>
  </w:num>
  <w:num w:numId="20" w16cid:durableId="478614670">
    <w:abstractNumId w:val="32"/>
  </w:num>
  <w:num w:numId="21" w16cid:durableId="2058816239">
    <w:abstractNumId w:val="6"/>
  </w:num>
  <w:num w:numId="22" w16cid:durableId="1207789625">
    <w:abstractNumId w:val="22"/>
  </w:num>
  <w:num w:numId="23" w16cid:durableId="689988548">
    <w:abstractNumId w:val="11"/>
  </w:num>
  <w:num w:numId="24" w16cid:durableId="2067141364">
    <w:abstractNumId w:val="17"/>
  </w:num>
  <w:num w:numId="25" w16cid:durableId="1248493085">
    <w:abstractNumId w:val="19"/>
  </w:num>
  <w:num w:numId="26" w16cid:durableId="585530351">
    <w:abstractNumId w:val="27"/>
  </w:num>
  <w:num w:numId="27" w16cid:durableId="2023504595">
    <w:abstractNumId w:val="33"/>
  </w:num>
  <w:num w:numId="28" w16cid:durableId="560020215">
    <w:abstractNumId w:val="23"/>
  </w:num>
  <w:num w:numId="29" w16cid:durableId="2139451136">
    <w:abstractNumId w:val="10"/>
  </w:num>
  <w:num w:numId="30" w16cid:durableId="1593902420">
    <w:abstractNumId w:val="3"/>
  </w:num>
  <w:num w:numId="31" w16cid:durableId="1188255259">
    <w:abstractNumId w:val="12"/>
  </w:num>
  <w:num w:numId="32" w16cid:durableId="1144927285">
    <w:abstractNumId w:val="4"/>
  </w:num>
  <w:num w:numId="33" w16cid:durableId="2124955290">
    <w:abstractNumId w:val="26"/>
  </w:num>
  <w:num w:numId="34" w16cid:durableId="1141461222">
    <w:abstractNumId w:val="15"/>
  </w:num>
  <w:num w:numId="35" w16cid:durableId="19093366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19217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ef Křeháček">
    <w15:presenceInfo w15:providerId="AD" w15:userId="S::krehacek@kmadmin.cz::4cecb696-798f-4d64-aa40-02f982b203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FA1"/>
    <w:rsid w:val="00000481"/>
    <w:rsid w:val="00001449"/>
    <w:rsid w:val="000015DF"/>
    <w:rsid w:val="00001948"/>
    <w:rsid w:val="00005250"/>
    <w:rsid w:val="00006706"/>
    <w:rsid w:val="00007BC4"/>
    <w:rsid w:val="00007DDF"/>
    <w:rsid w:val="000117CB"/>
    <w:rsid w:val="0001348E"/>
    <w:rsid w:val="0001359D"/>
    <w:rsid w:val="0001374A"/>
    <w:rsid w:val="00013885"/>
    <w:rsid w:val="00014B93"/>
    <w:rsid w:val="00014E87"/>
    <w:rsid w:val="00015B29"/>
    <w:rsid w:val="00016BF1"/>
    <w:rsid w:val="000207BE"/>
    <w:rsid w:val="000218FA"/>
    <w:rsid w:val="000259CD"/>
    <w:rsid w:val="00026CC3"/>
    <w:rsid w:val="0003030A"/>
    <w:rsid w:val="00030942"/>
    <w:rsid w:val="00031E04"/>
    <w:rsid w:val="0003226E"/>
    <w:rsid w:val="00032A03"/>
    <w:rsid w:val="00032B3B"/>
    <w:rsid w:val="00033788"/>
    <w:rsid w:val="00034F54"/>
    <w:rsid w:val="00040621"/>
    <w:rsid w:val="00040875"/>
    <w:rsid w:val="00041043"/>
    <w:rsid w:val="000414D3"/>
    <w:rsid w:val="00041ABD"/>
    <w:rsid w:val="00042C33"/>
    <w:rsid w:val="000430CD"/>
    <w:rsid w:val="00044A15"/>
    <w:rsid w:val="00044ECA"/>
    <w:rsid w:val="00045ACD"/>
    <w:rsid w:val="00046243"/>
    <w:rsid w:val="000468EE"/>
    <w:rsid w:val="00046DD1"/>
    <w:rsid w:val="000471E2"/>
    <w:rsid w:val="00047B2D"/>
    <w:rsid w:val="00052005"/>
    <w:rsid w:val="00052AC8"/>
    <w:rsid w:val="00053F5B"/>
    <w:rsid w:val="00055092"/>
    <w:rsid w:val="0005538B"/>
    <w:rsid w:val="00055A97"/>
    <w:rsid w:val="0005778E"/>
    <w:rsid w:val="00060E01"/>
    <w:rsid w:val="00061374"/>
    <w:rsid w:val="000620A1"/>
    <w:rsid w:val="000650B1"/>
    <w:rsid w:val="00066075"/>
    <w:rsid w:val="000668AB"/>
    <w:rsid w:val="000749ED"/>
    <w:rsid w:val="00074F5E"/>
    <w:rsid w:val="00074FEB"/>
    <w:rsid w:val="00075F98"/>
    <w:rsid w:val="000760E5"/>
    <w:rsid w:val="000761CD"/>
    <w:rsid w:val="00076506"/>
    <w:rsid w:val="00076E0A"/>
    <w:rsid w:val="00081D55"/>
    <w:rsid w:val="00083473"/>
    <w:rsid w:val="00083C07"/>
    <w:rsid w:val="00083C89"/>
    <w:rsid w:val="0008468C"/>
    <w:rsid w:val="000846D4"/>
    <w:rsid w:val="00084C41"/>
    <w:rsid w:val="00085A69"/>
    <w:rsid w:val="00085F8C"/>
    <w:rsid w:val="00086B53"/>
    <w:rsid w:val="00087908"/>
    <w:rsid w:val="00087AB3"/>
    <w:rsid w:val="00090970"/>
    <w:rsid w:val="00090C56"/>
    <w:rsid w:val="00091177"/>
    <w:rsid w:val="0009130C"/>
    <w:rsid w:val="00091905"/>
    <w:rsid w:val="00093B91"/>
    <w:rsid w:val="00094012"/>
    <w:rsid w:val="00094760"/>
    <w:rsid w:val="000954F8"/>
    <w:rsid w:val="00096596"/>
    <w:rsid w:val="00097614"/>
    <w:rsid w:val="000979E4"/>
    <w:rsid w:val="000A0F47"/>
    <w:rsid w:val="000A196D"/>
    <w:rsid w:val="000A23C1"/>
    <w:rsid w:val="000A256D"/>
    <w:rsid w:val="000A26B6"/>
    <w:rsid w:val="000A347A"/>
    <w:rsid w:val="000A3F91"/>
    <w:rsid w:val="000A4CD7"/>
    <w:rsid w:val="000A6FBD"/>
    <w:rsid w:val="000A726B"/>
    <w:rsid w:val="000B04DE"/>
    <w:rsid w:val="000B0E8B"/>
    <w:rsid w:val="000B1AF4"/>
    <w:rsid w:val="000B2235"/>
    <w:rsid w:val="000B3A40"/>
    <w:rsid w:val="000B6947"/>
    <w:rsid w:val="000B6B36"/>
    <w:rsid w:val="000C0DEE"/>
    <w:rsid w:val="000C1246"/>
    <w:rsid w:val="000C13AC"/>
    <w:rsid w:val="000C19A1"/>
    <w:rsid w:val="000C1FD6"/>
    <w:rsid w:val="000C464B"/>
    <w:rsid w:val="000C585F"/>
    <w:rsid w:val="000C6BE7"/>
    <w:rsid w:val="000C7B14"/>
    <w:rsid w:val="000D29A3"/>
    <w:rsid w:val="000D2E56"/>
    <w:rsid w:val="000D4D05"/>
    <w:rsid w:val="000D5D0A"/>
    <w:rsid w:val="000D7BDD"/>
    <w:rsid w:val="000E1518"/>
    <w:rsid w:val="000E227D"/>
    <w:rsid w:val="000E34BD"/>
    <w:rsid w:val="000E4994"/>
    <w:rsid w:val="000E52BF"/>
    <w:rsid w:val="000E57CC"/>
    <w:rsid w:val="000E57D3"/>
    <w:rsid w:val="000E5B25"/>
    <w:rsid w:val="000E61F4"/>
    <w:rsid w:val="000E769E"/>
    <w:rsid w:val="000F243F"/>
    <w:rsid w:val="000F26F5"/>
    <w:rsid w:val="000F2AA2"/>
    <w:rsid w:val="000F31B8"/>
    <w:rsid w:val="000F45DB"/>
    <w:rsid w:val="000F4800"/>
    <w:rsid w:val="000F4C7D"/>
    <w:rsid w:val="000F5834"/>
    <w:rsid w:val="000F596B"/>
    <w:rsid w:val="000F6966"/>
    <w:rsid w:val="000F740E"/>
    <w:rsid w:val="000F7A33"/>
    <w:rsid w:val="00100C3B"/>
    <w:rsid w:val="00102A05"/>
    <w:rsid w:val="00102F40"/>
    <w:rsid w:val="00103408"/>
    <w:rsid w:val="0010408E"/>
    <w:rsid w:val="00104211"/>
    <w:rsid w:val="0010497A"/>
    <w:rsid w:val="001050CC"/>
    <w:rsid w:val="00105281"/>
    <w:rsid w:val="00105A2A"/>
    <w:rsid w:val="001060D6"/>
    <w:rsid w:val="00107534"/>
    <w:rsid w:val="00110424"/>
    <w:rsid w:val="00110AEF"/>
    <w:rsid w:val="00111BC3"/>
    <w:rsid w:val="00112107"/>
    <w:rsid w:val="001125E2"/>
    <w:rsid w:val="00113505"/>
    <w:rsid w:val="001135F5"/>
    <w:rsid w:val="00113F2F"/>
    <w:rsid w:val="00114169"/>
    <w:rsid w:val="0011770E"/>
    <w:rsid w:val="00117D27"/>
    <w:rsid w:val="0012296A"/>
    <w:rsid w:val="001234B2"/>
    <w:rsid w:val="0012369F"/>
    <w:rsid w:val="00123A4C"/>
    <w:rsid w:val="001244DF"/>
    <w:rsid w:val="0012488F"/>
    <w:rsid w:val="00124CD0"/>
    <w:rsid w:val="00125C3D"/>
    <w:rsid w:val="00125E2D"/>
    <w:rsid w:val="00126D4A"/>
    <w:rsid w:val="00127930"/>
    <w:rsid w:val="00131E76"/>
    <w:rsid w:val="00133427"/>
    <w:rsid w:val="00133659"/>
    <w:rsid w:val="0013371E"/>
    <w:rsid w:val="00133A33"/>
    <w:rsid w:val="001418ED"/>
    <w:rsid w:val="001427CA"/>
    <w:rsid w:val="00142C8E"/>
    <w:rsid w:val="00142F27"/>
    <w:rsid w:val="001434C7"/>
    <w:rsid w:val="00143C9B"/>
    <w:rsid w:val="00144413"/>
    <w:rsid w:val="001464B6"/>
    <w:rsid w:val="001464CB"/>
    <w:rsid w:val="001466B6"/>
    <w:rsid w:val="00147EAB"/>
    <w:rsid w:val="00150C9F"/>
    <w:rsid w:val="00152CD9"/>
    <w:rsid w:val="00152E77"/>
    <w:rsid w:val="00153864"/>
    <w:rsid w:val="00156F29"/>
    <w:rsid w:val="0015799E"/>
    <w:rsid w:val="0016005C"/>
    <w:rsid w:val="001602AA"/>
    <w:rsid w:val="00160CBA"/>
    <w:rsid w:val="00160E9F"/>
    <w:rsid w:val="00160EEF"/>
    <w:rsid w:val="0016303A"/>
    <w:rsid w:val="00163561"/>
    <w:rsid w:val="00165ACF"/>
    <w:rsid w:val="0016683C"/>
    <w:rsid w:val="00166C97"/>
    <w:rsid w:val="00167575"/>
    <w:rsid w:val="00167DCF"/>
    <w:rsid w:val="00170261"/>
    <w:rsid w:val="00170783"/>
    <w:rsid w:val="00171114"/>
    <w:rsid w:val="001723CC"/>
    <w:rsid w:val="00172991"/>
    <w:rsid w:val="0017375D"/>
    <w:rsid w:val="00173830"/>
    <w:rsid w:val="00175B25"/>
    <w:rsid w:val="00175E60"/>
    <w:rsid w:val="00177F9E"/>
    <w:rsid w:val="00180842"/>
    <w:rsid w:val="001816AB"/>
    <w:rsid w:val="00181E51"/>
    <w:rsid w:val="00183144"/>
    <w:rsid w:val="001841A6"/>
    <w:rsid w:val="0018782B"/>
    <w:rsid w:val="00190FE8"/>
    <w:rsid w:val="00192897"/>
    <w:rsid w:val="00193638"/>
    <w:rsid w:val="0019389F"/>
    <w:rsid w:val="001948C7"/>
    <w:rsid w:val="00197713"/>
    <w:rsid w:val="00197840"/>
    <w:rsid w:val="001A02D9"/>
    <w:rsid w:val="001A070B"/>
    <w:rsid w:val="001A1966"/>
    <w:rsid w:val="001A1BAB"/>
    <w:rsid w:val="001A3151"/>
    <w:rsid w:val="001A3ABB"/>
    <w:rsid w:val="001A3FEC"/>
    <w:rsid w:val="001A6CD1"/>
    <w:rsid w:val="001B1EC6"/>
    <w:rsid w:val="001B222F"/>
    <w:rsid w:val="001B2A84"/>
    <w:rsid w:val="001B3A70"/>
    <w:rsid w:val="001B79C1"/>
    <w:rsid w:val="001B7A3D"/>
    <w:rsid w:val="001B7DAC"/>
    <w:rsid w:val="001C0369"/>
    <w:rsid w:val="001C0AC7"/>
    <w:rsid w:val="001C0D78"/>
    <w:rsid w:val="001C10F5"/>
    <w:rsid w:val="001C111C"/>
    <w:rsid w:val="001C115F"/>
    <w:rsid w:val="001C1B77"/>
    <w:rsid w:val="001C1E67"/>
    <w:rsid w:val="001C3669"/>
    <w:rsid w:val="001C4884"/>
    <w:rsid w:val="001C506E"/>
    <w:rsid w:val="001C549B"/>
    <w:rsid w:val="001C54E3"/>
    <w:rsid w:val="001C6749"/>
    <w:rsid w:val="001C71C8"/>
    <w:rsid w:val="001C73AB"/>
    <w:rsid w:val="001D08BB"/>
    <w:rsid w:val="001D0934"/>
    <w:rsid w:val="001D1638"/>
    <w:rsid w:val="001D20CF"/>
    <w:rsid w:val="001D22BA"/>
    <w:rsid w:val="001D36BE"/>
    <w:rsid w:val="001D523B"/>
    <w:rsid w:val="001D57DA"/>
    <w:rsid w:val="001D5D86"/>
    <w:rsid w:val="001D689C"/>
    <w:rsid w:val="001E0410"/>
    <w:rsid w:val="001E086D"/>
    <w:rsid w:val="001E28BD"/>
    <w:rsid w:val="001E3B85"/>
    <w:rsid w:val="001E3BB5"/>
    <w:rsid w:val="001E66CD"/>
    <w:rsid w:val="001E7B75"/>
    <w:rsid w:val="001F0B47"/>
    <w:rsid w:val="001F5051"/>
    <w:rsid w:val="001F7183"/>
    <w:rsid w:val="001F74F6"/>
    <w:rsid w:val="0020110F"/>
    <w:rsid w:val="00205224"/>
    <w:rsid w:val="00205616"/>
    <w:rsid w:val="00207D4F"/>
    <w:rsid w:val="00210E12"/>
    <w:rsid w:val="0021113A"/>
    <w:rsid w:val="00211EA4"/>
    <w:rsid w:val="00212563"/>
    <w:rsid w:val="0021598D"/>
    <w:rsid w:val="00215DEB"/>
    <w:rsid w:val="00215FC3"/>
    <w:rsid w:val="00217781"/>
    <w:rsid w:val="002211E3"/>
    <w:rsid w:val="00221ED6"/>
    <w:rsid w:val="002262BC"/>
    <w:rsid w:val="002270FB"/>
    <w:rsid w:val="002302DE"/>
    <w:rsid w:val="00230B15"/>
    <w:rsid w:val="00232A6D"/>
    <w:rsid w:val="00233298"/>
    <w:rsid w:val="00234EA0"/>
    <w:rsid w:val="0023505B"/>
    <w:rsid w:val="002350A7"/>
    <w:rsid w:val="00236E45"/>
    <w:rsid w:val="002371CC"/>
    <w:rsid w:val="00237314"/>
    <w:rsid w:val="00240BFE"/>
    <w:rsid w:val="00240D0D"/>
    <w:rsid w:val="002429A7"/>
    <w:rsid w:val="00242A4B"/>
    <w:rsid w:val="00242B7A"/>
    <w:rsid w:val="00243C0D"/>
    <w:rsid w:val="00244C2E"/>
    <w:rsid w:val="00245BDC"/>
    <w:rsid w:val="00246C8A"/>
    <w:rsid w:val="00246F5D"/>
    <w:rsid w:val="002502CF"/>
    <w:rsid w:val="00250B71"/>
    <w:rsid w:val="0025130B"/>
    <w:rsid w:val="00251519"/>
    <w:rsid w:val="00251574"/>
    <w:rsid w:val="002529F6"/>
    <w:rsid w:val="002534B3"/>
    <w:rsid w:val="0025407C"/>
    <w:rsid w:val="002544A4"/>
    <w:rsid w:val="002552BC"/>
    <w:rsid w:val="00256AF9"/>
    <w:rsid w:val="00260BD8"/>
    <w:rsid w:val="00260D94"/>
    <w:rsid w:val="00261605"/>
    <w:rsid w:val="00262E89"/>
    <w:rsid w:val="00263437"/>
    <w:rsid w:val="00263CCD"/>
    <w:rsid w:val="0026594E"/>
    <w:rsid w:val="00265D20"/>
    <w:rsid w:val="0026662C"/>
    <w:rsid w:val="0026776A"/>
    <w:rsid w:val="00270A57"/>
    <w:rsid w:val="00271134"/>
    <w:rsid w:val="00271BBF"/>
    <w:rsid w:val="00271F64"/>
    <w:rsid w:val="002739F1"/>
    <w:rsid w:val="00274640"/>
    <w:rsid w:val="00274667"/>
    <w:rsid w:val="00277EE3"/>
    <w:rsid w:val="00282D00"/>
    <w:rsid w:val="002854EB"/>
    <w:rsid w:val="0028566B"/>
    <w:rsid w:val="00285D31"/>
    <w:rsid w:val="00285FBD"/>
    <w:rsid w:val="00286D1A"/>
    <w:rsid w:val="002875A9"/>
    <w:rsid w:val="0028794C"/>
    <w:rsid w:val="00287FEE"/>
    <w:rsid w:val="0029021C"/>
    <w:rsid w:val="00291045"/>
    <w:rsid w:val="00291D64"/>
    <w:rsid w:val="00291D78"/>
    <w:rsid w:val="00291EEE"/>
    <w:rsid w:val="002925BC"/>
    <w:rsid w:val="00293E3C"/>
    <w:rsid w:val="00295BAB"/>
    <w:rsid w:val="002964AF"/>
    <w:rsid w:val="00296B91"/>
    <w:rsid w:val="0029757A"/>
    <w:rsid w:val="002A0221"/>
    <w:rsid w:val="002A0514"/>
    <w:rsid w:val="002A28B2"/>
    <w:rsid w:val="002A2EB6"/>
    <w:rsid w:val="002A2F9E"/>
    <w:rsid w:val="002A3C3A"/>
    <w:rsid w:val="002A3C48"/>
    <w:rsid w:val="002A5193"/>
    <w:rsid w:val="002A6A28"/>
    <w:rsid w:val="002A6BFE"/>
    <w:rsid w:val="002A735A"/>
    <w:rsid w:val="002A7A1C"/>
    <w:rsid w:val="002A7AFB"/>
    <w:rsid w:val="002A7B90"/>
    <w:rsid w:val="002B0542"/>
    <w:rsid w:val="002B195A"/>
    <w:rsid w:val="002B21D7"/>
    <w:rsid w:val="002B31D7"/>
    <w:rsid w:val="002B329A"/>
    <w:rsid w:val="002B602D"/>
    <w:rsid w:val="002B617D"/>
    <w:rsid w:val="002B670D"/>
    <w:rsid w:val="002B7036"/>
    <w:rsid w:val="002B7611"/>
    <w:rsid w:val="002C19FC"/>
    <w:rsid w:val="002C1BF8"/>
    <w:rsid w:val="002C3C5E"/>
    <w:rsid w:val="002C4D69"/>
    <w:rsid w:val="002C52A2"/>
    <w:rsid w:val="002C5BA0"/>
    <w:rsid w:val="002C5D9A"/>
    <w:rsid w:val="002C5F28"/>
    <w:rsid w:val="002C62C9"/>
    <w:rsid w:val="002C6688"/>
    <w:rsid w:val="002C7C4E"/>
    <w:rsid w:val="002D1BF3"/>
    <w:rsid w:val="002D411B"/>
    <w:rsid w:val="002D4C2F"/>
    <w:rsid w:val="002D5EAB"/>
    <w:rsid w:val="002D6DB0"/>
    <w:rsid w:val="002D7D8F"/>
    <w:rsid w:val="002E0F8F"/>
    <w:rsid w:val="002E20EB"/>
    <w:rsid w:val="002E24C6"/>
    <w:rsid w:val="002E395F"/>
    <w:rsid w:val="002E3E6D"/>
    <w:rsid w:val="002E3EC9"/>
    <w:rsid w:val="002E47CF"/>
    <w:rsid w:val="002E544D"/>
    <w:rsid w:val="002E6C75"/>
    <w:rsid w:val="002E6FF0"/>
    <w:rsid w:val="002E771F"/>
    <w:rsid w:val="002E7CA3"/>
    <w:rsid w:val="002F1073"/>
    <w:rsid w:val="002F117E"/>
    <w:rsid w:val="002F1336"/>
    <w:rsid w:val="002F16E6"/>
    <w:rsid w:val="002F2E67"/>
    <w:rsid w:val="002F364C"/>
    <w:rsid w:val="002F6295"/>
    <w:rsid w:val="00300A64"/>
    <w:rsid w:val="0030273B"/>
    <w:rsid w:val="00302879"/>
    <w:rsid w:val="00302AB0"/>
    <w:rsid w:val="003039A9"/>
    <w:rsid w:val="00303B6D"/>
    <w:rsid w:val="003061D2"/>
    <w:rsid w:val="00306A8A"/>
    <w:rsid w:val="0030705C"/>
    <w:rsid w:val="003071BD"/>
    <w:rsid w:val="003078B6"/>
    <w:rsid w:val="00310789"/>
    <w:rsid w:val="00310A3B"/>
    <w:rsid w:val="00310B69"/>
    <w:rsid w:val="00311A56"/>
    <w:rsid w:val="00312932"/>
    <w:rsid w:val="00313292"/>
    <w:rsid w:val="003157B5"/>
    <w:rsid w:val="00317272"/>
    <w:rsid w:val="00320682"/>
    <w:rsid w:val="00321108"/>
    <w:rsid w:val="00325B0D"/>
    <w:rsid w:val="00326059"/>
    <w:rsid w:val="003332A3"/>
    <w:rsid w:val="00333BCD"/>
    <w:rsid w:val="00334019"/>
    <w:rsid w:val="00334FA0"/>
    <w:rsid w:val="00335BAE"/>
    <w:rsid w:val="003360D7"/>
    <w:rsid w:val="003408EA"/>
    <w:rsid w:val="003413CF"/>
    <w:rsid w:val="0034188C"/>
    <w:rsid w:val="00341D6C"/>
    <w:rsid w:val="00342481"/>
    <w:rsid w:val="00342F61"/>
    <w:rsid w:val="00343E8D"/>
    <w:rsid w:val="003440D4"/>
    <w:rsid w:val="003471C5"/>
    <w:rsid w:val="0035059B"/>
    <w:rsid w:val="00353052"/>
    <w:rsid w:val="00354001"/>
    <w:rsid w:val="00354612"/>
    <w:rsid w:val="00355AD5"/>
    <w:rsid w:val="003562D0"/>
    <w:rsid w:val="003567F5"/>
    <w:rsid w:val="0035769C"/>
    <w:rsid w:val="00360A46"/>
    <w:rsid w:val="00360DE0"/>
    <w:rsid w:val="003639B3"/>
    <w:rsid w:val="00363D1F"/>
    <w:rsid w:val="0036421A"/>
    <w:rsid w:val="00364B55"/>
    <w:rsid w:val="00364CBE"/>
    <w:rsid w:val="00366FCD"/>
    <w:rsid w:val="00367025"/>
    <w:rsid w:val="00370F50"/>
    <w:rsid w:val="003718D5"/>
    <w:rsid w:val="00372E97"/>
    <w:rsid w:val="00373060"/>
    <w:rsid w:val="0037408A"/>
    <w:rsid w:val="00374EB4"/>
    <w:rsid w:val="0037528E"/>
    <w:rsid w:val="00375A3E"/>
    <w:rsid w:val="00375F5A"/>
    <w:rsid w:val="00380E63"/>
    <w:rsid w:val="00381503"/>
    <w:rsid w:val="00381D9A"/>
    <w:rsid w:val="0038210A"/>
    <w:rsid w:val="0038217E"/>
    <w:rsid w:val="003825E4"/>
    <w:rsid w:val="003827D8"/>
    <w:rsid w:val="003864F2"/>
    <w:rsid w:val="00386C0D"/>
    <w:rsid w:val="003870AD"/>
    <w:rsid w:val="00391AAE"/>
    <w:rsid w:val="0039270F"/>
    <w:rsid w:val="003927F9"/>
    <w:rsid w:val="00392919"/>
    <w:rsid w:val="00393156"/>
    <w:rsid w:val="00394FC3"/>
    <w:rsid w:val="00395D5E"/>
    <w:rsid w:val="003964EC"/>
    <w:rsid w:val="003A26EE"/>
    <w:rsid w:val="003A2BD7"/>
    <w:rsid w:val="003A2FFB"/>
    <w:rsid w:val="003A3186"/>
    <w:rsid w:val="003A469B"/>
    <w:rsid w:val="003A55F0"/>
    <w:rsid w:val="003A5616"/>
    <w:rsid w:val="003A6437"/>
    <w:rsid w:val="003A6D5D"/>
    <w:rsid w:val="003A7505"/>
    <w:rsid w:val="003B03BC"/>
    <w:rsid w:val="003B29BE"/>
    <w:rsid w:val="003B2AAE"/>
    <w:rsid w:val="003B3B3A"/>
    <w:rsid w:val="003B3E97"/>
    <w:rsid w:val="003B54B3"/>
    <w:rsid w:val="003B60F5"/>
    <w:rsid w:val="003B7396"/>
    <w:rsid w:val="003C0892"/>
    <w:rsid w:val="003C0ECD"/>
    <w:rsid w:val="003C20D5"/>
    <w:rsid w:val="003C4234"/>
    <w:rsid w:val="003C466B"/>
    <w:rsid w:val="003C6EF5"/>
    <w:rsid w:val="003C7850"/>
    <w:rsid w:val="003C7BCE"/>
    <w:rsid w:val="003D0847"/>
    <w:rsid w:val="003D1352"/>
    <w:rsid w:val="003D15B1"/>
    <w:rsid w:val="003D16F1"/>
    <w:rsid w:val="003D1D15"/>
    <w:rsid w:val="003D28BA"/>
    <w:rsid w:val="003D2DEB"/>
    <w:rsid w:val="003D3C52"/>
    <w:rsid w:val="003D4750"/>
    <w:rsid w:val="003D6485"/>
    <w:rsid w:val="003D6AF8"/>
    <w:rsid w:val="003D7A08"/>
    <w:rsid w:val="003E00C2"/>
    <w:rsid w:val="003E0CE4"/>
    <w:rsid w:val="003E1123"/>
    <w:rsid w:val="003E1461"/>
    <w:rsid w:val="003E1F14"/>
    <w:rsid w:val="003E3031"/>
    <w:rsid w:val="003E33B2"/>
    <w:rsid w:val="003E36DF"/>
    <w:rsid w:val="003E5066"/>
    <w:rsid w:val="003E53CD"/>
    <w:rsid w:val="003E5C72"/>
    <w:rsid w:val="003E6A38"/>
    <w:rsid w:val="003E6E52"/>
    <w:rsid w:val="003E798D"/>
    <w:rsid w:val="003E7DCA"/>
    <w:rsid w:val="003E7F01"/>
    <w:rsid w:val="003F0B1A"/>
    <w:rsid w:val="003F1344"/>
    <w:rsid w:val="003F15CF"/>
    <w:rsid w:val="003F2043"/>
    <w:rsid w:val="003F25F6"/>
    <w:rsid w:val="003F266F"/>
    <w:rsid w:val="003F3AB3"/>
    <w:rsid w:val="003F43C2"/>
    <w:rsid w:val="003F5167"/>
    <w:rsid w:val="00400E73"/>
    <w:rsid w:val="00402753"/>
    <w:rsid w:val="0040292D"/>
    <w:rsid w:val="004030D5"/>
    <w:rsid w:val="00403E2B"/>
    <w:rsid w:val="00404F4F"/>
    <w:rsid w:val="00405300"/>
    <w:rsid w:val="0040722B"/>
    <w:rsid w:val="00407B61"/>
    <w:rsid w:val="004126CE"/>
    <w:rsid w:val="004128C0"/>
    <w:rsid w:val="004134C7"/>
    <w:rsid w:val="004155AA"/>
    <w:rsid w:val="00415B29"/>
    <w:rsid w:val="00421E8E"/>
    <w:rsid w:val="0042290C"/>
    <w:rsid w:val="00422A9A"/>
    <w:rsid w:val="00422D50"/>
    <w:rsid w:val="004232FE"/>
    <w:rsid w:val="00424A5C"/>
    <w:rsid w:val="00426386"/>
    <w:rsid w:val="0042709D"/>
    <w:rsid w:val="004326A0"/>
    <w:rsid w:val="00434F88"/>
    <w:rsid w:val="00437871"/>
    <w:rsid w:val="00441130"/>
    <w:rsid w:val="00442132"/>
    <w:rsid w:val="00443370"/>
    <w:rsid w:val="00443592"/>
    <w:rsid w:val="00443F92"/>
    <w:rsid w:val="004447FB"/>
    <w:rsid w:val="0044498B"/>
    <w:rsid w:val="00445011"/>
    <w:rsid w:val="004456F3"/>
    <w:rsid w:val="00446570"/>
    <w:rsid w:val="004466C8"/>
    <w:rsid w:val="004471C1"/>
    <w:rsid w:val="00447F21"/>
    <w:rsid w:val="00452979"/>
    <w:rsid w:val="0045468D"/>
    <w:rsid w:val="004546D8"/>
    <w:rsid w:val="00454704"/>
    <w:rsid w:val="00454CF3"/>
    <w:rsid w:val="00455CDD"/>
    <w:rsid w:val="0045635E"/>
    <w:rsid w:val="00456AE1"/>
    <w:rsid w:val="00456C88"/>
    <w:rsid w:val="00456DD4"/>
    <w:rsid w:val="00457B46"/>
    <w:rsid w:val="00460084"/>
    <w:rsid w:val="004604D3"/>
    <w:rsid w:val="00460D22"/>
    <w:rsid w:val="00461033"/>
    <w:rsid w:val="00461A93"/>
    <w:rsid w:val="00461E1A"/>
    <w:rsid w:val="00462A5E"/>
    <w:rsid w:val="00462F31"/>
    <w:rsid w:val="004630D7"/>
    <w:rsid w:val="0046329D"/>
    <w:rsid w:val="00463E3C"/>
    <w:rsid w:val="00463FA1"/>
    <w:rsid w:val="00464117"/>
    <w:rsid w:val="004644FF"/>
    <w:rsid w:val="004656ED"/>
    <w:rsid w:val="00465E80"/>
    <w:rsid w:val="00466320"/>
    <w:rsid w:val="00466975"/>
    <w:rsid w:val="00467C3C"/>
    <w:rsid w:val="00470000"/>
    <w:rsid w:val="00470AE8"/>
    <w:rsid w:val="00471478"/>
    <w:rsid w:val="00471C0F"/>
    <w:rsid w:val="00473405"/>
    <w:rsid w:val="0047519C"/>
    <w:rsid w:val="00476206"/>
    <w:rsid w:val="004768E2"/>
    <w:rsid w:val="00476940"/>
    <w:rsid w:val="00477441"/>
    <w:rsid w:val="00481DC1"/>
    <w:rsid w:val="004834C5"/>
    <w:rsid w:val="00483C24"/>
    <w:rsid w:val="004842B4"/>
    <w:rsid w:val="00484832"/>
    <w:rsid w:val="00484F0F"/>
    <w:rsid w:val="004850D2"/>
    <w:rsid w:val="00487155"/>
    <w:rsid w:val="0049330C"/>
    <w:rsid w:val="00493E02"/>
    <w:rsid w:val="0049510A"/>
    <w:rsid w:val="004957FB"/>
    <w:rsid w:val="00495AE9"/>
    <w:rsid w:val="004A0AF4"/>
    <w:rsid w:val="004A21BA"/>
    <w:rsid w:val="004A23EA"/>
    <w:rsid w:val="004A2715"/>
    <w:rsid w:val="004A443C"/>
    <w:rsid w:val="004A507B"/>
    <w:rsid w:val="004A683D"/>
    <w:rsid w:val="004A6EDD"/>
    <w:rsid w:val="004A778F"/>
    <w:rsid w:val="004B0D5F"/>
    <w:rsid w:val="004B304D"/>
    <w:rsid w:val="004B342D"/>
    <w:rsid w:val="004B3A0A"/>
    <w:rsid w:val="004B4152"/>
    <w:rsid w:val="004B57D1"/>
    <w:rsid w:val="004B5FDE"/>
    <w:rsid w:val="004B6E67"/>
    <w:rsid w:val="004C0386"/>
    <w:rsid w:val="004C4439"/>
    <w:rsid w:val="004C44FB"/>
    <w:rsid w:val="004C4ADD"/>
    <w:rsid w:val="004C6438"/>
    <w:rsid w:val="004D163B"/>
    <w:rsid w:val="004D1CC2"/>
    <w:rsid w:val="004D34CB"/>
    <w:rsid w:val="004D3F34"/>
    <w:rsid w:val="004D558D"/>
    <w:rsid w:val="004D5751"/>
    <w:rsid w:val="004E0012"/>
    <w:rsid w:val="004E1C7C"/>
    <w:rsid w:val="004E2A80"/>
    <w:rsid w:val="004E60E5"/>
    <w:rsid w:val="004F0EFB"/>
    <w:rsid w:val="004F1D2F"/>
    <w:rsid w:val="004F210B"/>
    <w:rsid w:val="004F3E27"/>
    <w:rsid w:val="004F6A4D"/>
    <w:rsid w:val="00500351"/>
    <w:rsid w:val="005006B1"/>
    <w:rsid w:val="00500ABA"/>
    <w:rsid w:val="0050178F"/>
    <w:rsid w:val="00502617"/>
    <w:rsid w:val="00503E47"/>
    <w:rsid w:val="00504EB5"/>
    <w:rsid w:val="00505786"/>
    <w:rsid w:val="0050585F"/>
    <w:rsid w:val="0050651E"/>
    <w:rsid w:val="005068B4"/>
    <w:rsid w:val="00507C36"/>
    <w:rsid w:val="00507E66"/>
    <w:rsid w:val="005106BF"/>
    <w:rsid w:val="00513232"/>
    <w:rsid w:val="00513552"/>
    <w:rsid w:val="005138AF"/>
    <w:rsid w:val="0051448D"/>
    <w:rsid w:val="005162B6"/>
    <w:rsid w:val="005205FB"/>
    <w:rsid w:val="005220DC"/>
    <w:rsid w:val="00522131"/>
    <w:rsid w:val="00523596"/>
    <w:rsid w:val="0052531B"/>
    <w:rsid w:val="0052541F"/>
    <w:rsid w:val="00525B8E"/>
    <w:rsid w:val="00526847"/>
    <w:rsid w:val="005277B7"/>
    <w:rsid w:val="00530F55"/>
    <w:rsid w:val="00530F69"/>
    <w:rsid w:val="005323D4"/>
    <w:rsid w:val="0053319E"/>
    <w:rsid w:val="00536738"/>
    <w:rsid w:val="00540222"/>
    <w:rsid w:val="005417FC"/>
    <w:rsid w:val="005425C7"/>
    <w:rsid w:val="00543C0C"/>
    <w:rsid w:val="00545964"/>
    <w:rsid w:val="005479AD"/>
    <w:rsid w:val="005531B9"/>
    <w:rsid w:val="005551D0"/>
    <w:rsid w:val="0055550B"/>
    <w:rsid w:val="00556B63"/>
    <w:rsid w:val="00557E19"/>
    <w:rsid w:val="0056050C"/>
    <w:rsid w:val="00562947"/>
    <w:rsid w:val="005635F0"/>
    <w:rsid w:val="00563AAE"/>
    <w:rsid w:val="00564B70"/>
    <w:rsid w:val="00565599"/>
    <w:rsid w:val="00565B99"/>
    <w:rsid w:val="0056715A"/>
    <w:rsid w:val="005722A0"/>
    <w:rsid w:val="0057335B"/>
    <w:rsid w:val="00577485"/>
    <w:rsid w:val="005809F3"/>
    <w:rsid w:val="00580D35"/>
    <w:rsid w:val="00580F1E"/>
    <w:rsid w:val="0058130E"/>
    <w:rsid w:val="0058141C"/>
    <w:rsid w:val="00583A91"/>
    <w:rsid w:val="00584BA1"/>
    <w:rsid w:val="0058531D"/>
    <w:rsid w:val="005864AD"/>
    <w:rsid w:val="00590B56"/>
    <w:rsid w:val="00591597"/>
    <w:rsid w:val="00591784"/>
    <w:rsid w:val="00591B1D"/>
    <w:rsid w:val="00592318"/>
    <w:rsid w:val="00593A50"/>
    <w:rsid w:val="00595845"/>
    <w:rsid w:val="00595C28"/>
    <w:rsid w:val="005970F0"/>
    <w:rsid w:val="005970FF"/>
    <w:rsid w:val="005974E6"/>
    <w:rsid w:val="00597D2B"/>
    <w:rsid w:val="005A0B5B"/>
    <w:rsid w:val="005A18D4"/>
    <w:rsid w:val="005A1BE0"/>
    <w:rsid w:val="005A4EC5"/>
    <w:rsid w:val="005A72CB"/>
    <w:rsid w:val="005B0535"/>
    <w:rsid w:val="005B1BF4"/>
    <w:rsid w:val="005B1EFF"/>
    <w:rsid w:val="005B2EC9"/>
    <w:rsid w:val="005B4E77"/>
    <w:rsid w:val="005B525A"/>
    <w:rsid w:val="005B6BBC"/>
    <w:rsid w:val="005B7A12"/>
    <w:rsid w:val="005C0BE4"/>
    <w:rsid w:val="005C12C6"/>
    <w:rsid w:val="005C1F2E"/>
    <w:rsid w:val="005C1F93"/>
    <w:rsid w:val="005C23EA"/>
    <w:rsid w:val="005C3D11"/>
    <w:rsid w:val="005C4155"/>
    <w:rsid w:val="005C4DDE"/>
    <w:rsid w:val="005C57D3"/>
    <w:rsid w:val="005C5CA4"/>
    <w:rsid w:val="005C7584"/>
    <w:rsid w:val="005C7E52"/>
    <w:rsid w:val="005D029C"/>
    <w:rsid w:val="005D0BF4"/>
    <w:rsid w:val="005D2951"/>
    <w:rsid w:val="005D391E"/>
    <w:rsid w:val="005D4906"/>
    <w:rsid w:val="005D4B43"/>
    <w:rsid w:val="005D559F"/>
    <w:rsid w:val="005D7507"/>
    <w:rsid w:val="005D7FAB"/>
    <w:rsid w:val="005E09E6"/>
    <w:rsid w:val="005E14A6"/>
    <w:rsid w:val="005E15B3"/>
    <w:rsid w:val="005E197D"/>
    <w:rsid w:val="005E2518"/>
    <w:rsid w:val="005E28DF"/>
    <w:rsid w:val="005E4198"/>
    <w:rsid w:val="005E4440"/>
    <w:rsid w:val="005E5CC5"/>
    <w:rsid w:val="005E680E"/>
    <w:rsid w:val="005F14DD"/>
    <w:rsid w:val="005F218C"/>
    <w:rsid w:val="005F36AB"/>
    <w:rsid w:val="005F3F3C"/>
    <w:rsid w:val="005F4276"/>
    <w:rsid w:val="005F4EA8"/>
    <w:rsid w:val="005F5955"/>
    <w:rsid w:val="005F59B4"/>
    <w:rsid w:val="005F5F0F"/>
    <w:rsid w:val="005F6699"/>
    <w:rsid w:val="005F7B05"/>
    <w:rsid w:val="006029A0"/>
    <w:rsid w:val="00603DCE"/>
    <w:rsid w:val="0060418C"/>
    <w:rsid w:val="006054F7"/>
    <w:rsid w:val="0060569F"/>
    <w:rsid w:val="00606009"/>
    <w:rsid w:val="0060712B"/>
    <w:rsid w:val="00607156"/>
    <w:rsid w:val="00612014"/>
    <w:rsid w:val="0061345F"/>
    <w:rsid w:val="006141D3"/>
    <w:rsid w:val="00614286"/>
    <w:rsid w:val="00614AD4"/>
    <w:rsid w:val="0061560B"/>
    <w:rsid w:val="0061659B"/>
    <w:rsid w:val="006205E3"/>
    <w:rsid w:val="006211FC"/>
    <w:rsid w:val="00621229"/>
    <w:rsid w:val="00621C96"/>
    <w:rsid w:val="00622B26"/>
    <w:rsid w:val="00622DFF"/>
    <w:rsid w:val="00624B98"/>
    <w:rsid w:val="00626ED8"/>
    <w:rsid w:val="00627B75"/>
    <w:rsid w:val="006322D4"/>
    <w:rsid w:val="006328A1"/>
    <w:rsid w:val="006347A2"/>
    <w:rsid w:val="00634F76"/>
    <w:rsid w:val="00635D54"/>
    <w:rsid w:val="00637F31"/>
    <w:rsid w:val="00640EA6"/>
    <w:rsid w:val="006415BE"/>
    <w:rsid w:val="00643431"/>
    <w:rsid w:val="00646475"/>
    <w:rsid w:val="006469D5"/>
    <w:rsid w:val="006502DD"/>
    <w:rsid w:val="00651776"/>
    <w:rsid w:val="00652880"/>
    <w:rsid w:val="00653327"/>
    <w:rsid w:val="00653C10"/>
    <w:rsid w:val="00655146"/>
    <w:rsid w:val="00655619"/>
    <w:rsid w:val="00656F67"/>
    <w:rsid w:val="0066027D"/>
    <w:rsid w:val="006604E8"/>
    <w:rsid w:val="0066096D"/>
    <w:rsid w:val="0066138F"/>
    <w:rsid w:val="006613AD"/>
    <w:rsid w:val="00663899"/>
    <w:rsid w:val="00663AE1"/>
    <w:rsid w:val="0066447F"/>
    <w:rsid w:val="00664B45"/>
    <w:rsid w:val="006650E6"/>
    <w:rsid w:val="006676B3"/>
    <w:rsid w:val="006712FA"/>
    <w:rsid w:val="00673ED1"/>
    <w:rsid w:val="0067415E"/>
    <w:rsid w:val="00675C50"/>
    <w:rsid w:val="006774A4"/>
    <w:rsid w:val="00680683"/>
    <w:rsid w:val="00684989"/>
    <w:rsid w:val="00685D43"/>
    <w:rsid w:val="00686476"/>
    <w:rsid w:val="00687233"/>
    <w:rsid w:val="00687FAA"/>
    <w:rsid w:val="0069046F"/>
    <w:rsid w:val="00690C27"/>
    <w:rsid w:val="00691D7E"/>
    <w:rsid w:val="00693A29"/>
    <w:rsid w:val="00694B19"/>
    <w:rsid w:val="00695606"/>
    <w:rsid w:val="00695BFA"/>
    <w:rsid w:val="006964AA"/>
    <w:rsid w:val="0069689A"/>
    <w:rsid w:val="0069709C"/>
    <w:rsid w:val="006974AD"/>
    <w:rsid w:val="006A0330"/>
    <w:rsid w:val="006A0440"/>
    <w:rsid w:val="006A1953"/>
    <w:rsid w:val="006A1ECE"/>
    <w:rsid w:val="006A2ED5"/>
    <w:rsid w:val="006A2F80"/>
    <w:rsid w:val="006A40C7"/>
    <w:rsid w:val="006A46EE"/>
    <w:rsid w:val="006A57EA"/>
    <w:rsid w:val="006A593F"/>
    <w:rsid w:val="006A7600"/>
    <w:rsid w:val="006B1DA4"/>
    <w:rsid w:val="006B2EF5"/>
    <w:rsid w:val="006B4A1B"/>
    <w:rsid w:val="006B4CF2"/>
    <w:rsid w:val="006B59C7"/>
    <w:rsid w:val="006B6505"/>
    <w:rsid w:val="006B7628"/>
    <w:rsid w:val="006C0DAF"/>
    <w:rsid w:val="006C201E"/>
    <w:rsid w:val="006C2DC7"/>
    <w:rsid w:val="006C3ED5"/>
    <w:rsid w:val="006C4BCD"/>
    <w:rsid w:val="006C5AD9"/>
    <w:rsid w:val="006C5F30"/>
    <w:rsid w:val="006C61E7"/>
    <w:rsid w:val="006C7A49"/>
    <w:rsid w:val="006C7D2B"/>
    <w:rsid w:val="006D05DC"/>
    <w:rsid w:val="006D120D"/>
    <w:rsid w:val="006D25D2"/>
    <w:rsid w:val="006D2ADD"/>
    <w:rsid w:val="006D3354"/>
    <w:rsid w:val="006D3784"/>
    <w:rsid w:val="006D3DBC"/>
    <w:rsid w:val="006D3ECC"/>
    <w:rsid w:val="006D3FA8"/>
    <w:rsid w:val="006D4773"/>
    <w:rsid w:val="006D594B"/>
    <w:rsid w:val="006D7B3B"/>
    <w:rsid w:val="006D7E65"/>
    <w:rsid w:val="006E2C03"/>
    <w:rsid w:val="006E47E5"/>
    <w:rsid w:val="006E523F"/>
    <w:rsid w:val="006F1F2C"/>
    <w:rsid w:val="006F2B8C"/>
    <w:rsid w:val="006F2CC1"/>
    <w:rsid w:val="006F5755"/>
    <w:rsid w:val="006F59CE"/>
    <w:rsid w:val="006F5A67"/>
    <w:rsid w:val="006F701A"/>
    <w:rsid w:val="006F7817"/>
    <w:rsid w:val="006F7DC2"/>
    <w:rsid w:val="00700376"/>
    <w:rsid w:val="007016C1"/>
    <w:rsid w:val="00703EC2"/>
    <w:rsid w:val="00703FBE"/>
    <w:rsid w:val="007056BF"/>
    <w:rsid w:val="0070795D"/>
    <w:rsid w:val="00711E1F"/>
    <w:rsid w:val="0071238C"/>
    <w:rsid w:val="007136D3"/>
    <w:rsid w:val="00713996"/>
    <w:rsid w:val="00713D67"/>
    <w:rsid w:val="0071466D"/>
    <w:rsid w:val="00715296"/>
    <w:rsid w:val="0072027C"/>
    <w:rsid w:val="007211F4"/>
    <w:rsid w:val="0072153B"/>
    <w:rsid w:val="00721577"/>
    <w:rsid w:val="00723FB5"/>
    <w:rsid w:val="00724683"/>
    <w:rsid w:val="0072499C"/>
    <w:rsid w:val="00724CA7"/>
    <w:rsid w:val="00724E67"/>
    <w:rsid w:val="00725854"/>
    <w:rsid w:val="00725F4C"/>
    <w:rsid w:val="00726D5A"/>
    <w:rsid w:val="0072720A"/>
    <w:rsid w:val="00727C4A"/>
    <w:rsid w:val="00730999"/>
    <w:rsid w:val="00731235"/>
    <w:rsid w:val="007321C3"/>
    <w:rsid w:val="007332A7"/>
    <w:rsid w:val="00736508"/>
    <w:rsid w:val="007368CA"/>
    <w:rsid w:val="0073703D"/>
    <w:rsid w:val="00737358"/>
    <w:rsid w:val="00737ABB"/>
    <w:rsid w:val="00737C04"/>
    <w:rsid w:val="00737E72"/>
    <w:rsid w:val="00737E8E"/>
    <w:rsid w:val="0074155C"/>
    <w:rsid w:val="0074157B"/>
    <w:rsid w:val="00741B20"/>
    <w:rsid w:val="00742C6A"/>
    <w:rsid w:val="0074333A"/>
    <w:rsid w:val="00743E2F"/>
    <w:rsid w:val="0074492A"/>
    <w:rsid w:val="00745A5D"/>
    <w:rsid w:val="00745B59"/>
    <w:rsid w:val="00747D86"/>
    <w:rsid w:val="0075105B"/>
    <w:rsid w:val="00751C04"/>
    <w:rsid w:val="00752BCB"/>
    <w:rsid w:val="007533E3"/>
    <w:rsid w:val="007536EB"/>
    <w:rsid w:val="0075376E"/>
    <w:rsid w:val="007539B1"/>
    <w:rsid w:val="007549AB"/>
    <w:rsid w:val="0075728D"/>
    <w:rsid w:val="00760424"/>
    <w:rsid w:val="00760D76"/>
    <w:rsid w:val="007614E0"/>
    <w:rsid w:val="00762CBA"/>
    <w:rsid w:val="007633B8"/>
    <w:rsid w:val="00763520"/>
    <w:rsid w:val="00763564"/>
    <w:rsid w:val="0076502A"/>
    <w:rsid w:val="0076507E"/>
    <w:rsid w:val="00766EDB"/>
    <w:rsid w:val="00767318"/>
    <w:rsid w:val="00770DF5"/>
    <w:rsid w:val="00772EEE"/>
    <w:rsid w:val="0077361E"/>
    <w:rsid w:val="00780738"/>
    <w:rsid w:val="00780757"/>
    <w:rsid w:val="00781184"/>
    <w:rsid w:val="00784CD2"/>
    <w:rsid w:val="0078551A"/>
    <w:rsid w:val="0078642E"/>
    <w:rsid w:val="007865DC"/>
    <w:rsid w:val="0078747B"/>
    <w:rsid w:val="00787544"/>
    <w:rsid w:val="00787591"/>
    <w:rsid w:val="0078785E"/>
    <w:rsid w:val="00787BFA"/>
    <w:rsid w:val="00790667"/>
    <w:rsid w:val="00791A3B"/>
    <w:rsid w:val="00792091"/>
    <w:rsid w:val="00792829"/>
    <w:rsid w:val="00793DE5"/>
    <w:rsid w:val="007943B5"/>
    <w:rsid w:val="007A00B6"/>
    <w:rsid w:val="007A02F3"/>
    <w:rsid w:val="007A0AAF"/>
    <w:rsid w:val="007A1B25"/>
    <w:rsid w:val="007A224D"/>
    <w:rsid w:val="007A379A"/>
    <w:rsid w:val="007A3A08"/>
    <w:rsid w:val="007A46B6"/>
    <w:rsid w:val="007A4FCD"/>
    <w:rsid w:val="007A6936"/>
    <w:rsid w:val="007B19C5"/>
    <w:rsid w:val="007B1E5D"/>
    <w:rsid w:val="007B2A06"/>
    <w:rsid w:val="007B2AA2"/>
    <w:rsid w:val="007B342B"/>
    <w:rsid w:val="007B7C96"/>
    <w:rsid w:val="007C0022"/>
    <w:rsid w:val="007C0986"/>
    <w:rsid w:val="007C0FB3"/>
    <w:rsid w:val="007C10AD"/>
    <w:rsid w:val="007C23F2"/>
    <w:rsid w:val="007C3205"/>
    <w:rsid w:val="007C38E9"/>
    <w:rsid w:val="007C3CA0"/>
    <w:rsid w:val="007C4810"/>
    <w:rsid w:val="007C57EA"/>
    <w:rsid w:val="007C5DEB"/>
    <w:rsid w:val="007C7682"/>
    <w:rsid w:val="007D26BC"/>
    <w:rsid w:val="007D3395"/>
    <w:rsid w:val="007D354B"/>
    <w:rsid w:val="007D47A8"/>
    <w:rsid w:val="007D4C11"/>
    <w:rsid w:val="007D7350"/>
    <w:rsid w:val="007D7C81"/>
    <w:rsid w:val="007E1207"/>
    <w:rsid w:val="007E2794"/>
    <w:rsid w:val="007E5113"/>
    <w:rsid w:val="007E7467"/>
    <w:rsid w:val="007E7A01"/>
    <w:rsid w:val="007E7B8F"/>
    <w:rsid w:val="007E7B97"/>
    <w:rsid w:val="007F0199"/>
    <w:rsid w:val="007F0CA3"/>
    <w:rsid w:val="007F198D"/>
    <w:rsid w:val="007F220A"/>
    <w:rsid w:val="007F4790"/>
    <w:rsid w:val="007F5A9F"/>
    <w:rsid w:val="007F6609"/>
    <w:rsid w:val="007F66EC"/>
    <w:rsid w:val="007F6843"/>
    <w:rsid w:val="007F6FDC"/>
    <w:rsid w:val="007F784B"/>
    <w:rsid w:val="007F7CBE"/>
    <w:rsid w:val="00800E6C"/>
    <w:rsid w:val="00802075"/>
    <w:rsid w:val="00803C25"/>
    <w:rsid w:val="00804114"/>
    <w:rsid w:val="00804289"/>
    <w:rsid w:val="00805258"/>
    <w:rsid w:val="00810B56"/>
    <w:rsid w:val="00810D2F"/>
    <w:rsid w:val="00810D56"/>
    <w:rsid w:val="0081183D"/>
    <w:rsid w:val="00812475"/>
    <w:rsid w:val="00812477"/>
    <w:rsid w:val="0081305D"/>
    <w:rsid w:val="0081524D"/>
    <w:rsid w:val="0081532D"/>
    <w:rsid w:val="00815FAA"/>
    <w:rsid w:val="00816505"/>
    <w:rsid w:val="00817170"/>
    <w:rsid w:val="00817905"/>
    <w:rsid w:val="00817ADD"/>
    <w:rsid w:val="00817B9D"/>
    <w:rsid w:val="00817E7E"/>
    <w:rsid w:val="00820A77"/>
    <w:rsid w:val="00820A9F"/>
    <w:rsid w:val="00820CF7"/>
    <w:rsid w:val="00824795"/>
    <w:rsid w:val="00825166"/>
    <w:rsid w:val="0082519D"/>
    <w:rsid w:val="0082522F"/>
    <w:rsid w:val="008264E3"/>
    <w:rsid w:val="0082704B"/>
    <w:rsid w:val="00827B38"/>
    <w:rsid w:val="00827E42"/>
    <w:rsid w:val="008301F0"/>
    <w:rsid w:val="008309BE"/>
    <w:rsid w:val="00830F46"/>
    <w:rsid w:val="00833F3C"/>
    <w:rsid w:val="008359C2"/>
    <w:rsid w:val="00837546"/>
    <w:rsid w:val="008404DB"/>
    <w:rsid w:val="008415A5"/>
    <w:rsid w:val="00841840"/>
    <w:rsid w:val="0084214D"/>
    <w:rsid w:val="00843B6C"/>
    <w:rsid w:val="008441BA"/>
    <w:rsid w:val="00844E25"/>
    <w:rsid w:val="008450CE"/>
    <w:rsid w:val="0084557C"/>
    <w:rsid w:val="00845B0C"/>
    <w:rsid w:val="00846136"/>
    <w:rsid w:val="00846C94"/>
    <w:rsid w:val="00847C5C"/>
    <w:rsid w:val="0085058D"/>
    <w:rsid w:val="008505BC"/>
    <w:rsid w:val="008511BC"/>
    <w:rsid w:val="0085131A"/>
    <w:rsid w:val="00851A3D"/>
    <w:rsid w:val="00853EEC"/>
    <w:rsid w:val="0085582E"/>
    <w:rsid w:val="008575E8"/>
    <w:rsid w:val="00860C03"/>
    <w:rsid w:val="00860E0E"/>
    <w:rsid w:val="008612DC"/>
    <w:rsid w:val="008624FB"/>
    <w:rsid w:val="008631DF"/>
    <w:rsid w:val="00863407"/>
    <w:rsid w:val="008637D6"/>
    <w:rsid w:val="00863D06"/>
    <w:rsid w:val="008646D8"/>
    <w:rsid w:val="00865F28"/>
    <w:rsid w:val="00866087"/>
    <w:rsid w:val="0086631C"/>
    <w:rsid w:val="00867474"/>
    <w:rsid w:val="00867513"/>
    <w:rsid w:val="00867DF0"/>
    <w:rsid w:val="00870E50"/>
    <w:rsid w:val="0087125B"/>
    <w:rsid w:val="00871EBD"/>
    <w:rsid w:val="008723EB"/>
    <w:rsid w:val="00872F52"/>
    <w:rsid w:val="00873397"/>
    <w:rsid w:val="00873777"/>
    <w:rsid w:val="00873A0B"/>
    <w:rsid w:val="00873EB2"/>
    <w:rsid w:val="0087464F"/>
    <w:rsid w:val="0087610C"/>
    <w:rsid w:val="0087753B"/>
    <w:rsid w:val="0087786F"/>
    <w:rsid w:val="008809A8"/>
    <w:rsid w:val="008810B7"/>
    <w:rsid w:val="0088114B"/>
    <w:rsid w:val="0088118D"/>
    <w:rsid w:val="00881474"/>
    <w:rsid w:val="00881F36"/>
    <w:rsid w:val="00882708"/>
    <w:rsid w:val="00885F36"/>
    <w:rsid w:val="00886E8E"/>
    <w:rsid w:val="0088783B"/>
    <w:rsid w:val="00887EAE"/>
    <w:rsid w:val="008902D7"/>
    <w:rsid w:val="0089039B"/>
    <w:rsid w:val="0089256F"/>
    <w:rsid w:val="008941BD"/>
    <w:rsid w:val="00895265"/>
    <w:rsid w:val="00895E86"/>
    <w:rsid w:val="00897480"/>
    <w:rsid w:val="008A175A"/>
    <w:rsid w:val="008A2620"/>
    <w:rsid w:val="008A6886"/>
    <w:rsid w:val="008A74D6"/>
    <w:rsid w:val="008A7BD5"/>
    <w:rsid w:val="008B1A82"/>
    <w:rsid w:val="008B1E9B"/>
    <w:rsid w:val="008B2E86"/>
    <w:rsid w:val="008B3478"/>
    <w:rsid w:val="008B4249"/>
    <w:rsid w:val="008B48F8"/>
    <w:rsid w:val="008B59CA"/>
    <w:rsid w:val="008C00A3"/>
    <w:rsid w:val="008C3820"/>
    <w:rsid w:val="008C3B74"/>
    <w:rsid w:val="008C42A9"/>
    <w:rsid w:val="008C43DE"/>
    <w:rsid w:val="008C7722"/>
    <w:rsid w:val="008C7B80"/>
    <w:rsid w:val="008D5704"/>
    <w:rsid w:val="008D5DCA"/>
    <w:rsid w:val="008D6435"/>
    <w:rsid w:val="008D723D"/>
    <w:rsid w:val="008E0A7A"/>
    <w:rsid w:val="008E2661"/>
    <w:rsid w:val="008E2DFF"/>
    <w:rsid w:val="008E37EA"/>
    <w:rsid w:val="008E4A6F"/>
    <w:rsid w:val="008E4B96"/>
    <w:rsid w:val="008E55E8"/>
    <w:rsid w:val="008E6116"/>
    <w:rsid w:val="008F0267"/>
    <w:rsid w:val="008F058C"/>
    <w:rsid w:val="008F0A88"/>
    <w:rsid w:val="008F11FD"/>
    <w:rsid w:val="008F1DBD"/>
    <w:rsid w:val="008F4F9A"/>
    <w:rsid w:val="00900551"/>
    <w:rsid w:val="00900E6C"/>
    <w:rsid w:val="00902035"/>
    <w:rsid w:val="00902914"/>
    <w:rsid w:val="009030C4"/>
    <w:rsid w:val="00903B28"/>
    <w:rsid w:val="0091078A"/>
    <w:rsid w:val="00912248"/>
    <w:rsid w:val="00912AA1"/>
    <w:rsid w:val="00912E14"/>
    <w:rsid w:val="00915034"/>
    <w:rsid w:val="00915CBD"/>
    <w:rsid w:val="009161E4"/>
    <w:rsid w:val="00916696"/>
    <w:rsid w:val="00917313"/>
    <w:rsid w:val="00920A29"/>
    <w:rsid w:val="00920AAE"/>
    <w:rsid w:val="00921A00"/>
    <w:rsid w:val="00922098"/>
    <w:rsid w:val="00924C8A"/>
    <w:rsid w:val="00925407"/>
    <w:rsid w:val="00925A15"/>
    <w:rsid w:val="00925ECE"/>
    <w:rsid w:val="009272E2"/>
    <w:rsid w:val="00927702"/>
    <w:rsid w:val="00930802"/>
    <w:rsid w:val="009327DF"/>
    <w:rsid w:val="00932A79"/>
    <w:rsid w:val="009347BC"/>
    <w:rsid w:val="009347F9"/>
    <w:rsid w:val="00934B85"/>
    <w:rsid w:val="0093538B"/>
    <w:rsid w:val="00935432"/>
    <w:rsid w:val="00935592"/>
    <w:rsid w:val="00936539"/>
    <w:rsid w:val="00937F19"/>
    <w:rsid w:val="00940FAC"/>
    <w:rsid w:val="0094565F"/>
    <w:rsid w:val="00945885"/>
    <w:rsid w:val="00946800"/>
    <w:rsid w:val="0095199F"/>
    <w:rsid w:val="009553F3"/>
    <w:rsid w:val="009558C4"/>
    <w:rsid w:val="0095671C"/>
    <w:rsid w:val="00956F00"/>
    <w:rsid w:val="00956FB9"/>
    <w:rsid w:val="0095734F"/>
    <w:rsid w:val="00957353"/>
    <w:rsid w:val="00960033"/>
    <w:rsid w:val="009603F4"/>
    <w:rsid w:val="0096257A"/>
    <w:rsid w:val="00962D9F"/>
    <w:rsid w:val="009630F4"/>
    <w:rsid w:val="00964341"/>
    <w:rsid w:val="00966082"/>
    <w:rsid w:val="009662B6"/>
    <w:rsid w:val="00966BAF"/>
    <w:rsid w:val="0096721A"/>
    <w:rsid w:val="00970659"/>
    <w:rsid w:val="00970E49"/>
    <w:rsid w:val="00972277"/>
    <w:rsid w:val="009733C3"/>
    <w:rsid w:val="0097443D"/>
    <w:rsid w:val="0097502D"/>
    <w:rsid w:val="00975922"/>
    <w:rsid w:val="00977A46"/>
    <w:rsid w:val="00977AD6"/>
    <w:rsid w:val="00981049"/>
    <w:rsid w:val="009810F5"/>
    <w:rsid w:val="0098194C"/>
    <w:rsid w:val="00981D12"/>
    <w:rsid w:val="009856D1"/>
    <w:rsid w:val="009859EF"/>
    <w:rsid w:val="009869A7"/>
    <w:rsid w:val="00986C1C"/>
    <w:rsid w:val="009903F9"/>
    <w:rsid w:val="009912B1"/>
    <w:rsid w:val="00991E95"/>
    <w:rsid w:val="00992807"/>
    <w:rsid w:val="00992C47"/>
    <w:rsid w:val="00992E22"/>
    <w:rsid w:val="00993D57"/>
    <w:rsid w:val="009944E7"/>
    <w:rsid w:val="00994976"/>
    <w:rsid w:val="00995588"/>
    <w:rsid w:val="009976DF"/>
    <w:rsid w:val="009A1EAF"/>
    <w:rsid w:val="009A284A"/>
    <w:rsid w:val="009A2F17"/>
    <w:rsid w:val="009A332E"/>
    <w:rsid w:val="009A3A6B"/>
    <w:rsid w:val="009A3CA2"/>
    <w:rsid w:val="009A4E26"/>
    <w:rsid w:val="009A5104"/>
    <w:rsid w:val="009A5AA4"/>
    <w:rsid w:val="009A5F82"/>
    <w:rsid w:val="009A7EF3"/>
    <w:rsid w:val="009B1031"/>
    <w:rsid w:val="009B1050"/>
    <w:rsid w:val="009B10A4"/>
    <w:rsid w:val="009B30A6"/>
    <w:rsid w:val="009B767C"/>
    <w:rsid w:val="009B77EB"/>
    <w:rsid w:val="009C04EE"/>
    <w:rsid w:val="009C07AD"/>
    <w:rsid w:val="009C1332"/>
    <w:rsid w:val="009C1974"/>
    <w:rsid w:val="009C222D"/>
    <w:rsid w:val="009C48AB"/>
    <w:rsid w:val="009C52C0"/>
    <w:rsid w:val="009C5D73"/>
    <w:rsid w:val="009C7C1B"/>
    <w:rsid w:val="009D060A"/>
    <w:rsid w:val="009D3059"/>
    <w:rsid w:val="009D4AA8"/>
    <w:rsid w:val="009D4DE7"/>
    <w:rsid w:val="009D59F0"/>
    <w:rsid w:val="009D6547"/>
    <w:rsid w:val="009D6831"/>
    <w:rsid w:val="009D6B15"/>
    <w:rsid w:val="009D6F3B"/>
    <w:rsid w:val="009D7846"/>
    <w:rsid w:val="009E0B51"/>
    <w:rsid w:val="009E24E1"/>
    <w:rsid w:val="009E2687"/>
    <w:rsid w:val="009E2906"/>
    <w:rsid w:val="009E3CF5"/>
    <w:rsid w:val="009E3F09"/>
    <w:rsid w:val="009E3FED"/>
    <w:rsid w:val="009E7C87"/>
    <w:rsid w:val="009F281D"/>
    <w:rsid w:val="009F3363"/>
    <w:rsid w:val="009F3854"/>
    <w:rsid w:val="009F432A"/>
    <w:rsid w:val="009F6333"/>
    <w:rsid w:val="009F670B"/>
    <w:rsid w:val="009F6FCF"/>
    <w:rsid w:val="009F7258"/>
    <w:rsid w:val="00A01D82"/>
    <w:rsid w:val="00A02477"/>
    <w:rsid w:val="00A03468"/>
    <w:rsid w:val="00A05660"/>
    <w:rsid w:val="00A058AF"/>
    <w:rsid w:val="00A061F5"/>
    <w:rsid w:val="00A07633"/>
    <w:rsid w:val="00A11A74"/>
    <w:rsid w:val="00A121A6"/>
    <w:rsid w:val="00A13286"/>
    <w:rsid w:val="00A149A4"/>
    <w:rsid w:val="00A200BE"/>
    <w:rsid w:val="00A2061A"/>
    <w:rsid w:val="00A219EB"/>
    <w:rsid w:val="00A21B73"/>
    <w:rsid w:val="00A21FDE"/>
    <w:rsid w:val="00A2404F"/>
    <w:rsid w:val="00A26798"/>
    <w:rsid w:val="00A26D28"/>
    <w:rsid w:val="00A27D8B"/>
    <w:rsid w:val="00A30508"/>
    <w:rsid w:val="00A3068C"/>
    <w:rsid w:val="00A311A5"/>
    <w:rsid w:val="00A316DB"/>
    <w:rsid w:val="00A31D84"/>
    <w:rsid w:val="00A3262D"/>
    <w:rsid w:val="00A34CC3"/>
    <w:rsid w:val="00A37704"/>
    <w:rsid w:val="00A40B44"/>
    <w:rsid w:val="00A42393"/>
    <w:rsid w:val="00A43A12"/>
    <w:rsid w:val="00A43ACF"/>
    <w:rsid w:val="00A45170"/>
    <w:rsid w:val="00A45ADA"/>
    <w:rsid w:val="00A46A65"/>
    <w:rsid w:val="00A470EC"/>
    <w:rsid w:val="00A474D3"/>
    <w:rsid w:val="00A502B4"/>
    <w:rsid w:val="00A50609"/>
    <w:rsid w:val="00A510AA"/>
    <w:rsid w:val="00A51696"/>
    <w:rsid w:val="00A51841"/>
    <w:rsid w:val="00A520F6"/>
    <w:rsid w:val="00A5253A"/>
    <w:rsid w:val="00A53087"/>
    <w:rsid w:val="00A55101"/>
    <w:rsid w:val="00A55344"/>
    <w:rsid w:val="00A5638F"/>
    <w:rsid w:val="00A56825"/>
    <w:rsid w:val="00A57F8B"/>
    <w:rsid w:val="00A60950"/>
    <w:rsid w:val="00A6318D"/>
    <w:rsid w:val="00A6416E"/>
    <w:rsid w:val="00A64788"/>
    <w:rsid w:val="00A66CEC"/>
    <w:rsid w:val="00A67F69"/>
    <w:rsid w:val="00A7040C"/>
    <w:rsid w:val="00A708CD"/>
    <w:rsid w:val="00A72B70"/>
    <w:rsid w:val="00A7332A"/>
    <w:rsid w:val="00A76DDA"/>
    <w:rsid w:val="00A76E0A"/>
    <w:rsid w:val="00A777A3"/>
    <w:rsid w:val="00A80C3D"/>
    <w:rsid w:val="00A80E12"/>
    <w:rsid w:val="00A82A2C"/>
    <w:rsid w:val="00A82C6F"/>
    <w:rsid w:val="00A8525D"/>
    <w:rsid w:val="00A852F3"/>
    <w:rsid w:val="00A85358"/>
    <w:rsid w:val="00A912E8"/>
    <w:rsid w:val="00A9154C"/>
    <w:rsid w:val="00A926A5"/>
    <w:rsid w:val="00A929B1"/>
    <w:rsid w:val="00A93A4F"/>
    <w:rsid w:val="00A94B91"/>
    <w:rsid w:val="00A95633"/>
    <w:rsid w:val="00A9573A"/>
    <w:rsid w:val="00A96126"/>
    <w:rsid w:val="00A9718D"/>
    <w:rsid w:val="00A97FBE"/>
    <w:rsid w:val="00AA0E70"/>
    <w:rsid w:val="00AA1A31"/>
    <w:rsid w:val="00AA20AC"/>
    <w:rsid w:val="00AA2657"/>
    <w:rsid w:val="00AA26A1"/>
    <w:rsid w:val="00AA4F9C"/>
    <w:rsid w:val="00AA5999"/>
    <w:rsid w:val="00AA608A"/>
    <w:rsid w:val="00AA6DB7"/>
    <w:rsid w:val="00AA70BE"/>
    <w:rsid w:val="00AA775F"/>
    <w:rsid w:val="00AB20DF"/>
    <w:rsid w:val="00AB237C"/>
    <w:rsid w:val="00AB25EE"/>
    <w:rsid w:val="00AB28A4"/>
    <w:rsid w:val="00AB2BDD"/>
    <w:rsid w:val="00AB3274"/>
    <w:rsid w:val="00AB342F"/>
    <w:rsid w:val="00AB362C"/>
    <w:rsid w:val="00AB5899"/>
    <w:rsid w:val="00AB6369"/>
    <w:rsid w:val="00AB642D"/>
    <w:rsid w:val="00AB65A4"/>
    <w:rsid w:val="00AC09EC"/>
    <w:rsid w:val="00AC0B86"/>
    <w:rsid w:val="00AC144C"/>
    <w:rsid w:val="00AC31C8"/>
    <w:rsid w:val="00AC3BC8"/>
    <w:rsid w:val="00AC40BF"/>
    <w:rsid w:val="00AC4609"/>
    <w:rsid w:val="00AC478D"/>
    <w:rsid w:val="00AC4AEC"/>
    <w:rsid w:val="00AC4F15"/>
    <w:rsid w:val="00AC690C"/>
    <w:rsid w:val="00AC7718"/>
    <w:rsid w:val="00AC7D3D"/>
    <w:rsid w:val="00AD0A95"/>
    <w:rsid w:val="00AD0B17"/>
    <w:rsid w:val="00AD170A"/>
    <w:rsid w:val="00AD21D3"/>
    <w:rsid w:val="00AD3603"/>
    <w:rsid w:val="00AD3B95"/>
    <w:rsid w:val="00AD6677"/>
    <w:rsid w:val="00AD6F80"/>
    <w:rsid w:val="00AD717F"/>
    <w:rsid w:val="00AD7186"/>
    <w:rsid w:val="00AE0746"/>
    <w:rsid w:val="00AE0F45"/>
    <w:rsid w:val="00AE227B"/>
    <w:rsid w:val="00AE3057"/>
    <w:rsid w:val="00AE3111"/>
    <w:rsid w:val="00AE372B"/>
    <w:rsid w:val="00AE396E"/>
    <w:rsid w:val="00AE48E3"/>
    <w:rsid w:val="00AE53EC"/>
    <w:rsid w:val="00AE551E"/>
    <w:rsid w:val="00AE7B55"/>
    <w:rsid w:val="00AF0265"/>
    <w:rsid w:val="00AF0DF0"/>
    <w:rsid w:val="00AF252A"/>
    <w:rsid w:val="00AF2F52"/>
    <w:rsid w:val="00AF3A64"/>
    <w:rsid w:val="00AF4B1E"/>
    <w:rsid w:val="00AF4E33"/>
    <w:rsid w:val="00AF505F"/>
    <w:rsid w:val="00AF53E2"/>
    <w:rsid w:val="00AF6D9B"/>
    <w:rsid w:val="00AF6F4B"/>
    <w:rsid w:val="00AF7198"/>
    <w:rsid w:val="00B032A5"/>
    <w:rsid w:val="00B0335C"/>
    <w:rsid w:val="00B04222"/>
    <w:rsid w:val="00B05ED1"/>
    <w:rsid w:val="00B06CCD"/>
    <w:rsid w:val="00B10823"/>
    <w:rsid w:val="00B10948"/>
    <w:rsid w:val="00B11D72"/>
    <w:rsid w:val="00B12216"/>
    <w:rsid w:val="00B12540"/>
    <w:rsid w:val="00B1354C"/>
    <w:rsid w:val="00B14012"/>
    <w:rsid w:val="00B1479D"/>
    <w:rsid w:val="00B15491"/>
    <w:rsid w:val="00B15A92"/>
    <w:rsid w:val="00B16FEE"/>
    <w:rsid w:val="00B1790C"/>
    <w:rsid w:val="00B17B5E"/>
    <w:rsid w:val="00B17E8E"/>
    <w:rsid w:val="00B17EF1"/>
    <w:rsid w:val="00B203BF"/>
    <w:rsid w:val="00B2138E"/>
    <w:rsid w:val="00B224F8"/>
    <w:rsid w:val="00B236DC"/>
    <w:rsid w:val="00B241DA"/>
    <w:rsid w:val="00B261FC"/>
    <w:rsid w:val="00B269B0"/>
    <w:rsid w:val="00B272F2"/>
    <w:rsid w:val="00B32736"/>
    <w:rsid w:val="00B3373E"/>
    <w:rsid w:val="00B33C3C"/>
    <w:rsid w:val="00B34118"/>
    <w:rsid w:val="00B3492C"/>
    <w:rsid w:val="00B36716"/>
    <w:rsid w:val="00B36BC6"/>
    <w:rsid w:val="00B371CD"/>
    <w:rsid w:val="00B37B25"/>
    <w:rsid w:val="00B37CDF"/>
    <w:rsid w:val="00B41462"/>
    <w:rsid w:val="00B423FC"/>
    <w:rsid w:val="00B43CF0"/>
    <w:rsid w:val="00B4496C"/>
    <w:rsid w:val="00B45C7C"/>
    <w:rsid w:val="00B509D7"/>
    <w:rsid w:val="00B50BF7"/>
    <w:rsid w:val="00B52846"/>
    <w:rsid w:val="00B52BE7"/>
    <w:rsid w:val="00B5392A"/>
    <w:rsid w:val="00B549F7"/>
    <w:rsid w:val="00B57E30"/>
    <w:rsid w:val="00B602F4"/>
    <w:rsid w:val="00B60545"/>
    <w:rsid w:val="00B60FCC"/>
    <w:rsid w:val="00B63789"/>
    <w:rsid w:val="00B64972"/>
    <w:rsid w:val="00B6544A"/>
    <w:rsid w:val="00B6657A"/>
    <w:rsid w:val="00B713AE"/>
    <w:rsid w:val="00B7211C"/>
    <w:rsid w:val="00B73E1A"/>
    <w:rsid w:val="00B75F1C"/>
    <w:rsid w:val="00B766B7"/>
    <w:rsid w:val="00B772BF"/>
    <w:rsid w:val="00B81BC9"/>
    <w:rsid w:val="00B81EAF"/>
    <w:rsid w:val="00B83389"/>
    <w:rsid w:val="00B8371E"/>
    <w:rsid w:val="00B840B4"/>
    <w:rsid w:val="00B85A25"/>
    <w:rsid w:val="00B86204"/>
    <w:rsid w:val="00B8707D"/>
    <w:rsid w:val="00B9202E"/>
    <w:rsid w:val="00B9221F"/>
    <w:rsid w:val="00B927AD"/>
    <w:rsid w:val="00B92DD8"/>
    <w:rsid w:val="00B93234"/>
    <w:rsid w:val="00B95755"/>
    <w:rsid w:val="00B95B0A"/>
    <w:rsid w:val="00B963D5"/>
    <w:rsid w:val="00B96477"/>
    <w:rsid w:val="00BA09DE"/>
    <w:rsid w:val="00BA2230"/>
    <w:rsid w:val="00BA25A0"/>
    <w:rsid w:val="00BA2C32"/>
    <w:rsid w:val="00BA4318"/>
    <w:rsid w:val="00BA4B2E"/>
    <w:rsid w:val="00BA7246"/>
    <w:rsid w:val="00BA7441"/>
    <w:rsid w:val="00BA76C1"/>
    <w:rsid w:val="00BB09AA"/>
    <w:rsid w:val="00BB20C6"/>
    <w:rsid w:val="00BB37B5"/>
    <w:rsid w:val="00BB4F13"/>
    <w:rsid w:val="00BB627F"/>
    <w:rsid w:val="00BB6D54"/>
    <w:rsid w:val="00BB70F0"/>
    <w:rsid w:val="00BB71C2"/>
    <w:rsid w:val="00BC142D"/>
    <w:rsid w:val="00BC203C"/>
    <w:rsid w:val="00BC2074"/>
    <w:rsid w:val="00BC2C13"/>
    <w:rsid w:val="00BC2DF8"/>
    <w:rsid w:val="00BC3743"/>
    <w:rsid w:val="00BC3E2E"/>
    <w:rsid w:val="00BC45EA"/>
    <w:rsid w:val="00BC5061"/>
    <w:rsid w:val="00BC52EC"/>
    <w:rsid w:val="00BC67A9"/>
    <w:rsid w:val="00BD0F67"/>
    <w:rsid w:val="00BD11EB"/>
    <w:rsid w:val="00BD1614"/>
    <w:rsid w:val="00BD1EEB"/>
    <w:rsid w:val="00BD2BA7"/>
    <w:rsid w:val="00BD44C7"/>
    <w:rsid w:val="00BD452D"/>
    <w:rsid w:val="00BD4ACF"/>
    <w:rsid w:val="00BD511D"/>
    <w:rsid w:val="00BD61C7"/>
    <w:rsid w:val="00BD6B33"/>
    <w:rsid w:val="00BD79EE"/>
    <w:rsid w:val="00BE0B28"/>
    <w:rsid w:val="00BE3187"/>
    <w:rsid w:val="00BE31FF"/>
    <w:rsid w:val="00BE332E"/>
    <w:rsid w:val="00BE6363"/>
    <w:rsid w:val="00BE717D"/>
    <w:rsid w:val="00BE72A3"/>
    <w:rsid w:val="00BE7F4C"/>
    <w:rsid w:val="00BF0867"/>
    <w:rsid w:val="00BF0928"/>
    <w:rsid w:val="00BF0A04"/>
    <w:rsid w:val="00BF11A8"/>
    <w:rsid w:val="00BF1253"/>
    <w:rsid w:val="00BF26E9"/>
    <w:rsid w:val="00BF3EDE"/>
    <w:rsid w:val="00BF5768"/>
    <w:rsid w:val="00BF6A7C"/>
    <w:rsid w:val="00BF6BAB"/>
    <w:rsid w:val="00BF74B0"/>
    <w:rsid w:val="00C000DF"/>
    <w:rsid w:val="00C01817"/>
    <w:rsid w:val="00C02DDB"/>
    <w:rsid w:val="00C0337B"/>
    <w:rsid w:val="00C048A1"/>
    <w:rsid w:val="00C04F66"/>
    <w:rsid w:val="00C06629"/>
    <w:rsid w:val="00C10C9D"/>
    <w:rsid w:val="00C12D58"/>
    <w:rsid w:val="00C1305D"/>
    <w:rsid w:val="00C136DF"/>
    <w:rsid w:val="00C1373B"/>
    <w:rsid w:val="00C1572F"/>
    <w:rsid w:val="00C158A1"/>
    <w:rsid w:val="00C16CA4"/>
    <w:rsid w:val="00C17582"/>
    <w:rsid w:val="00C20550"/>
    <w:rsid w:val="00C20A19"/>
    <w:rsid w:val="00C20C08"/>
    <w:rsid w:val="00C2134C"/>
    <w:rsid w:val="00C21CFA"/>
    <w:rsid w:val="00C227C2"/>
    <w:rsid w:val="00C22FC3"/>
    <w:rsid w:val="00C23432"/>
    <w:rsid w:val="00C2343E"/>
    <w:rsid w:val="00C255C4"/>
    <w:rsid w:val="00C25C5D"/>
    <w:rsid w:val="00C2750E"/>
    <w:rsid w:val="00C34588"/>
    <w:rsid w:val="00C34DDA"/>
    <w:rsid w:val="00C3577F"/>
    <w:rsid w:val="00C35D06"/>
    <w:rsid w:val="00C37559"/>
    <w:rsid w:val="00C37C57"/>
    <w:rsid w:val="00C4016E"/>
    <w:rsid w:val="00C40611"/>
    <w:rsid w:val="00C428F1"/>
    <w:rsid w:val="00C45342"/>
    <w:rsid w:val="00C4744D"/>
    <w:rsid w:val="00C475EC"/>
    <w:rsid w:val="00C47B5A"/>
    <w:rsid w:val="00C5061C"/>
    <w:rsid w:val="00C5252C"/>
    <w:rsid w:val="00C52E0E"/>
    <w:rsid w:val="00C56B05"/>
    <w:rsid w:val="00C57BDF"/>
    <w:rsid w:val="00C60F6E"/>
    <w:rsid w:val="00C63154"/>
    <w:rsid w:val="00C639E8"/>
    <w:rsid w:val="00C63C2B"/>
    <w:rsid w:val="00C667A7"/>
    <w:rsid w:val="00C70CCF"/>
    <w:rsid w:val="00C71E16"/>
    <w:rsid w:val="00C73A4A"/>
    <w:rsid w:val="00C75497"/>
    <w:rsid w:val="00C767E9"/>
    <w:rsid w:val="00C77F1E"/>
    <w:rsid w:val="00C81823"/>
    <w:rsid w:val="00C82912"/>
    <w:rsid w:val="00C82FD0"/>
    <w:rsid w:val="00C833ED"/>
    <w:rsid w:val="00C84A83"/>
    <w:rsid w:val="00C90D35"/>
    <w:rsid w:val="00C92317"/>
    <w:rsid w:val="00C93951"/>
    <w:rsid w:val="00C93C9C"/>
    <w:rsid w:val="00C95D82"/>
    <w:rsid w:val="00CA2B51"/>
    <w:rsid w:val="00CA328C"/>
    <w:rsid w:val="00CA39B4"/>
    <w:rsid w:val="00CA3DB1"/>
    <w:rsid w:val="00CA450A"/>
    <w:rsid w:val="00CA5441"/>
    <w:rsid w:val="00CA6592"/>
    <w:rsid w:val="00CB0ABC"/>
    <w:rsid w:val="00CB1755"/>
    <w:rsid w:val="00CB184E"/>
    <w:rsid w:val="00CB2196"/>
    <w:rsid w:val="00CB28F6"/>
    <w:rsid w:val="00CB2A63"/>
    <w:rsid w:val="00CB33AF"/>
    <w:rsid w:val="00CB47D3"/>
    <w:rsid w:val="00CB4F9B"/>
    <w:rsid w:val="00CC0107"/>
    <w:rsid w:val="00CC0B22"/>
    <w:rsid w:val="00CC19C8"/>
    <w:rsid w:val="00CC1D9F"/>
    <w:rsid w:val="00CC2459"/>
    <w:rsid w:val="00CC3B59"/>
    <w:rsid w:val="00CC4FFD"/>
    <w:rsid w:val="00CD0A7C"/>
    <w:rsid w:val="00CD20C8"/>
    <w:rsid w:val="00CD245E"/>
    <w:rsid w:val="00CE08B8"/>
    <w:rsid w:val="00CE0B0B"/>
    <w:rsid w:val="00CE0E16"/>
    <w:rsid w:val="00CE210C"/>
    <w:rsid w:val="00CE2A13"/>
    <w:rsid w:val="00CE3138"/>
    <w:rsid w:val="00CE3853"/>
    <w:rsid w:val="00CE5F05"/>
    <w:rsid w:val="00CE6982"/>
    <w:rsid w:val="00CE6A38"/>
    <w:rsid w:val="00CE6AD5"/>
    <w:rsid w:val="00CE6D9F"/>
    <w:rsid w:val="00CE7158"/>
    <w:rsid w:val="00CF26C9"/>
    <w:rsid w:val="00CF3933"/>
    <w:rsid w:val="00CF3D96"/>
    <w:rsid w:val="00CF3E94"/>
    <w:rsid w:val="00CF478F"/>
    <w:rsid w:val="00CF489A"/>
    <w:rsid w:val="00CF5067"/>
    <w:rsid w:val="00CF5848"/>
    <w:rsid w:val="00CF6C85"/>
    <w:rsid w:val="00D01E05"/>
    <w:rsid w:val="00D01F74"/>
    <w:rsid w:val="00D0264E"/>
    <w:rsid w:val="00D02739"/>
    <w:rsid w:val="00D0367E"/>
    <w:rsid w:val="00D037F8"/>
    <w:rsid w:val="00D0408F"/>
    <w:rsid w:val="00D041FA"/>
    <w:rsid w:val="00D04D78"/>
    <w:rsid w:val="00D05629"/>
    <w:rsid w:val="00D063F6"/>
    <w:rsid w:val="00D06826"/>
    <w:rsid w:val="00D068F6"/>
    <w:rsid w:val="00D06CD2"/>
    <w:rsid w:val="00D10040"/>
    <w:rsid w:val="00D105C9"/>
    <w:rsid w:val="00D12D14"/>
    <w:rsid w:val="00D13454"/>
    <w:rsid w:val="00D13461"/>
    <w:rsid w:val="00D14184"/>
    <w:rsid w:val="00D1610A"/>
    <w:rsid w:val="00D16E43"/>
    <w:rsid w:val="00D17BF6"/>
    <w:rsid w:val="00D17DB1"/>
    <w:rsid w:val="00D21828"/>
    <w:rsid w:val="00D22376"/>
    <w:rsid w:val="00D23060"/>
    <w:rsid w:val="00D23480"/>
    <w:rsid w:val="00D24AEF"/>
    <w:rsid w:val="00D30A4B"/>
    <w:rsid w:val="00D31739"/>
    <w:rsid w:val="00D31DFA"/>
    <w:rsid w:val="00D32278"/>
    <w:rsid w:val="00D32579"/>
    <w:rsid w:val="00D325A0"/>
    <w:rsid w:val="00D327C5"/>
    <w:rsid w:val="00D33044"/>
    <w:rsid w:val="00D34A24"/>
    <w:rsid w:val="00D352B0"/>
    <w:rsid w:val="00D357AB"/>
    <w:rsid w:val="00D363C1"/>
    <w:rsid w:val="00D37E3D"/>
    <w:rsid w:val="00D40CBA"/>
    <w:rsid w:val="00D43C08"/>
    <w:rsid w:val="00D43F22"/>
    <w:rsid w:val="00D43F23"/>
    <w:rsid w:val="00D456FF"/>
    <w:rsid w:val="00D45A22"/>
    <w:rsid w:val="00D464EB"/>
    <w:rsid w:val="00D46B19"/>
    <w:rsid w:val="00D47880"/>
    <w:rsid w:val="00D51503"/>
    <w:rsid w:val="00D53291"/>
    <w:rsid w:val="00D53FC7"/>
    <w:rsid w:val="00D553ED"/>
    <w:rsid w:val="00D55B41"/>
    <w:rsid w:val="00D5675A"/>
    <w:rsid w:val="00D57F67"/>
    <w:rsid w:val="00D61371"/>
    <w:rsid w:val="00D620CF"/>
    <w:rsid w:val="00D62B5E"/>
    <w:rsid w:val="00D62F92"/>
    <w:rsid w:val="00D63D2D"/>
    <w:rsid w:val="00D63D92"/>
    <w:rsid w:val="00D649D0"/>
    <w:rsid w:val="00D64A87"/>
    <w:rsid w:val="00D73018"/>
    <w:rsid w:val="00D732DB"/>
    <w:rsid w:val="00D73F1A"/>
    <w:rsid w:val="00D74A75"/>
    <w:rsid w:val="00D7581E"/>
    <w:rsid w:val="00D76DA4"/>
    <w:rsid w:val="00D77951"/>
    <w:rsid w:val="00D804FC"/>
    <w:rsid w:val="00D81CE0"/>
    <w:rsid w:val="00D87360"/>
    <w:rsid w:val="00D87E3C"/>
    <w:rsid w:val="00D90EDB"/>
    <w:rsid w:val="00D917C8"/>
    <w:rsid w:val="00D92179"/>
    <w:rsid w:val="00D92A41"/>
    <w:rsid w:val="00D9608D"/>
    <w:rsid w:val="00D96440"/>
    <w:rsid w:val="00D9670A"/>
    <w:rsid w:val="00D968A7"/>
    <w:rsid w:val="00DA0264"/>
    <w:rsid w:val="00DA0C92"/>
    <w:rsid w:val="00DA3978"/>
    <w:rsid w:val="00DA3AE3"/>
    <w:rsid w:val="00DA6717"/>
    <w:rsid w:val="00DA6BA3"/>
    <w:rsid w:val="00DB00FA"/>
    <w:rsid w:val="00DB33BA"/>
    <w:rsid w:val="00DB36CD"/>
    <w:rsid w:val="00DB4E73"/>
    <w:rsid w:val="00DB50E6"/>
    <w:rsid w:val="00DB688B"/>
    <w:rsid w:val="00DB69AE"/>
    <w:rsid w:val="00DB6F20"/>
    <w:rsid w:val="00DC0905"/>
    <w:rsid w:val="00DC0943"/>
    <w:rsid w:val="00DC0B06"/>
    <w:rsid w:val="00DC33FF"/>
    <w:rsid w:val="00DC3B40"/>
    <w:rsid w:val="00DD0786"/>
    <w:rsid w:val="00DD1465"/>
    <w:rsid w:val="00DD21F1"/>
    <w:rsid w:val="00DD4DF1"/>
    <w:rsid w:val="00DD6703"/>
    <w:rsid w:val="00DD67E3"/>
    <w:rsid w:val="00DE0F16"/>
    <w:rsid w:val="00DE1E4A"/>
    <w:rsid w:val="00DE36DB"/>
    <w:rsid w:val="00DE3813"/>
    <w:rsid w:val="00DE38B7"/>
    <w:rsid w:val="00DF0238"/>
    <w:rsid w:val="00DF087A"/>
    <w:rsid w:val="00DF1AA9"/>
    <w:rsid w:val="00DF1BF0"/>
    <w:rsid w:val="00DF21AE"/>
    <w:rsid w:val="00DF39EF"/>
    <w:rsid w:val="00DF41B6"/>
    <w:rsid w:val="00DF5AC6"/>
    <w:rsid w:val="00DF664A"/>
    <w:rsid w:val="00E00117"/>
    <w:rsid w:val="00E0084E"/>
    <w:rsid w:val="00E01116"/>
    <w:rsid w:val="00E01D0E"/>
    <w:rsid w:val="00E04652"/>
    <w:rsid w:val="00E048C7"/>
    <w:rsid w:val="00E057EE"/>
    <w:rsid w:val="00E06309"/>
    <w:rsid w:val="00E07F95"/>
    <w:rsid w:val="00E108CB"/>
    <w:rsid w:val="00E10FB6"/>
    <w:rsid w:val="00E1260C"/>
    <w:rsid w:val="00E13285"/>
    <w:rsid w:val="00E15267"/>
    <w:rsid w:val="00E17200"/>
    <w:rsid w:val="00E17328"/>
    <w:rsid w:val="00E17856"/>
    <w:rsid w:val="00E213BA"/>
    <w:rsid w:val="00E22924"/>
    <w:rsid w:val="00E22DB5"/>
    <w:rsid w:val="00E2335D"/>
    <w:rsid w:val="00E23692"/>
    <w:rsid w:val="00E24597"/>
    <w:rsid w:val="00E2596F"/>
    <w:rsid w:val="00E26B49"/>
    <w:rsid w:val="00E30693"/>
    <w:rsid w:val="00E31BC3"/>
    <w:rsid w:val="00E32ABE"/>
    <w:rsid w:val="00E32AD1"/>
    <w:rsid w:val="00E3446B"/>
    <w:rsid w:val="00E348A0"/>
    <w:rsid w:val="00E34CC2"/>
    <w:rsid w:val="00E369A3"/>
    <w:rsid w:val="00E3729C"/>
    <w:rsid w:val="00E3757E"/>
    <w:rsid w:val="00E37630"/>
    <w:rsid w:val="00E405DA"/>
    <w:rsid w:val="00E43EAE"/>
    <w:rsid w:val="00E442AD"/>
    <w:rsid w:val="00E45ED3"/>
    <w:rsid w:val="00E47145"/>
    <w:rsid w:val="00E5020C"/>
    <w:rsid w:val="00E505B9"/>
    <w:rsid w:val="00E50615"/>
    <w:rsid w:val="00E5095E"/>
    <w:rsid w:val="00E51D0F"/>
    <w:rsid w:val="00E533AD"/>
    <w:rsid w:val="00E5424B"/>
    <w:rsid w:val="00E54412"/>
    <w:rsid w:val="00E54FD8"/>
    <w:rsid w:val="00E5572B"/>
    <w:rsid w:val="00E562B9"/>
    <w:rsid w:val="00E56751"/>
    <w:rsid w:val="00E5691C"/>
    <w:rsid w:val="00E60762"/>
    <w:rsid w:val="00E60E7B"/>
    <w:rsid w:val="00E60ED0"/>
    <w:rsid w:val="00E61177"/>
    <w:rsid w:val="00E62DF0"/>
    <w:rsid w:val="00E65223"/>
    <w:rsid w:val="00E6522F"/>
    <w:rsid w:val="00E67490"/>
    <w:rsid w:val="00E67926"/>
    <w:rsid w:val="00E70046"/>
    <w:rsid w:val="00E7009D"/>
    <w:rsid w:val="00E70629"/>
    <w:rsid w:val="00E70805"/>
    <w:rsid w:val="00E71CA5"/>
    <w:rsid w:val="00E7289D"/>
    <w:rsid w:val="00E733D7"/>
    <w:rsid w:val="00E73680"/>
    <w:rsid w:val="00E7415F"/>
    <w:rsid w:val="00E7538C"/>
    <w:rsid w:val="00E7725A"/>
    <w:rsid w:val="00E77573"/>
    <w:rsid w:val="00E777DE"/>
    <w:rsid w:val="00E7783E"/>
    <w:rsid w:val="00E80D63"/>
    <w:rsid w:val="00E81744"/>
    <w:rsid w:val="00E81B97"/>
    <w:rsid w:val="00E842B2"/>
    <w:rsid w:val="00E86526"/>
    <w:rsid w:val="00E90E97"/>
    <w:rsid w:val="00E9289D"/>
    <w:rsid w:val="00E94280"/>
    <w:rsid w:val="00E97CBD"/>
    <w:rsid w:val="00EA0F6D"/>
    <w:rsid w:val="00EA19EF"/>
    <w:rsid w:val="00EA437C"/>
    <w:rsid w:val="00EA458E"/>
    <w:rsid w:val="00EA4665"/>
    <w:rsid w:val="00EA6236"/>
    <w:rsid w:val="00EA64F6"/>
    <w:rsid w:val="00EA6598"/>
    <w:rsid w:val="00EA721F"/>
    <w:rsid w:val="00EB00FC"/>
    <w:rsid w:val="00EB05CF"/>
    <w:rsid w:val="00EB3102"/>
    <w:rsid w:val="00EB3DF2"/>
    <w:rsid w:val="00EB447B"/>
    <w:rsid w:val="00EB4D8C"/>
    <w:rsid w:val="00EB56B5"/>
    <w:rsid w:val="00EB684D"/>
    <w:rsid w:val="00EB7759"/>
    <w:rsid w:val="00EC1951"/>
    <w:rsid w:val="00EC25D4"/>
    <w:rsid w:val="00EC2899"/>
    <w:rsid w:val="00EC45F9"/>
    <w:rsid w:val="00EC4AD4"/>
    <w:rsid w:val="00EC5E71"/>
    <w:rsid w:val="00EC6896"/>
    <w:rsid w:val="00EC6DA1"/>
    <w:rsid w:val="00EC7149"/>
    <w:rsid w:val="00EC7602"/>
    <w:rsid w:val="00ED0FA0"/>
    <w:rsid w:val="00ED3713"/>
    <w:rsid w:val="00ED39C0"/>
    <w:rsid w:val="00ED3C13"/>
    <w:rsid w:val="00ED4506"/>
    <w:rsid w:val="00ED6034"/>
    <w:rsid w:val="00ED7898"/>
    <w:rsid w:val="00ED7965"/>
    <w:rsid w:val="00ED7973"/>
    <w:rsid w:val="00EE0878"/>
    <w:rsid w:val="00EE131C"/>
    <w:rsid w:val="00EE2405"/>
    <w:rsid w:val="00EE280F"/>
    <w:rsid w:val="00EE3AF3"/>
    <w:rsid w:val="00EE4C62"/>
    <w:rsid w:val="00EE7B64"/>
    <w:rsid w:val="00EE7C39"/>
    <w:rsid w:val="00EF0F6F"/>
    <w:rsid w:val="00EF2F22"/>
    <w:rsid w:val="00EF3279"/>
    <w:rsid w:val="00EF41AF"/>
    <w:rsid w:val="00EF55CD"/>
    <w:rsid w:val="00EF5DEF"/>
    <w:rsid w:val="00EF6D51"/>
    <w:rsid w:val="00F00836"/>
    <w:rsid w:val="00F01688"/>
    <w:rsid w:val="00F017E1"/>
    <w:rsid w:val="00F01B46"/>
    <w:rsid w:val="00F01C27"/>
    <w:rsid w:val="00F03587"/>
    <w:rsid w:val="00F0444B"/>
    <w:rsid w:val="00F049B3"/>
    <w:rsid w:val="00F0721C"/>
    <w:rsid w:val="00F07A6A"/>
    <w:rsid w:val="00F10540"/>
    <w:rsid w:val="00F13E93"/>
    <w:rsid w:val="00F14076"/>
    <w:rsid w:val="00F15561"/>
    <w:rsid w:val="00F15EAD"/>
    <w:rsid w:val="00F172D3"/>
    <w:rsid w:val="00F172DB"/>
    <w:rsid w:val="00F20467"/>
    <w:rsid w:val="00F20EC7"/>
    <w:rsid w:val="00F211AA"/>
    <w:rsid w:val="00F212C8"/>
    <w:rsid w:val="00F21D91"/>
    <w:rsid w:val="00F22A02"/>
    <w:rsid w:val="00F230C1"/>
    <w:rsid w:val="00F24BA1"/>
    <w:rsid w:val="00F25DEB"/>
    <w:rsid w:val="00F26B3A"/>
    <w:rsid w:val="00F2788A"/>
    <w:rsid w:val="00F3052C"/>
    <w:rsid w:val="00F30A4D"/>
    <w:rsid w:val="00F30D3B"/>
    <w:rsid w:val="00F30EDB"/>
    <w:rsid w:val="00F32916"/>
    <w:rsid w:val="00F3432C"/>
    <w:rsid w:val="00F36DC5"/>
    <w:rsid w:val="00F40F26"/>
    <w:rsid w:val="00F414BE"/>
    <w:rsid w:val="00F429E1"/>
    <w:rsid w:val="00F45D02"/>
    <w:rsid w:val="00F4627D"/>
    <w:rsid w:val="00F46362"/>
    <w:rsid w:val="00F463C5"/>
    <w:rsid w:val="00F46FAE"/>
    <w:rsid w:val="00F47781"/>
    <w:rsid w:val="00F50AA3"/>
    <w:rsid w:val="00F52369"/>
    <w:rsid w:val="00F532DA"/>
    <w:rsid w:val="00F53C53"/>
    <w:rsid w:val="00F53FF2"/>
    <w:rsid w:val="00F5456D"/>
    <w:rsid w:val="00F54899"/>
    <w:rsid w:val="00F54A87"/>
    <w:rsid w:val="00F55B12"/>
    <w:rsid w:val="00F55F38"/>
    <w:rsid w:val="00F56B44"/>
    <w:rsid w:val="00F5758F"/>
    <w:rsid w:val="00F57B06"/>
    <w:rsid w:val="00F57D73"/>
    <w:rsid w:val="00F57D81"/>
    <w:rsid w:val="00F607EB"/>
    <w:rsid w:val="00F6088F"/>
    <w:rsid w:val="00F61EF9"/>
    <w:rsid w:val="00F62911"/>
    <w:rsid w:val="00F6301C"/>
    <w:rsid w:val="00F630D4"/>
    <w:rsid w:val="00F65527"/>
    <w:rsid w:val="00F65C43"/>
    <w:rsid w:val="00F663EC"/>
    <w:rsid w:val="00F675AD"/>
    <w:rsid w:val="00F70F85"/>
    <w:rsid w:val="00F72EBD"/>
    <w:rsid w:val="00F72FF5"/>
    <w:rsid w:val="00F73563"/>
    <w:rsid w:val="00F73856"/>
    <w:rsid w:val="00F73962"/>
    <w:rsid w:val="00F74C37"/>
    <w:rsid w:val="00F75051"/>
    <w:rsid w:val="00F75BBE"/>
    <w:rsid w:val="00F75C3A"/>
    <w:rsid w:val="00F75EFB"/>
    <w:rsid w:val="00F76028"/>
    <w:rsid w:val="00F7791E"/>
    <w:rsid w:val="00F80D33"/>
    <w:rsid w:val="00F80E2D"/>
    <w:rsid w:val="00F83CEB"/>
    <w:rsid w:val="00F84CF2"/>
    <w:rsid w:val="00F850D7"/>
    <w:rsid w:val="00F851E9"/>
    <w:rsid w:val="00F85B63"/>
    <w:rsid w:val="00F86050"/>
    <w:rsid w:val="00F86A18"/>
    <w:rsid w:val="00F90D1E"/>
    <w:rsid w:val="00F911D9"/>
    <w:rsid w:val="00F91534"/>
    <w:rsid w:val="00F9181D"/>
    <w:rsid w:val="00F92637"/>
    <w:rsid w:val="00F940A6"/>
    <w:rsid w:val="00F968D6"/>
    <w:rsid w:val="00F9719D"/>
    <w:rsid w:val="00F97433"/>
    <w:rsid w:val="00FA010B"/>
    <w:rsid w:val="00FA0F37"/>
    <w:rsid w:val="00FA3E0E"/>
    <w:rsid w:val="00FB0CE6"/>
    <w:rsid w:val="00FB2935"/>
    <w:rsid w:val="00FB4BED"/>
    <w:rsid w:val="00FB4C09"/>
    <w:rsid w:val="00FB6A4A"/>
    <w:rsid w:val="00FC379D"/>
    <w:rsid w:val="00FC654D"/>
    <w:rsid w:val="00FC657F"/>
    <w:rsid w:val="00FC6B28"/>
    <w:rsid w:val="00FC75F2"/>
    <w:rsid w:val="00FC762F"/>
    <w:rsid w:val="00FC7B14"/>
    <w:rsid w:val="00FD0554"/>
    <w:rsid w:val="00FD2BF5"/>
    <w:rsid w:val="00FD2F00"/>
    <w:rsid w:val="00FD4F43"/>
    <w:rsid w:val="00FD590A"/>
    <w:rsid w:val="00FD7173"/>
    <w:rsid w:val="00FD7290"/>
    <w:rsid w:val="00FD7598"/>
    <w:rsid w:val="00FD7C17"/>
    <w:rsid w:val="00FE01CD"/>
    <w:rsid w:val="00FE35C1"/>
    <w:rsid w:val="00FE44AF"/>
    <w:rsid w:val="00FE4A3A"/>
    <w:rsid w:val="00FE4CDC"/>
    <w:rsid w:val="00FE5BF9"/>
    <w:rsid w:val="00FE64E8"/>
    <w:rsid w:val="00FE721D"/>
    <w:rsid w:val="00FF0714"/>
    <w:rsid w:val="00FF0DF1"/>
    <w:rsid w:val="00FF1696"/>
    <w:rsid w:val="00FF23AC"/>
    <w:rsid w:val="00FF3931"/>
    <w:rsid w:val="00FF4423"/>
    <w:rsid w:val="00FF5E2F"/>
    <w:rsid w:val="00FF61C0"/>
    <w:rsid w:val="00FF6ECE"/>
    <w:rsid w:val="00FF7BFC"/>
    <w:rsid w:val="00FF7E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A973D"/>
  <w15:chartTrackingRefBased/>
  <w15:docId w15:val="{D437DCA0-708E-4B75-814A-CACFBE4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qFormat/>
    <w:rsid w:val="00B52B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3F51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nhideWhenUsed/>
    <w:rsid w:val="007549AB"/>
    <w:rPr>
      <w:sz w:val="20"/>
      <w:szCs w:val="20"/>
    </w:rPr>
  </w:style>
  <w:style w:type="character" w:customStyle="1" w:styleId="TextkomenteChar">
    <w:name w:val="Text komentáře Char"/>
    <w:basedOn w:val="Standardnpsmoodstavce"/>
    <w:link w:val="Textkomente"/>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3"/>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34"/>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nadpis">
    <w:name w:val="Subtitle"/>
    <w:basedOn w:val="Normln"/>
    <w:link w:val="Podnadpis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nadpisChar">
    <w:name w:val="Podnadpis Char"/>
    <w:link w:val="Podnadpis"/>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 w:type="paragraph" w:styleId="Odstavecseseznamem">
    <w:name w:val="List Paragraph"/>
    <w:basedOn w:val="Normln"/>
    <w:uiPriority w:val="34"/>
    <w:qFormat/>
    <w:rsid w:val="00607156"/>
    <w:pPr>
      <w:ind w:left="708"/>
    </w:pPr>
  </w:style>
  <w:style w:type="paragraph" w:styleId="Revize">
    <w:name w:val="Revision"/>
    <w:hidden/>
    <w:uiPriority w:val="99"/>
    <w:semiHidden/>
    <w:rsid w:val="001E3B85"/>
    <w:rPr>
      <w:sz w:val="24"/>
      <w:szCs w:val="24"/>
    </w:rPr>
  </w:style>
  <w:style w:type="paragraph" w:customStyle="1" w:styleId="nzev">
    <w:name w:val="název"/>
    <w:basedOn w:val="Zhlav"/>
    <w:rsid w:val="008E37EA"/>
    <w:pPr>
      <w:ind w:firstLine="540"/>
    </w:pPr>
    <w:rPr>
      <w:rFonts w:ascii="Times" w:hAnsi="Times"/>
      <w:b/>
      <w:color w:val="000000"/>
      <w:kern w:val="28"/>
      <w:sz w:val="36"/>
      <w:szCs w:val="18"/>
      <w:lang w:val="x-none" w:eastAsia="x-none"/>
    </w:rPr>
  </w:style>
  <w:style w:type="paragraph" w:customStyle="1" w:styleId="textsmlouvy">
    <w:name w:val="text smlouvy"/>
    <w:basedOn w:val="Normln"/>
    <w:rsid w:val="00742C6A"/>
    <w:pPr>
      <w:ind w:firstLine="540"/>
    </w:pPr>
    <w:rPr>
      <w:rFonts w:ascii="Times" w:hAnsi="Times"/>
      <w:color w:val="000000"/>
      <w:kern w:val="28"/>
      <w:szCs w:val="15"/>
    </w:rPr>
  </w:style>
  <w:style w:type="paragraph" w:customStyle="1" w:styleId="Standard">
    <w:name w:val="Standard"/>
    <w:rsid w:val="00804114"/>
    <w:pPr>
      <w:suppressAutoHyphens/>
      <w:autoSpaceDN w:val="0"/>
      <w:textAlignment w:val="baseline"/>
    </w:pPr>
    <w:rPr>
      <w:kern w:val="3"/>
      <w:sz w:val="24"/>
      <w:szCs w:val="24"/>
      <w:lang w:eastAsia="ar-SA"/>
    </w:rPr>
  </w:style>
  <w:style w:type="paragraph" w:customStyle="1" w:styleId="Zkladntext2-smlouva">
    <w:name w:val="Základní text (2) - smlouva"/>
    <w:basedOn w:val="Zkladntext2"/>
    <w:rsid w:val="00EA721F"/>
    <w:pPr>
      <w:spacing w:before="180" w:after="0" w:line="240" w:lineRule="auto"/>
      <w:jc w:val="both"/>
      <w:outlineLvl w:val="1"/>
    </w:pPr>
    <w:rPr>
      <w:bCs/>
      <w:szCs w:val="20"/>
    </w:rPr>
  </w:style>
  <w:style w:type="paragraph" w:styleId="Zkladntext2">
    <w:name w:val="Body Text 2"/>
    <w:basedOn w:val="Normln"/>
    <w:link w:val="Zkladntext2Char"/>
    <w:uiPriority w:val="99"/>
    <w:semiHidden/>
    <w:unhideWhenUsed/>
    <w:rsid w:val="00EA721F"/>
    <w:pPr>
      <w:spacing w:after="120" w:line="480" w:lineRule="auto"/>
    </w:pPr>
  </w:style>
  <w:style w:type="character" w:customStyle="1" w:styleId="Zkladntext2Char">
    <w:name w:val="Základní text 2 Char"/>
    <w:basedOn w:val="Standardnpsmoodstavce"/>
    <w:link w:val="Zkladntext2"/>
    <w:uiPriority w:val="99"/>
    <w:semiHidden/>
    <w:rsid w:val="00EA721F"/>
    <w:rPr>
      <w:sz w:val="24"/>
      <w:szCs w:val="24"/>
    </w:rPr>
  </w:style>
  <w:style w:type="character" w:customStyle="1" w:styleId="Nevyeenzmnka1">
    <w:name w:val="Nevyřešená zmínka1"/>
    <w:basedOn w:val="Standardnpsmoodstavce"/>
    <w:uiPriority w:val="99"/>
    <w:semiHidden/>
    <w:unhideWhenUsed/>
    <w:rsid w:val="00461A93"/>
    <w:rPr>
      <w:color w:val="605E5C"/>
      <w:shd w:val="clear" w:color="auto" w:fill="E1DFDD"/>
    </w:rPr>
  </w:style>
  <w:style w:type="paragraph" w:customStyle="1" w:styleId="Default">
    <w:name w:val="Default"/>
    <w:rsid w:val="00403E2B"/>
    <w:pPr>
      <w:autoSpaceDE w:val="0"/>
      <w:autoSpaceDN w:val="0"/>
      <w:adjustRightInd w:val="0"/>
    </w:pPr>
    <w:rPr>
      <w:rFonts w:ascii="Tele-GroteskNor" w:hAnsi="Tele-GroteskNor" w:cs="Tele-GroteskNor"/>
      <w:color w:val="000000"/>
      <w:sz w:val="24"/>
      <w:szCs w:val="24"/>
    </w:rPr>
  </w:style>
  <w:style w:type="character" w:customStyle="1" w:styleId="Nadpis2Char">
    <w:name w:val="Nadpis 2 Char"/>
    <w:basedOn w:val="Standardnpsmoodstavce"/>
    <w:link w:val="Nadpis2"/>
    <w:uiPriority w:val="9"/>
    <w:semiHidden/>
    <w:rsid w:val="003F5167"/>
    <w:rPr>
      <w:rFonts w:asciiTheme="majorHAnsi" w:eastAsiaTheme="majorEastAsia" w:hAnsiTheme="majorHAnsi" w:cstheme="majorBidi"/>
      <w:color w:val="2E74B5" w:themeColor="accent1" w:themeShade="BF"/>
      <w:sz w:val="26"/>
      <w:szCs w:val="26"/>
    </w:rPr>
  </w:style>
  <w:style w:type="paragraph" w:styleId="Obsah1">
    <w:name w:val="toc 1"/>
    <w:basedOn w:val="Normln"/>
    <w:next w:val="Normln"/>
    <w:autoRedefine/>
    <w:semiHidden/>
    <w:rsid w:val="00D01E05"/>
    <w:pPr>
      <w:jc w:val="both"/>
    </w:pPr>
    <w:rPr>
      <w:rFonts w:ascii="Arial Narrow" w:hAnsi="Arial Narrow"/>
      <w:sz w:val="22"/>
      <w:szCs w:val="20"/>
    </w:rPr>
  </w:style>
  <w:style w:type="character" w:customStyle="1" w:styleId="Nadpis1Char">
    <w:name w:val="Nadpis 1 Char"/>
    <w:basedOn w:val="Standardnpsmoodstavce"/>
    <w:link w:val="Nadpis1"/>
    <w:uiPriority w:val="9"/>
    <w:rsid w:val="00B52BE7"/>
    <w:rPr>
      <w:rFonts w:asciiTheme="majorHAnsi" w:eastAsiaTheme="majorEastAsia" w:hAnsiTheme="majorHAnsi" w:cstheme="majorBidi"/>
      <w:color w:val="2E74B5" w:themeColor="accent1" w:themeShade="BF"/>
      <w:sz w:val="32"/>
      <w:szCs w:val="32"/>
    </w:rPr>
  </w:style>
  <w:style w:type="paragraph" w:customStyle="1" w:styleId="rove2-slovantext">
    <w:name w:val="Úroveň 2 - číslovaný text"/>
    <w:basedOn w:val="Odstavecseseznamem"/>
    <w:uiPriority w:val="99"/>
    <w:qFormat/>
    <w:rsid w:val="004D5751"/>
    <w:pPr>
      <w:numPr>
        <w:ilvl w:val="3"/>
        <w:numId w:val="35"/>
      </w:numPr>
      <w:tabs>
        <w:tab w:val="clear" w:pos="2325"/>
        <w:tab w:val="num" w:pos="360"/>
      </w:tabs>
      <w:spacing w:before="120" w:after="120" w:line="312" w:lineRule="auto"/>
      <w:ind w:left="720" w:firstLine="0"/>
      <w:jc w:val="both"/>
    </w:pPr>
    <w:rPr>
      <w:rFonts w:ascii="Verdana" w:hAnsi="Verdana"/>
      <w:sz w:val="18"/>
    </w:rPr>
  </w:style>
  <w:style w:type="paragraph" w:customStyle="1" w:styleId="KUsmlouva-1rove">
    <w:name w:val="KU smlouva - 1. úroveň"/>
    <w:basedOn w:val="Odstavecseseznamem"/>
    <w:qFormat/>
    <w:rsid w:val="004D5751"/>
    <w:pPr>
      <w:keepNext/>
      <w:numPr>
        <w:numId w:val="35"/>
      </w:numPr>
      <w:tabs>
        <w:tab w:val="num" w:pos="360"/>
      </w:tabs>
      <w:spacing w:before="360" w:after="120"/>
      <w:ind w:left="720" w:firstLine="0"/>
      <w:contextualSpacing/>
      <w:jc w:val="center"/>
      <w:outlineLvl w:val="0"/>
    </w:pPr>
    <w:rPr>
      <w:rFonts w:ascii="Arial" w:hAnsi="Arial"/>
      <w:b/>
      <w:caps/>
      <w:sz w:val="20"/>
      <w:szCs w:val="20"/>
    </w:rPr>
  </w:style>
  <w:style w:type="paragraph" w:customStyle="1" w:styleId="KUsmlouva-2rove">
    <w:name w:val="KU smlouva - 2. úroveň"/>
    <w:basedOn w:val="Odstavecseseznamem"/>
    <w:qFormat/>
    <w:rsid w:val="004D5751"/>
    <w:pPr>
      <w:numPr>
        <w:ilvl w:val="1"/>
        <w:numId w:val="35"/>
      </w:numPr>
      <w:tabs>
        <w:tab w:val="num" w:pos="360"/>
      </w:tabs>
      <w:spacing w:before="120" w:after="120"/>
      <w:ind w:left="720" w:firstLine="0"/>
      <w:jc w:val="both"/>
      <w:outlineLvl w:val="1"/>
    </w:pPr>
    <w:rPr>
      <w:rFonts w:ascii="Arial" w:hAnsi="Arial" w:cs="Arial"/>
      <w:sz w:val="20"/>
      <w:szCs w:val="20"/>
    </w:rPr>
  </w:style>
  <w:style w:type="paragraph" w:customStyle="1" w:styleId="KUsmlouva-3rove">
    <w:name w:val="KU smlouva - 3. úroveň"/>
    <w:basedOn w:val="Normln"/>
    <w:qFormat/>
    <w:rsid w:val="004D5751"/>
    <w:pPr>
      <w:numPr>
        <w:ilvl w:val="2"/>
        <w:numId w:val="35"/>
      </w:numPr>
      <w:spacing w:after="60"/>
      <w:jc w:val="both"/>
      <w:outlineLvl w:val="2"/>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901626">
      <w:bodyDiv w:val="1"/>
      <w:marLeft w:val="0"/>
      <w:marRight w:val="0"/>
      <w:marTop w:val="0"/>
      <w:marBottom w:val="0"/>
      <w:divBdr>
        <w:top w:val="none" w:sz="0" w:space="0" w:color="auto"/>
        <w:left w:val="none" w:sz="0" w:space="0" w:color="auto"/>
        <w:bottom w:val="none" w:sz="0" w:space="0" w:color="auto"/>
        <w:right w:val="none" w:sz="0" w:space="0" w:color="auto"/>
      </w:divBdr>
    </w:div>
    <w:div w:id="425347734">
      <w:bodyDiv w:val="1"/>
      <w:marLeft w:val="0"/>
      <w:marRight w:val="0"/>
      <w:marTop w:val="0"/>
      <w:marBottom w:val="0"/>
      <w:divBdr>
        <w:top w:val="none" w:sz="0" w:space="0" w:color="auto"/>
        <w:left w:val="none" w:sz="0" w:space="0" w:color="auto"/>
        <w:bottom w:val="none" w:sz="0" w:space="0" w:color="auto"/>
        <w:right w:val="none" w:sz="0" w:space="0" w:color="auto"/>
      </w:divBdr>
    </w:div>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671958477">
      <w:bodyDiv w:val="1"/>
      <w:marLeft w:val="0"/>
      <w:marRight w:val="0"/>
      <w:marTop w:val="0"/>
      <w:marBottom w:val="0"/>
      <w:divBdr>
        <w:top w:val="none" w:sz="0" w:space="0" w:color="auto"/>
        <w:left w:val="none" w:sz="0" w:space="0" w:color="auto"/>
        <w:bottom w:val="none" w:sz="0" w:space="0" w:color="auto"/>
        <w:right w:val="none" w:sz="0" w:space="0" w:color="auto"/>
      </w:divBdr>
    </w:div>
    <w:div w:id="676469283">
      <w:bodyDiv w:val="1"/>
      <w:marLeft w:val="0"/>
      <w:marRight w:val="0"/>
      <w:marTop w:val="0"/>
      <w:marBottom w:val="0"/>
      <w:divBdr>
        <w:top w:val="none" w:sz="0" w:space="0" w:color="auto"/>
        <w:left w:val="none" w:sz="0" w:space="0" w:color="auto"/>
        <w:bottom w:val="none" w:sz="0" w:space="0" w:color="auto"/>
        <w:right w:val="none" w:sz="0" w:space="0" w:color="auto"/>
      </w:divBdr>
    </w:div>
    <w:div w:id="936331259">
      <w:bodyDiv w:val="1"/>
      <w:marLeft w:val="0"/>
      <w:marRight w:val="0"/>
      <w:marTop w:val="0"/>
      <w:marBottom w:val="0"/>
      <w:divBdr>
        <w:top w:val="none" w:sz="0" w:space="0" w:color="auto"/>
        <w:left w:val="none" w:sz="0" w:space="0" w:color="auto"/>
        <w:bottom w:val="none" w:sz="0" w:space="0" w:color="auto"/>
        <w:right w:val="none" w:sz="0" w:space="0" w:color="auto"/>
      </w:divBdr>
    </w:div>
    <w:div w:id="1100490005">
      <w:bodyDiv w:val="1"/>
      <w:marLeft w:val="0"/>
      <w:marRight w:val="0"/>
      <w:marTop w:val="0"/>
      <w:marBottom w:val="0"/>
      <w:divBdr>
        <w:top w:val="none" w:sz="0" w:space="0" w:color="auto"/>
        <w:left w:val="none" w:sz="0" w:space="0" w:color="auto"/>
        <w:bottom w:val="none" w:sz="0" w:space="0" w:color="auto"/>
        <w:right w:val="none" w:sz="0" w:space="0" w:color="auto"/>
      </w:divBdr>
    </w:div>
    <w:div w:id="1102801692">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254976403">
      <w:bodyDiv w:val="1"/>
      <w:marLeft w:val="0"/>
      <w:marRight w:val="0"/>
      <w:marTop w:val="0"/>
      <w:marBottom w:val="0"/>
      <w:divBdr>
        <w:top w:val="none" w:sz="0" w:space="0" w:color="auto"/>
        <w:left w:val="none" w:sz="0" w:space="0" w:color="auto"/>
        <w:bottom w:val="none" w:sz="0" w:space="0" w:color="auto"/>
        <w:right w:val="none" w:sz="0" w:space="0" w:color="auto"/>
      </w:divBdr>
    </w:div>
    <w:div w:id="1889872819">
      <w:bodyDiv w:val="1"/>
      <w:marLeft w:val="0"/>
      <w:marRight w:val="0"/>
      <w:marTop w:val="0"/>
      <w:marBottom w:val="0"/>
      <w:divBdr>
        <w:top w:val="none" w:sz="0" w:space="0" w:color="auto"/>
        <w:left w:val="none" w:sz="0" w:space="0" w:color="auto"/>
        <w:bottom w:val="none" w:sz="0" w:space="0" w:color="auto"/>
        <w:right w:val="none" w:sz="0" w:space="0" w:color="auto"/>
      </w:divBdr>
    </w:div>
    <w:div w:id="1977564592">
      <w:bodyDiv w:val="1"/>
      <w:marLeft w:val="0"/>
      <w:marRight w:val="0"/>
      <w:marTop w:val="0"/>
      <w:marBottom w:val="0"/>
      <w:divBdr>
        <w:top w:val="none" w:sz="0" w:space="0" w:color="auto"/>
        <w:left w:val="none" w:sz="0" w:space="0" w:color="auto"/>
        <w:bottom w:val="none" w:sz="0" w:space="0" w:color="auto"/>
        <w:right w:val="none" w:sz="0" w:space="0" w:color="auto"/>
      </w:divBdr>
    </w:div>
    <w:div w:id="1994524364">
      <w:bodyDiv w:val="1"/>
      <w:marLeft w:val="0"/>
      <w:marRight w:val="0"/>
      <w:marTop w:val="0"/>
      <w:marBottom w:val="0"/>
      <w:divBdr>
        <w:top w:val="none" w:sz="0" w:space="0" w:color="auto"/>
        <w:left w:val="none" w:sz="0" w:space="0" w:color="auto"/>
        <w:bottom w:val="none" w:sz="0" w:space="0" w:color="auto"/>
        <w:right w:val="none" w:sz="0" w:space="0" w:color="auto"/>
      </w:divBdr>
    </w:div>
    <w:div w:id="2059550005">
      <w:bodyDiv w:val="1"/>
      <w:marLeft w:val="0"/>
      <w:marRight w:val="0"/>
      <w:marTop w:val="0"/>
      <w:marBottom w:val="0"/>
      <w:divBdr>
        <w:top w:val="none" w:sz="0" w:space="0" w:color="auto"/>
        <w:left w:val="none" w:sz="0" w:space="0" w:color="auto"/>
        <w:bottom w:val="none" w:sz="0" w:space="0" w:color="auto"/>
        <w:right w:val="none" w:sz="0" w:space="0" w:color="auto"/>
      </w:divBdr>
    </w:div>
    <w:div w:id="206925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6ABFA876A5BD428414576E65ABB628" ma:contentTypeVersion="3" ma:contentTypeDescription="Vytvoří nový dokument" ma:contentTypeScope="" ma:versionID="b981a4312dba4ccd748b5d199b9fea7d">
  <xsd:schema xmlns:xsd="http://www.w3.org/2001/XMLSchema" xmlns:xs="http://www.w3.org/2001/XMLSchema" xmlns:p="http://schemas.microsoft.com/office/2006/metadata/properties" targetNamespace="http://schemas.microsoft.com/office/2006/metadata/properties" ma:root="true" ma:fieldsID="d4a500c2d4fa6e98b33db531560cb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A81D-8F4B-4A65-B6BC-B9E6468C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E85C9-68E2-4699-A30B-3D9CA86C5150}">
  <ds:schemaRefs>
    <ds:schemaRef ds:uri="http://schemas.microsoft.com/sharepoint/v3/contenttype/forms"/>
  </ds:schemaRefs>
</ds:datastoreItem>
</file>

<file path=customXml/itemProps3.xml><?xml version="1.0" encoding="utf-8"?>
<ds:datastoreItem xmlns:ds="http://schemas.openxmlformats.org/officeDocument/2006/customXml" ds:itemID="{2BE934C9-6D20-4746-90B6-7779A04E0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0C17E2-C77E-4CF3-8C86-B41F45A5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7163</Words>
  <Characters>42267</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49332</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Hana Pithartova</dc:creator>
  <cp:keywords/>
  <cp:lastModifiedBy>Josef Křeháček</cp:lastModifiedBy>
  <cp:revision>30</cp:revision>
  <cp:lastPrinted>2018-06-07T08:12:00Z</cp:lastPrinted>
  <dcterms:created xsi:type="dcterms:W3CDTF">2024-08-15T11:17:00Z</dcterms:created>
  <dcterms:modified xsi:type="dcterms:W3CDTF">2024-09-13T10:11:00Z</dcterms:modified>
</cp:coreProperties>
</file>