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FFA45" w14:textId="77777777" w:rsidR="00A97871" w:rsidRPr="001B514D" w:rsidRDefault="00A97871" w:rsidP="00D9326E">
      <w:pPr>
        <w:rPr>
          <w:rFonts w:asciiTheme="minorHAnsi" w:hAnsiTheme="minorHAnsi"/>
          <w:b/>
          <w:caps/>
        </w:rPr>
      </w:pPr>
      <w:r w:rsidRPr="001B514D">
        <w:rPr>
          <w:rFonts w:asciiTheme="minorHAnsi" w:hAnsiTheme="minorHAnsi"/>
          <w:i/>
        </w:rPr>
        <w:t xml:space="preserve">Příloha č. </w:t>
      </w:r>
      <w:r w:rsidR="007E669B" w:rsidRPr="001B514D">
        <w:rPr>
          <w:rFonts w:asciiTheme="minorHAnsi" w:hAnsiTheme="minorHAnsi"/>
          <w:i/>
        </w:rPr>
        <w:t>2 ZD</w:t>
      </w:r>
      <w:r w:rsidR="00F42949">
        <w:rPr>
          <w:rFonts w:asciiTheme="minorHAnsi" w:hAnsiTheme="minorHAnsi"/>
          <w:i/>
        </w:rPr>
        <w:t xml:space="preserve"> (část 2 VZ)</w:t>
      </w:r>
    </w:p>
    <w:p w14:paraId="4FF10394" w14:textId="77777777" w:rsidR="00A75A6C" w:rsidRPr="002509B3" w:rsidRDefault="00D9326E">
      <w:pPr>
        <w:pStyle w:val="Import1"/>
        <w:spacing w:before="120" w:line="240" w:lineRule="auto"/>
        <w:ind w:hanging="3600"/>
        <w:jc w:val="center"/>
        <w:rPr>
          <w:rFonts w:asciiTheme="minorHAnsi" w:hAnsiTheme="minorHAnsi"/>
          <w:b/>
          <w:caps/>
          <w:sz w:val="36"/>
          <w:szCs w:val="24"/>
        </w:rPr>
      </w:pPr>
      <w:r w:rsidRPr="002509B3">
        <w:rPr>
          <w:rFonts w:asciiTheme="minorHAnsi" w:hAnsiTheme="minorHAnsi"/>
          <w:b/>
          <w:caps/>
          <w:sz w:val="36"/>
          <w:szCs w:val="24"/>
        </w:rPr>
        <w:t xml:space="preserve">Smlouva o dílo </w:t>
      </w:r>
    </w:p>
    <w:p w14:paraId="6C232EC9" w14:textId="77777777" w:rsidR="002509B3" w:rsidRPr="00422712" w:rsidRDefault="002509B3" w:rsidP="002509B3">
      <w:pPr>
        <w:jc w:val="center"/>
        <w:rPr>
          <w:rFonts w:ascii="Calibri" w:hAnsi="Calibri" w:cs="Arial"/>
        </w:rPr>
      </w:pPr>
      <w:r w:rsidRPr="00422712">
        <w:rPr>
          <w:rFonts w:ascii="Calibri" w:hAnsi="Calibri" w:cs="Arial"/>
        </w:rPr>
        <w:t>č. smlouvy objednatele:</w:t>
      </w:r>
      <w:r w:rsidR="007554B3">
        <w:rPr>
          <w:rFonts w:ascii="Calibri" w:hAnsi="Calibri" w:cs="Arial"/>
        </w:rPr>
        <w:t xml:space="preserve"> </w:t>
      </w:r>
      <w:proofErr w:type="spellStart"/>
      <w:r w:rsidR="007554B3" w:rsidRPr="00FD039C">
        <w:rPr>
          <w:rFonts w:ascii="Calibri" w:hAnsi="Calibri" w:cs="Arial"/>
          <w:highlight w:val="cyan"/>
        </w:rPr>
        <w:t>xxx</w:t>
      </w:r>
      <w:proofErr w:type="spellEnd"/>
    </w:p>
    <w:p w14:paraId="1CC6D60C" w14:textId="77777777" w:rsidR="002509B3" w:rsidRPr="00422712" w:rsidRDefault="002509B3" w:rsidP="002509B3">
      <w:pPr>
        <w:jc w:val="center"/>
        <w:rPr>
          <w:rFonts w:ascii="Calibri" w:hAnsi="Calibri" w:cs="Arial"/>
        </w:rPr>
      </w:pPr>
      <w:r w:rsidRPr="00422712">
        <w:rPr>
          <w:rFonts w:ascii="Calibri" w:hAnsi="Calibri" w:cs="Arial"/>
        </w:rPr>
        <w:t>č. smlouvy zhotovitele:</w:t>
      </w:r>
      <w:r>
        <w:rPr>
          <w:rFonts w:ascii="Calibri" w:hAnsi="Calibri" w:cs="Arial"/>
        </w:rPr>
        <w:t xml:space="preserve"> </w:t>
      </w:r>
      <w:proofErr w:type="spellStart"/>
      <w:r w:rsidRPr="00422712">
        <w:rPr>
          <w:rFonts w:ascii="Calibri" w:hAnsi="Calibri" w:cs="Arial"/>
          <w:highlight w:val="yellow"/>
        </w:rPr>
        <w:t>xxxx</w:t>
      </w:r>
      <w:proofErr w:type="spellEnd"/>
    </w:p>
    <w:p w14:paraId="130E5C1C" w14:textId="77777777" w:rsidR="002509B3" w:rsidRPr="001B514D" w:rsidRDefault="002509B3">
      <w:pPr>
        <w:pStyle w:val="Import1"/>
        <w:spacing w:before="120" w:line="240" w:lineRule="auto"/>
        <w:ind w:hanging="3600"/>
        <w:jc w:val="center"/>
        <w:rPr>
          <w:rFonts w:asciiTheme="minorHAnsi" w:hAnsiTheme="minorHAnsi"/>
          <w:szCs w:val="24"/>
        </w:rPr>
      </w:pPr>
    </w:p>
    <w:p w14:paraId="28F0582B" w14:textId="77777777" w:rsidR="000006C0" w:rsidRDefault="00A97871" w:rsidP="00A97871">
      <w:pPr>
        <w:pStyle w:val="Import3"/>
        <w:spacing w:before="120" w:line="240" w:lineRule="auto"/>
        <w:rPr>
          <w:rFonts w:asciiTheme="minorHAnsi" w:hAnsiTheme="minorHAnsi"/>
          <w:b/>
          <w:szCs w:val="24"/>
        </w:rPr>
      </w:pPr>
      <w:r w:rsidRPr="001B514D">
        <w:rPr>
          <w:rFonts w:asciiTheme="minorHAnsi" w:hAnsiTheme="minorHAnsi"/>
          <w:b/>
          <w:szCs w:val="24"/>
        </w:rPr>
        <w:t>Objednatel</w:t>
      </w:r>
    </w:p>
    <w:p w14:paraId="277333BA" w14:textId="77777777" w:rsidR="00763CDC" w:rsidRPr="001B514D" w:rsidRDefault="00763CDC" w:rsidP="00A97871">
      <w:pPr>
        <w:pStyle w:val="Import3"/>
        <w:spacing w:before="120" w:line="240" w:lineRule="auto"/>
        <w:rPr>
          <w:rFonts w:asciiTheme="minorHAnsi" w:hAnsiTheme="minorHAnsi"/>
          <w:b/>
          <w:szCs w:val="24"/>
        </w:rPr>
      </w:pPr>
      <w:r>
        <w:rPr>
          <w:rFonts w:asciiTheme="minorHAnsi" w:hAnsiTheme="minorHAnsi"/>
          <w:b/>
          <w:szCs w:val="24"/>
        </w:rPr>
        <w:t>Město Kroměříž</w:t>
      </w:r>
    </w:p>
    <w:p w14:paraId="099432B3" w14:textId="77777777" w:rsidR="002509B3" w:rsidRPr="00832E7E" w:rsidRDefault="002509B3" w:rsidP="002509B3">
      <w:pPr>
        <w:numPr>
          <w:ilvl w:val="12"/>
          <w:numId w:val="0"/>
        </w:numPr>
        <w:tabs>
          <w:tab w:val="num" w:pos="360"/>
          <w:tab w:val="left" w:pos="2977"/>
        </w:tabs>
        <w:jc w:val="both"/>
        <w:rPr>
          <w:rFonts w:ascii="Calibri" w:hAnsi="Calibri" w:cs="Arial"/>
        </w:rPr>
      </w:pPr>
      <w:r w:rsidRPr="00832E7E">
        <w:rPr>
          <w:rFonts w:ascii="Calibri" w:hAnsi="Calibri" w:cs="Arial"/>
        </w:rPr>
        <w:t xml:space="preserve">Se sídlem: </w:t>
      </w:r>
      <w:r w:rsidRPr="00832E7E">
        <w:rPr>
          <w:rFonts w:ascii="Calibri" w:hAnsi="Calibri" w:cs="Arial"/>
        </w:rPr>
        <w:tab/>
      </w:r>
      <w:r w:rsidR="001C3F3D">
        <w:rPr>
          <w:rFonts w:ascii="Calibri" w:hAnsi="Calibri" w:cs="Arial"/>
        </w:rPr>
        <w:tab/>
      </w:r>
      <w:r w:rsidRPr="00422712">
        <w:rPr>
          <w:rFonts w:ascii="Calibri" w:hAnsi="Calibri" w:cs="Calibri"/>
        </w:rPr>
        <w:t>Velké náměstí 115/1, 767 01 Kroměříž</w:t>
      </w:r>
    </w:p>
    <w:p w14:paraId="1569C57C" w14:textId="77777777" w:rsidR="002509B3" w:rsidRDefault="002509B3" w:rsidP="002509B3">
      <w:pPr>
        <w:numPr>
          <w:ilvl w:val="12"/>
          <w:numId w:val="0"/>
        </w:numPr>
        <w:tabs>
          <w:tab w:val="num" w:pos="360"/>
          <w:tab w:val="left" w:pos="2977"/>
        </w:tabs>
        <w:jc w:val="both"/>
        <w:rPr>
          <w:rFonts w:ascii="Calibri" w:hAnsi="Calibri" w:cs="Arial"/>
        </w:rPr>
      </w:pPr>
      <w:r w:rsidRPr="00832E7E">
        <w:rPr>
          <w:rFonts w:ascii="Calibri" w:hAnsi="Calibri" w:cs="Arial"/>
        </w:rPr>
        <w:t>Zastoupen</w:t>
      </w:r>
      <w:r>
        <w:rPr>
          <w:rFonts w:ascii="Calibri" w:hAnsi="Calibri" w:cs="Arial"/>
        </w:rPr>
        <w:t>ý</w:t>
      </w:r>
      <w:r w:rsidRPr="00832E7E">
        <w:rPr>
          <w:rFonts w:ascii="Calibri" w:hAnsi="Calibri" w:cs="Arial"/>
        </w:rPr>
        <w:t>:</w:t>
      </w:r>
    </w:p>
    <w:p w14:paraId="15C9F254" w14:textId="77777777" w:rsidR="002509B3" w:rsidRDefault="002509B3" w:rsidP="002509B3">
      <w:pPr>
        <w:numPr>
          <w:ilvl w:val="12"/>
          <w:numId w:val="0"/>
        </w:numPr>
        <w:tabs>
          <w:tab w:val="num" w:pos="360"/>
          <w:tab w:val="left" w:pos="2977"/>
        </w:tabs>
        <w:jc w:val="both"/>
        <w:rPr>
          <w:rFonts w:ascii="Calibri" w:hAnsi="Calibri" w:cs="Arial"/>
        </w:rPr>
      </w:pPr>
      <w:r>
        <w:rPr>
          <w:rFonts w:ascii="Calibri" w:hAnsi="Calibri" w:cs="Arial"/>
        </w:rPr>
        <w:t xml:space="preserve">Ve věcech smluvních: </w:t>
      </w:r>
      <w:r>
        <w:rPr>
          <w:rFonts w:ascii="Calibri" w:hAnsi="Calibri" w:cs="Arial"/>
        </w:rPr>
        <w:tab/>
      </w:r>
      <w:r w:rsidR="001C3F3D">
        <w:rPr>
          <w:rFonts w:ascii="Calibri" w:hAnsi="Calibri" w:cs="Arial"/>
        </w:rPr>
        <w:tab/>
      </w:r>
      <w:r>
        <w:rPr>
          <w:rFonts w:ascii="Calibri" w:hAnsi="Calibri" w:cs="Arial"/>
        </w:rPr>
        <w:t>Mgr. Jaroslavem Němcem – starostou města</w:t>
      </w:r>
    </w:p>
    <w:p w14:paraId="7F62308B" w14:textId="77777777" w:rsidR="002509B3" w:rsidRDefault="002509B3" w:rsidP="002509B3">
      <w:pPr>
        <w:numPr>
          <w:ilvl w:val="12"/>
          <w:numId w:val="0"/>
        </w:numPr>
        <w:tabs>
          <w:tab w:val="num" w:pos="360"/>
          <w:tab w:val="left" w:pos="2977"/>
        </w:tabs>
        <w:jc w:val="both"/>
        <w:rPr>
          <w:rFonts w:ascii="Calibri" w:hAnsi="Calibri" w:cs="Arial"/>
        </w:rPr>
      </w:pPr>
      <w:r>
        <w:rPr>
          <w:rFonts w:ascii="Calibri" w:hAnsi="Calibri" w:cs="Arial"/>
        </w:rPr>
        <w:t xml:space="preserve">Ve věcech technických: </w:t>
      </w:r>
      <w:r>
        <w:rPr>
          <w:rFonts w:ascii="Calibri" w:hAnsi="Calibri" w:cs="Arial"/>
        </w:rPr>
        <w:tab/>
      </w:r>
      <w:r w:rsidR="001C3F3D">
        <w:rPr>
          <w:rFonts w:ascii="Calibri" w:hAnsi="Calibri" w:cs="Arial"/>
        </w:rPr>
        <w:tab/>
      </w:r>
      <w:r w:rsidR="005229F5">
        <w:rPr>
          <w:rFonts w:ascii="Calibri" w:hAnsi="Calibri" w:cs="Arial"/>
        </w:rPr>
        <w:t xml:space="preserve">Jaroslav </w:t>
      </w:r>
      <w:proofErr w:type="spellStart"/>
      <w:r w:rsidR="005229F5">
        <w:rPr>
          <w:rFonts w:ascii="Calibri" w:hAnsi="Calibri" w:cs="Arial"/>
        </w:rPr>
        <w:t>Pajgr</w:t>
      </w:r>
      <w:proofErr w:type="spellEnd"/>
      <w:r w:rsidR="005229F5">
        <w:rPr>
          <w:rFonts w:ascii="Calibri" w:hAnsi="Calibri" w:cs="Arial"/>
        </w:rPr>
        <w:t>, referent investičního oddělení</w:t>
      </w:r>
    </w:p>
    <w:p w14:paraId="74ED2EE4" w14:textId="77777777" w:rsidR="005229F5" w:rsidRDefault="005229F5" w:rsidP="002509B3">
      <w:pPr>
        <w:numPr>
          <w:ilvl w:val="12"/>
          <w:numId w:val="0"/>
        </w:numPr>
        <w:tabs>
          <w:tab w:val="num" w:pos="360"/>
          <w:tab w:val="left" w:pos="2977"/>
        </w:tabs>
        <w:jc w:val="both"/>
        <w:rPr>
          <w:rFonts w:ascii="Calibri" w:hAnsi="Calibri" w:cs="Arial"/>
        </w:rPr>
      </w:pPr>
      <w:r>
        <w:rPr>
          <w:rFonts w:ascii="Calibri" w:hAnsi="Calibri" w:cs="Arial"/>
        </w:rPr>
        <w:tab/>
      </w:r>
      <w:r>
        <w:rPr>
          <w:rFonts w:ascii="Calibri" w:hAnsi="Calibri" w:cs="Arial"/>
        </w:rPr>
        <w:tab/>
      </w:r>
      <w:r>
        <w:rPr>
          <w:rFonts w:ascii="Calibri" w:hAnsi="Calibri" w:cs="Arial"/>
        </w:rPr>
        <w:tab/>
        <w:t xml:space="preserve">727 915 262, </w:t>
      </w:r>
      <w:r w:rsidRPr="00DD5C05">
        <w:rPr>
          <w:rFonts w:ascii="Calibri" w:hAnsi="Calibri" w:cs="Arial"/>
        </w:rPr>
        <w:t>jaroslav.pajgr@mesto-kromeriz.cz</w:t>
      </w:r>
    </w:p>
    <w:p w14:paraId="4A2CDE55" w14:textId="77777777" w:rsidR="005229F5" w:rsidRDefault="005229F5" w:rsidP="002509B3">
      <w:pPr>
        <w:numPr>
          <w:ilvl w:val="12"/>
          <w:numId w:val="0"/>
        </w:numPr>
        <w:tabs>
          <w:tab w:val="num" w:pos="360"/>
          <w:tab w:val="left" w:pos="2977"/>
        </w:tabs>
        <w:jc w:val="both"/>
        <w:rPr>
          <w:rFonts w:ascii="Calibri" w:hAnsi="Calibri" w:cs="Arial"/>
        </w:rPr>
      </w:pPr>
      <w:r>
        <w:rPr>
          <w:rFonts w:ascii="Calibri" w:hAnsi="Calibri" w:cs="Arial"/>
        </w:rPr>
        <w:tab/>
      </w:r>
      <w:r>
        <w:rPr>
          <w:rFonts w:ascii="Calibri" w:hAnsi="Calibri" w:cs="Arial"/>
        </w:rPr>
        <w:tab/>
      </w:r>
      <w:r>
        <w:rPr>
          <w:rFonts w:ascii="Calibri" w:hAnsi="Calibri" w:cs="Arial"/>
        </w:rPr>
        <w:tab/>
      </w:r>
      <w:r w:rsidRPr="00A849E8">
        <w:rPr>
          <w:rFonts w:ascii="Calibri" w:hAnsi="Calibri" w:cs="Arial"/>
          <w:highlight w:val="cyan"/>
        </w:rPr>
        <w:t>……………………</w:t>
      </w:r>
      <w:proofErr w:type="gramStart"/>
      <w:r w:rsidRPr="00A849E8">
        <w:rPr>
          <w:rFonts w:ascii="Calibri" w:hAnsi="Calibri" w:cs="Arial"/>
          <w:highlight w:val="cyan"/>
        </w:rPr>
        <w:t>…..,</w:t>
      </w:r>
      <w:r>
        <w:rPr>
          <w:rFonts w:ascii="Calibri" w:hAnsi="Calibri" w:cs="Arial"/>
        </w:rPr>
        <w:t xml:space="preserve"> Technický</w:t>
      </w:r>
      <w:proofErr w:type="gramEnd"/>
      <w:r>
        <w:rPr>
          <w:rFonts w:ascii="Calibri" w:hAnsi="Calibri" w:cs="Arial"/>
        </w:rPr>
        <w:t xml:space="preserve"> dozor investora</w:t>
      </w:r>
    </w:p>
    <w:p w14:paraId="365A464F" w14:textId="77777777" w:rsidR="002509B3" w:rsidRDefault="002509B3" w:rsidP="002509B3">
      <w:pPr>
        <w:numPr>
          <w:ilvl w:val="12"/>
          <w:numId w:val="0"/>
        </w:numPr>
        <w:tabs>
          <w:tab w:val="num" w:pos="360"/>
          <w:tab w:val="left" w:pos="2977"/>
        </w:tabs>
        <w:ind w:left="360"/>
        <w:jc w:val="both"/>
        <w:rPr>
          <w:rFonts w:ascii="Calibri" w:hAnsi="Calibri" w:cs="Arial"/>
        </w:rPr>
      </w:pPr>
    </w:p>
    <w:p w14:paraId="40481FF6" w14:textId="77777777" w:rsidR="002509B3" w:rsidRPr="00714BC5" w:rsidRDefault="002509B3" w:rsidP="002509B3">
      <w:pPr>
        <w:numPr>
          <w:ilvl w:val="12"/>
          <w:numId w:val="0"/>
        </w:numPr>
        <w:tabs>
          <w:tab w:val="num" w:pos="360"/>
          <w:tab w:val="left" w:pos="2977"/>
        </w:tabs>
        <w:jc w:val="both"/>
        <w:rPr>
          <w:rFonts w:asciiTheme="minorHAnsi" w:hAnsiTheme="minorHAnsi" w:cs="ArialMT-Identity-H"/>
        </w:rPr>
      </w:pPr>
      <w:r w:rsidRPr="00714BC5">
        <w:rPr>
          <w:rFonts w:asciiTheme="minorHAnsi" w:hAnsiTheme="minorHAnsi" w:cs="Arial"/>
        </w:rPr>
        <w:t>IČ:</w:t>
      </w:r>
      <w:r w:rsidRPr="00714BC5">
        <w:rPr>
          <w:rFonts w:asciiTheme="minorHAnsi" w:hAnsiTheme="minorHAnsi" w:cs="Arial"/>
        </w:rPr>
        <w:tab/>
      </w:r>
      <w:r w:rsidR="00714BC5">
        <w:rPr>
          <w:rFonts w:asciiTheme="minorHAnsi" w:hAnsiTheme="minorHAnsi" w:cs="Arial"/>
        </w:rPr>
        <w:tab/>
      </w:r>
      <w:r w:rsidR="00714BC5">
        <w:rPr>
          <w:rFonts w:asciiTheme="minorHAnsi" w:hAnsiTheme="minorHAnsi" w:cs="Arial"/>
        </w:rPr>
        <w:tab/>
      </w:r>
      <w:r w:rsidRPr="00714BC5">
        <w:rPr>
          <w:rFonts w:asciiTheme="minorHAnsi" w:hAnsiTheme="minorHAnsi" w:cs="ArialMT-Identity-H"/>
        </w:rPr>
        <w:t>00287351</w:t>
      </w:r>
    </w:p>
    <w:p w14:paraId="29FF0359" w14:textId="77777777" w:rsidR="002509B3" w:rsidRPr="00714BC5" w:rsidRDefault="002509B3" w:rsidP="002509B3">
      <w:pPr>
        <w:numPr>
          <w:ilvl w:val="12"/>
          <w:numId w:val="0"/>
        </w:numPr>
        <w:tabs>
          <w:tab w:val="num" w:pos="360"/>
          <w:tab w:val="left" w:pos="2977"/>
        </w:tabs>
        <w:jc w:val="both"/>
        <w:rPr>
          <w:rFonts w:asciiTheme="minorHAnsi" w:hAnsiTheme="minorHAnsi" w:cs="Arial"/>
        </w:rPr>
      </w:pPr>
      <w:r w:rsidRPr="00714BC5">
        <w:rPr>
          <w:rFonts w:asciiTheme="minorHAnsi" w:hAnsiTheme="minorHAnsi" w:cs="Arial"/>
        </w:rPr>
        <w:t>DIČ:</w:t>
      </w:r>
      <w:r w:rsidRPr="00714BC5">
        <w:rPr>
          <w:rFonts w:asciiTheme="minorHAnsi" w:hAnsiTheme="minorHAnsi" w:cs="Arial"/>
        </w:rPr>
        <w:tab/>
      </w:r>
      <w:r w:rsidR="001C3F3D" w:rsidRPr="00714BC5">
        <w:rPr>
          <w:rFonts w:asciiTheme="minorHAnsi" w:hAnsiTheme="minorHAnsi" w:cs="Arial"/>
        </w:rPr>
        <w:tab/>
      </w:r>
      <w:r w:rsidRPr="00714BC5">
        <w:rPr>
          <w:rFonts w:asciiTheme="minorHAnsi" w:hAnsiTheme="minorHAnsi" w:cs="ArialMT-Identity-H"/>
        </w:rPr>
        <w:t>není plátce DPH</w:t>
      </w:r>
    </w:p>
    <w:p w14:paraId="37304526" w14:textId="77777777" w:rsidR="002509B3" w:rsidRPr="00714BC5" w:rsidRDefault="002509B3" w:rsidP="002509B3">
      <w:pPr>
        <w:numPr>
          <w:ilvl w:val="12"/>
          <w:numId w:val="0"/>
        </w:numPr>
        <w:tabs>
          <w:tab w:val="num" w:pos="360"/>
          <w:tab w:val="left" w:pos="2977"/>
        </w:tabs>
        <w:jc w:val="both"/>
        <w:rPr>
          <w:rFonts w:asciiTheme="minorHAnsi" w:hAnsiTheme="minorHAnsi" w:cs="Arial"/>
        </w:rPr>
      </w:pPr>
      <w:r w:rsidRPr="00714BC5">
        <w:rPr>
          <w:rFonts w:asciiTheme="minorHAnsi" w:hAnsiTheme="minorHAnsi" w:cs="Arial"/>
        </w:rPr>
        <w:t>Adresa pro doručování:</w:t>
      </w:r>
      <w:r w:rsidRPr="00714BC5">
        <w:rPr>
          <w:rFonts w:asciiTheme="minorHAnsi" w:hAnsiTheme="minorHAnsi" w:cs="Arial"/>
        </w:rPr>
        <w:tab/>
      </w:r>
      <w:r w:rsidR="001C3F3D" w:rsidRPr="00714BC5">
        <w:rPr>
          <w:rFonts w:asciiTheme="minorHAnsi" w:hAnsiTheme="minorHAnsi" w:cs="Arial"/>
        </w:rPr>
        <w:tab/>
      </w:r>
      <w:r w:rsidRPr="00714BC5">
        <w:rPr>
          <w:rFonts w:asciiTheme="minorHAnsi" w:hAnsiTheme="minorHAnsi" w:cs="Calibri"/>
        </w:rPr>
        <w:t>Velké náměstí 115/1, 767 01 Kroměříž</w:t>
      </w:r>
    </w:p>
    <w:p w14:paraId="51D99826" w14:textId="77777777" w:rsidR="00643A6A" w:rsidRPr="001B514D" w:rsidRDefault="00643A6A" w:rsidP="00B734D2">
      <w:pPr>
        <w:tabs>
          <w:tab w:val="left" w:pos="1980"/>
        </w:tabs>
        <w:rPr>
          <w:rFonts w:asciiTheme="minorHAnsi" w:hAnsiTheme="minorHAnsi"/>
          <w:b/>
        </w:rPr>
      </w:pPr>
    </w:p>
    <w:p w14:paraId="23AEBF60" w14:textId="77777777" w:rsidR="00643A6A" w:rsidRPr="001B514D" w:rsidRDefault="00643A6A" w:rsidP="00B734D2">
      <w:pPr>
        <w:tabs>
          <w:tab w:val="left" w:pos="1980"/>
        </w:tabs>
        <w:rPr>
          <w:rFonts w:asciiTheme="minorHAnsi" w:hAnsiTheme="minorHAnsi"/>
        </w:rPr>
      </w:pPr>
      <w:r w:rsidRPr="001B514D">
        <w:rPr>
          <w:rFonts w:asciiTheme="minorHAnsi" w:hAnsiTheme="minorHAnsi"/>
        </w:rPr>
        <w:t xml:space="preserve"> (dále jen </w:t>
      </w:r>
      <w:r w:rsidR="00C15692">
        <w:rPr>
          <w:rFonts w:asciiTheme="minorHAnsi" w:hAnsiTheme="minorHAnsi"/>
        </w:rPr>
        <w:t>„</w:t>
      </w:r>
      <w:r w:rsidRPr="001B514D">
        <w:rPr>
          <w:rFonts w:asciiTheme="minorHAnsi" w:hAnsiTheme="minorHAnsi"/>
        </w:rPr>
        <w:t>Objednatel</w:t>
      </w:r>
      <w:r w:rsidR="00C15692">
        <w:rPr>
          <w:rFonts w:asciiTheme="minorHAnsi" w:hAnsiTheme="minorHAnsi"/>
        </w:rPr>
        <w:t>“</w:t>
      </w:r>
      <w:r w:rsidRPr="001B514D">
        <w:rPr>
          <w:rFonts w:asciiTheme="minorHAnsi" w:hAnsiTheme="minorHAnsi"/>
        </w:rPr>
        <w:t>)</w:t>
      </w:r>
    </w:p>
    <w:p w14:paraId="01F089FD" w14:textId="77777777" w:rsidR="008C4F8E" w:rsidRPr="001B514D" w:rsidRDefault="008C4F8E" w:rsidP="008C4F8E">
      <w:pPr>
        <w:pStyle w:val="Import3"/>
        <w:spacing w:before="120" w:line="240" w:lineRule="auto"/>
        <w:jc w:val="center"/>
        <w:rPr>
          <w:rFonts w:asciiTheme="minorHAnsi" w:hAnsiTheme="minorHAnsi"/>
          <w:szCs w:val="24"/>
        </w:rPr>
      </w:pPr>
      <w:r w:rsidRPr="001B514D">
        <w:rPr>
          <w:rFonts w:asciiTheme="minorHAnsi" w:hAnsiTheme="minorHAnsi"/>
          <w:szCs w:val="24"/>
        </w:rPr>
        <w:t>a</w:t>
      </w:r>
    </w:p>
    <w:p w14:paraId="03EA66A9" w14:textId="77777777" w:rsidR="008C4F8E" w:rsidRPr="001B514D" w:rsidRDefault="008C4F8E" w:rsidP="00763CDC">
      <w:pPr>
        <w:pStyle w:val="Import3"/>
        <w:spacing w:line="240" w:lineRule="auto"/>
        <w:rPr>
          <w:rFonts w:asciiTheme="minorHAnsi" w:hAnsiTheme="minorHAnsi"/>
          <w:b/>
          <w:szCs w:val="24"/>
        </w:rPr>
      </w:pPr>
      <w:r w:rsidRPr="001B514D">
        <w:rPr>
          <w:rFonts w:asciiTheme="minorHAnsi" w:hAnsiTheme="minorHAnsi"/>
          <w:b/>
          <w:szCs w:val="24"/>
        </w:rPr>
        <w:t>Zhotovitel</w:t>
      </w:r>
    </w:p>
    <w:p w14:paraId="52711A44" w14:textId="77777777" w:rsidR="00763CDC" w:rsidRDefault="00763CDC" w:rsidP="00763CDC">
      <w:pPr>
        <w:pStyle w:val="Import3"/>
        <w:spacing w:line="240" w:lineRule="auto"/>
        <w:jc w:val="both"/>
        <w:rPr>
          <w:rFonts w:asciiTheme="minorHAnsi" w:hAnsiTheme="minorHAnsi"/>
          <w:b/>
          <w:szCs w:val="24"/>
          <w:highlight w:val="yellow"/>
        </w:rPr>
      </w:pPr>
    </w:p>
    <w:p w14:paraId="58098E5D" w14:textId="77777777" w:rsidR="00A75A6C" w:rsidRPr="001B514D" w:rsidRDefault="008C4F8E" w:rsidP="00763CDC">
      <w:pPr>
        <w:pStyle w:val="Import3"/>
        <w:spacing w:line="240" w:lineRule="auto"/>
        <w:jc w:val="both"/>
        <w:rPr>
          <w:rFonts w:asciiTheme="minorHAnsi" w:hAnsiTheme="minorHAnsi"/>
          <w:b/>
          <w:szCs w:val="24"/>
          <w:highlight w:val="yellow"/>
        </w:rPr>
      </w:pPr>
      <w:r w:rsidRPr="001B514D">
        <w:rPr>
          <w:rFonts w:asciiTheme="minorHAnsi" w:hAnsiTheme="minorHAnsi"/>
          <w:b/>
          <w:szCs w:val="24"/>
          <w:highlight w:val="yellow"/>
        </w:rPr>
        <w:t>………………………</w:t>
      </w:r>
    </w:p>
    <w:p w14:paraId="01A77761" w14:textId="77777777" w:rsidR="008C4F8E" w:rsidRPr="001C3F3D" w:rsidRDefault="001C3F3D" w:rsidP="001C3F3D">
      <w:pPr>
        <w:rPr>
          <w:rFonts w:asciiTheme="minorHAnsi" w:hAnsiTheme="minorHAnsi"/>
        </w:rPr>
      </w:pPr>
      <w:r w:rsidRPr="001C3F3D">
        <w:rPr>
          <w:rFonts w:asciiTheme="minorHAnsi" w:hAnsiTheme="minorHAnsi"/>
        </w:rPr>
        <w:t>Sídlo:</w:t>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highlight w:val="yellow"/>
        </w:rPr>
        <w:t>………………</w:t>
      </w:r>
      <w:proofErr w:type="gramStart"/>
      <w:r w:rsidRPr="001C3F3D">
        <w:rPr>
          <w:rFonts w:asciiTheme="minorHAnsi" w:hAnsiTheme="minorHAnsi"/>
          <w:highlight w:val="yellow"/>
        </w:rPr>
        <w:t>…..</w:t>
      </w:r>
      <w:proofErr w:type="gramEnd"/>
    </w:p>
    <w:p w14:paraId="109B85CE" w14:textId="77777777" w:rsidR="0031199C" w:rsidRPr="001C3F3D" w:rsidRDefault="00F23F9F" w:rsidP="00763CDC">
      <w:pPr>
        <w:tabs>
          <w:tab w:val="left" w:pos="1980"/>
        </w:tabs>
        <w:rPr>
          <w:rFonts w:asciiTheme="minorHAnsi" w:hAnsiTheme="minorHAnsi"/>
        </w:rPr>
      </w:pPr>
      <w:r>
        <w:rPr>
          <w:rFonts w:asciiTheme="minorHAnsi" w:hAnsiTheme="minorHAnsi"/>
        </w:rPr>
        <w:t>D</w:t>
      </w:r>
      <w:r w:rsidR="0031199C" w:rsidRPr="001C3F3D">
        <w:rPr>
          <w:rFonts w:asciiTheme="minorHAnsi" w:hAnsiTheme="minorHAnsi"/>
        </w:rPr>
        <w:t>oručovací adresa :</w:t>
      </w:r>
      <w:r w:rsidR="00DA0171" w:rsidRPr="001C3F3D">
        <w:rPr>
          <w:rFonts w:asciiTheme="minorHAnsi" w:hAnsiTheme="minorHAnsi"/>
        </w:rPr>
        <w:t xml:space="preserve"> </w:t>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02008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p>
    <w:p w14:paraId="3968E0D7" w14:textId="77777777" w:rsidR="008C4F8E" w:rsidRPr="001C3F3D" w:rsidRDefault="00F23F9F" w:rsidP="00763CDC">
      <w:pPr>
        <w:tabs>
          <w:tab w:val="left" w:pos="1980"/>
        </w:tabs>
        <w:rPr>
          <w:rFonts w:asciiTheme="minorHAnsi" w:hAnsiTheme="minorHAnsi"/>
        </w:rPr>
      </w:pPr>
      <w:r>
        <w:rPr>
          <w:rFonts w:asciiTheme="minorHAnsi" w:hAnsiTheme="minorHAnsi"/>
        </w:rPr>
        <w:t>Z</w:t>
      </w:r>
      <w:r w:rsidR="001C3F3D" w:rsidRPr="001C3F3D">
        <w:rPr>
          <w:rFonts w:asciiTheme="minorHAnsi" w:hAnsiTheme="minorHAnsi"/>
        </w:rPr>
        <w:t>astoupený</w:t>
      </w:r>
      <w:r w:rsidR="008C4F8E" w:rsidRPr="001C3F3D">
        <w:rPr>
          <w:rFonts w:asciiTheme="minorHAnsi" w:hAnsiTheme="minorHAnsi"/>
        </w:rPr>
        <w:t xml:space="preserve">: </w:t>
      </w:r>
      <w:r w:rsidR="008C4F8E"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r w:rsidR="008C4F8E" w:rsidRPr="001C3F3D">
        <w:rPr>
          <w:rFonts w:asciiTheme="minorHAnsi" w:hAnsiTheme="minorHAnsi"/>
        </w:rPr>
        <w:tab/>
      </w:r>
    </w:p>
    <w:p w14:paraId="07867582"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 věcech smluvních: </w:t>
      </w:r>
      <w:r>
        <w:rPr>
          <w:rFonts w:ascii="Calibri" w:hAnsi="Calibri" w:cs="Arial"/>
        </w:rPr>
        <w:tab/>
      </w:r>
      <w:r>
        <w:rPr>
          <w:rFonts w:ascii="Calibri" w:hAnsi="Calibri" w:cs="Arial"/>
        </w:rPr>
        <w:tab/>
      </w:r>
      <w:r w:rsidRPr="001C3F3D">
        <w:rPr>
          <w:rFonts w:asciiTheme="minorHAnsi" w:hAnsiTheme="minorHAnsi"/>
          <w:highlight w:val="yellow"/>
        </w:rPr>
        <w:t>………………</w:t>
      </w:r>
      <w:proofErr w:type="gramStart"/>
      <w:r w:rsidRPr="001C3F3D">
        <w:rPr>
          <w:rFonts w:asciiTheme="minorHAnsi" w:hAnsiTheme="minorHAnsi"/>
          <w:highlight w:val="yellow"/>
        </w:rPr>
        <w:t>…..</w:t>
      </w:r>
      <w:proofErr w:type="gramEnd"/>
    </w:p>
    <w:p w14:paraId="4C56AC7B"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 věcech technických: </w:t>
      </w:r>
      <w:r>
        <w:rPr>
          <w:rFonts w:ascii="Calibri" w:hAnsi="Calibri" w:cs="Arial"/>
        </w:rPr>
        <w:tab/>
      </w:r>
      <w:r>
        <w:rPr>
          <w:rFonts w:ascii="Calibri" w:hAnsi="Calibri" w:cs="Arial"/>
        </w:rPr>
        <w:tab/>
      </w:r>
      <w:r w:rsidRPr="001C3F3D">
        <w:rPr>
          <w:rFonts w:asciiTheme="minorHAnsi" w:hAnsiTheme="minorHAnsi"/>
          <w:highlight w:val="yellow"/>
        </w:rPr>
        <w:t>………………</w:t>
      </w:r>
      <w:proofErr w:type="gramStart"/>
      <w:r w:rsidRPr="001C3F3D">
        <w:rPr>
          <w:rFonts w:asciiTheme="minorHAnsi" w:hAnsiTheme="minorHAnsi"/>
          <w:highlight w:val="yellow"/>
        </w:rPr>
        <w:t>…..</w:t>
      </w:r>
      <w:proofErr w:type="gramEnd"/>
    </w:p>
    <w:p w14:paraId="3423C3A0"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Vedoucí stavby s autorizací </w:t>
      </w:r>
    </w:p>
    <w:p w14:paraId="5B149BE7" w14:textId="77777777" w:rsidR="00DF04B2"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 oboru </w:t>
      </w:r>
      <w:r w:rsidR="00DF04B2" w:rsidRPr="00DF04B2">
        <w:rPr>
          <w:rFonts w:ascii="Calibri" w:hAnsi="Calibri" w:cs="Arial"/>
        </w:rPr>
        <w:t xml:space="preserve">technika prostředí staveb, </w:t>
      </w:r>
    </w:p>
    <w:p w14:paraId="40ADD166" w14:textId="77777777" w:rsidR="005229F5" w:rsidRDefault="00DF04B2" w:rsidP="005229F5">
      <w:pPr>
        <w:numPr>
          <w:ilvl w:val="12"/>
          <w:numId w:val="0"/>
        </w:numPr>
        <w:tabs>
          <w:tab w:val="num" w:pos="360"/>
          <w:tab w:val="left" w:pos="2977"/>
        </w:tabs>
        <w:jc w:val="both"/>
        <w:rPr>
          <w:rFonts w:ascii="Calibri" w:hAnsi="Calibri" w:cs="Arial"/>
        </w:rPr>
      </w:pPr>
      <w:r w:rsidRPr="00DF04B2">
        <w:rPr>
          <w:rFonts w:ascii="Calibri" w:hAnsi="Calibri" w:cs="Arial"/>
        </w:rPr>
        <w:t>specializace technická zařízení</w:t>
      </w:r>
      <w:r w:rsidR="005229F5">
        <w:rPr>
          <w:rFonts w:ascii="Calibri" w:hAnsi="Calibri" w:cs="Arial"/>
        </w:rPr>
        <w:t>:</w:t>
      </w:r>
      <w:r w:rsidR="005229F5">
        <w:rPr>
          <w:rFonts w:ascii="Calibri" w:hAnsi="Calibri" w:cs="Arial"/>
        </w:rPr>
        <w:tab/>
      </w:r>
      <w:r w:rsidR="005229F5" w:rsidRPr="001C3F3D">
        <w:rPr>
          <w:rFonts w:asciiTheme="minorHAnsi" w:hAnsiTheme="minorHAnsi"/>
          <w:highlight w:val="yellow"/>
        </w:rPr>
        <w:t>………………</w:t>
      </w:r>
      <w:proofErr w:type="gramStart"/>
      <w:r w:rsidR="005229F5" w:rsidRPr="001C3F3D">
        <w:rPr>
          <w:rFonts w:asciiTheme="minorHAnsi" w:hAnsiTheme="minorHAnsi"/>
          <w:highlight w:val="yellow"/>
        </w:rPr>
        <w:t>…..</w:t>
      </w:r>
      <w:proofErr w:type="gramEnd"/>
    </w:p>
    <w:p w14:paraId="6746FFC8" w14:textId="77777777" w:rsidR="008C4F8E" w:rsidRPr="001C3F3D" w:rsidRDefault="008C4F8E" w:rsidP="00763CDC">
      <w:pPr>
        <w:tabs>
          <w:tab w:val="left" w:pos="1980"/>
        </w:tabs>
        <w:rPr>
          <w:rFonts w:asciiTheme="minorHAnsi" w:hAnsiTheme="minorHAnsi"/>
          <w:highlight w:val="yellow"/>
        </w:rPr>
      </w:pPr>
      <w:r w:rsidRPr="001C3F3D">
        <w:rPr>
          <w:rFonts w:asciiTheme="minorHAnsi" w:hAnsiTheme="minorHAnsi"/>
        </w:rPr>
        <w:t xml:space="preserve">IČ : </w:t>
      </w:r>
      <w:r w:rsidRPr="001C3F3D">
        <w:rPr>
          <w:rFonts w:asciiTheme="minorHAnsi" w:hAnsiTheme="minorHAnsi"/>
        </w:rPr>
        <w:tab/>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p>
    <w:p w14:paraId="29CF91AC" w14:textId="77777777" w:rsidR="008C4F8E" w:rsidRPr="001C3F3D" w:rsidRDefault="008C4F8E" w:rsidP="00763CDC">
      <w:pPr>
        <w:tabs>
          <w:tab w:val="left" w:pos="1980"/>
        </w:tabs>
        <w:rPr>
          <w:rFonts w:asciiTheme="minorHAnsi" w:hAnsiTheme="minorHAnsi"/>
        </w:rPr>
      </w:pPr>
      <w:r w:rsidRPr="001C3F3D">
        <w:rPr>
          <w:rFonts w:asciiTheme="minorHAnsi" w:hAnsiTheme="minorHAnsi"/>
        </w:rPr>
        <w:t xml:space="preserve">DIČ : </w:t>
      </w:r>
      <w:r w:rsidRPr="001C3F3D">
        <w:rPr>
          <w:rFonts w:asciiTheme="minorHAnsi" w:hAnsiTheme="minorHAnsi"/>
        </w:rPr>
        <w:tab/>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p>
    <w:p w14:paraId="1B142A2F" w14:textId="77777777" w:rsidR="008C4F8E" w:rsidRPr="001C3F3D" w:rsidRDefault="008C4F8E" w:rsidP="00763CDC">
      <w:pPr>
        <w:tabs>
          <w:tab w:val="left" w:pos="1980"/>
        </w:tabs>
        <w:rPr>
          <w:rFonts w:asciiTheme="minorHAnsi" w:hAnsiTheme="minorHAnsi"/>
        </w:rPr>
      </w:pPr>
      <w:r w:rsidRPr="001C3F3D">
        <w:rPr>
          <w:rFonts w:asciiTheme="minorHAnsi" w:hAnsiTheme="minorHAnsi"/>
        </w:rPr>
        <w:t xml:space="preserve">Bankovní spojení : </w:t>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r w:rsidRPr="001C3F3D">
        <w:rPr>
          <w:rFonts w:asciiTheme="minorHAnsi" w:hAnsiTheme="minorHAnsi"/>
        </w:rPr>
        <w:tab/>
      </w:r>
    </w:p>
    <w:p w14:paraId="6FA3177A" w14:textId="77777777" w:rsidR="008C4F8E" w:rsidRPr="001C3F3D" w:rsidRDefault="00F23F9F" w:rsidP="00763CDC">
      <w:pPr>
        <w:tabs>
          <w:tab w:val="left" w:pos="1980"/>
        </w:tabs>
        <w:rPr>
          <w:rFonts w:asciiTheme="minorHAnsi" w:hAnsiTheme="minorHAnsi"/>
        </w:rPr>
      </w:pPr>
      <w:r>
        <w:rPr>
          <w:rFonts w:asciiTheme="minorHAnsi" w:hAnsiTheme="minorHAnsi"/>
        </w:rPr>
        <w:t>Č</w:t>
      </w:r>
      <w:r w:rsidR="008C4F8E" w:rsidRPr="001C3F3D">
        <w:rPr>
          <w:rFonts w:asciiTheme="minorHAnsi" w:hAnsiTheme="minorHAnsi"/>
        </w:rPr>
        <w:t xml:space="preserve">íslo účtu : </w:t>
      </w:r>
      <w:r w:rsidR="008C4F8E" w:rsidRPr="001C3F3D">
        <w:rPr>
          <w:rFonts w:asciiTheme="minorHAnsi" w:hAnsiTheme="minorHAnsi"/>
        </w:rPr>
        <w:tab/>
      </w:r>
      <w:r w:rsidR="008C4F8E"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roofErr w:type="gramStart"/>
      <w:r w:rsidR="001C3F3D" w:rsidRPr="001C3F3D">
        <w:rPr>
          <w:rFonts w:asciiTheme="minorHAnsi" w:hAnsiTheme="minorHAnsi"/>
          <w:highlight w:val="yellow"/>
        </w:rPr>
        <w:t>…..</w:t>
      </w:r>
      <w:proofErr w:type="gramEnd"/>
    </w:p>
    <w:p w14:paraId="5EC88B52" w14:textId="77777777" w:rsidR="008C4F8E" w:rsidRPr="001B514D" w:rsidRDefault="008C4F8E" w:rsidP="00763CDC">
      <w:pPr>
        <w:ind w:left="566" w:firstLine="142"/>
        <w:jc w:val="both"/>
        <w:rPr>
          <w:rFonts w:asciiTheme="minorHAnsi" w:hAnsiTheme="minorHAnsi"/>
        </w:rPr>
      </w:pPr>
    </w:p>
    <w:p w14:paraId="4E95A720" w14:textId="77777777" w:rsidR="008C4F8E" w:rsidRPr="001B514D" w:rsidRDefault="008C4F8E" w:rsidP="00763CDC">
      <w:pPr>
        <w:jc w:val="both"/>
        <w:rPr>
          <w:rFonts w:asciiTheme="minorHAnsi" w:hAnsiTheme="minorHAnsi"/>
        </w:rPr>
      </w:pPr>
      <w:r w:rsidRPr="001B514D">
        <w:rPr>
          <w:rFonts w:asciiTheme="minorHAnsi" w:hAnsiTheme="minorHAnsi"/>
        </w:rPr>
        <w:t>Zapsaný v :</w:t>
      </w:r>
      <w:r w:rsidRPr="001B514D">
        <w:rPr>
          <w:rFonts w:asciiTheme="minorHAnsi" w:hAnsiTheme="minorHAnsi"/>
        </w:rPr>
        <w:tab/>
        <w:t xml:space="preserve">Obchodním rejstříku </w:t>
      </w:r>
      <w:proofErr w:type="gramStart"/>
      <w:r w:rsidRPr="001B514D">
        <w:rPr>
          <w:rFonts w:asciiTheme="minorHAnsi" w:hAnsiTheme="minorHAnsi"/>
        </w:rPr>
        <w:t>vedeném</w:t>
      </w:r>
      <w:proofErr w:type="gramEnd"/>
      <w:r w:rsidRPr="001B514D">
        <w:rPr>
          <w:rFonts w:asciiTheme="minorHAnsi" w:hAnsiTheme="minorHAnsi"/>
        </w:rPr>
        <w:t xml:space="preserve"> u </w:t>
      </w:r>
      <w:r w:rsidRPr="001B514D">
        <w:rPr>
          <w:rFonts w:asciiTheme="minorHAnsi" w:hAnsiTheme="minorHAnsi"/>
          <w:b/>
          <w:highlight w:val="yellow"/>
        </w:rPr>
        <w:t>………………………………………….………………..</w:t>
      </w:r>
    </w:p>
    <w:p w14:paraId="5E394466" w14:textId="77777777" w:rsidR="008C4F8E" w:rsidRPr="001B514D" w:rsidRDefault="008C4F8E" w:rsidP="00763CDC">
      <w:pPr>
        <w:ind w:left="566" w:hanging="566"/>
        <w:jc w:val="both"/>
        <w:rPr>
          <w:rFonts w:asciiTheme="minorHAnsi" w:hAnsiTheme="minorHAnsi"/>
          <w:snapToGrid w:val="0"/>
        </w:rPr>
      </w:pPr>
      <w:r w:rsidRPr="001B514D">
        <w:rPr>
          <w:rFonts w:asciiTheme="minorHAnsi" w:hAnsiTheme="minorHAnsi"/>
        </w:rPr>
        <w:tab/>
      </w:r>
      <w:r w:rsidRPr="001B514D">
        <w:rPr>
          <w:rFonts w:asciiTheme="minorHAnsi" w:hAnsiTheme="minorHAnsi"/>
        </w:rPr>
        <w:tab/>
      </w:r>
      <w:r w:rsidRPr="001B514D">
        <w:rPr>
          <w:rFonts w:asciiTheme="minorHAnsi" w:hAnsiTheme="minorHAnsi"/>
        </w:rPr>
        <w:tab/>
      </w:r>
      <w:r w:rsidRPr="001B514D">
        <w:rPr>
          <w:rFonts w:asciiTheme="minorHAnsi" w:hAnsiTheme="minorHAnsi"/>
        </w:rPr>
        <w:tab/>
        <w:t xml:space="preserve">oddíl </w:t>
      </w:r>
      <w:r w:rsidRPr="001B514D">
        <w:rPr>
          <w:rFonts w:asciiTheme="minorHAnsi" w:hAnsiTheme="minorHAnsi"/>
          <w:highlight w:val="yellow"/>
        </w:rPr>
        <w:t xml:space="preserve">…., </w:t>
      </w:r>
      <w:r w:rsidRPr="001B514D">
        <w:rPr>
          <w:rFonts w:asciiTheme="minorHAnsi" w:hAnsiTheme="minorHAnsi"/>
        </w:rPr>
        <w:t xml:space="preserve">vložka </w:t>
      </w:r>
      <w:r w:rsidRPr="001B514D">
        <w:rPr>
          <w:rFonts w:asciiTheme="minorHAnsi" w:hAnsiTheme="minorHAnsi"/>
          <w:highlight w:val="yellow"/>
        </w:rPr>
        <w:t>…………………</w:t>
      </w:r>
      <w:proofErr w:type="gramStart"/>
      <w:r w:rsidRPr="001B514D">
        <w:rPr>
          <w:rFonts w:asciiTheme="minorHAnsi" w:hAnsiTheme="minorHAnsi"/>
          <w:highlight w:val="yellow"/>
        </w:rPr>
        <w:t>…..</w:t>
      </w:r>
      <w:proofErr w:type="gramEnd"/>
      <w:r w:rsidRPr="001B514D">
        <w:rPr>
          <w:rFonts w:asciiTheme="minorHAnsi" w:hAnsiTheme="minorHAnsi"/>
        </w:rPr>
        <w:tab/>
      </w:r>
      <w:r w:rsidRPr="001B514D">
        <w:rPr>
          <w:rFonts w:asciiTheme="minorHAnsi" w:hAnsiTheme="minorHAnsi"/>
        </w:rPr>
        <w:tab/>
      </w:r>
      <w:r w:rsidRPr="001B514D">
        <w:rPr>
          <w:rFonts w:asciiTheme="minorHAnsi" w:hAnsiTheme="minorHAnsi"/>
          <w:snapToGrid w:val="0"/>
        </w:rPr>
        <w:tab/>
      </w:r>
    </w:p>
    <w:p w14:paraId="5601EBB9" w14:textId="77777777" w:rsidR="008C4F8E" w:rsidRPr="001B514D" w:rsidRDefault="008C4F8E" w:rsidP="008C4F8E">
      <w:pPr>
        <w:pStyle w:val="Import3"/>
        <w:spacing w:before="60" w:line="240" w:lineRule="auto"/>
        <w:jc w:val="center"/>
        <w:rPr>
          <w:rFonts w:asciiTheme="minorHAnsi" w:hAnsiTheme="minorHAnsi"/>
          <w:b/>
          <w:szCs w:val="24"/>
        </w:rPr>
      </w:pPr>
    </w:p>
    <w:p w14:paraId="22BCFCEA" w14:textId="77777777" w:rsidR="00A75A6C" w:rsidRDefault="008C4F8E">
      <w:pPr>
        <w:tabs>
          <w:tab w:val="left" w:pos="1980"/>
        </w:tabs>
        <w:rPr>
          <w:rFonts w:asciiTheme="minorHAnsi" w:hAnsiTheme="minorHAnsi"/>
        </w:rPr>
      </w:pPr>
      <w:r w:rsidRPr="001B514D">
        <w:rPr>
          <w:rFonts w:asciiTheme="minorHAnsi" w:hAnsiTheme="minorHAnsi"/>
        </w:rPr>
        <w:t xml:space="preserve">(dále jen </w:t>
      </w:r>
      <w:r w:rsidR="00C15692">
        <w:rPr>
          <w:rFonts w:asciiTheme="minorHAnsi" w:hAnsiTheme="minorHAnsi"/>
        </w:rPr>
        <w:t>„</w:t>
      </w:r>
      <w:r w:rsidRPr="001B514D">
        <w:rPr>
          <w:rFonts w:asciiTheme="minorHAnsi" w:hAnsiTheme="minorHAnsi"/>
        </w:rPr>
        <w:t>Zhotovitel</w:t>
      </w:r>
      <w:r w:rsidR="00C15692">
        <w:rPr>
          <w:rFonts w:asciiTheme="minorHAnsi" w:hAnsiTheme="minorHAnsi"/>
        </w:rPr>
        <w:t>“</w:t>
      </w:r>
      <w:r w:rsidRPr="001B514D">
        <w:rPr>
          <w:rFonts w:asciiTheme="minorHAnsi" w:hAnsiTheme="minorHAnsi"/>
        </w:rPr>
        <w:t>)</w:t>
      </w:r>
    </w:p>
    <w:p w14:paraId="473F5547" w14:textId="77777777" w:rsidR="00C15692" w:rsidRDefault="00C15692">
      <w:pPr>
        <w:tabs>
          <w:tab w:val="left" w:pos="1980"/>
        </w:tabs>
        <w:rPr>
          <w:rFonts w:asciiTheme="minorHAnsi" w:hAnsiTheme="minorHAnsi"/>
        </w:rPr>
      </w:pPr>
    </w:p>
    <w:p w14:paraId="63B76E71" w14:textId="77777777" w:rsidR="00C15692" w:rsidRPr="001B514D" w:rsidRDefault="00C15692">
      <w:pPr>
        <w:tabs>
          <w:tab w:val="left" w:pos="1980"/>
        </w:tabs>
        <w:rPr>
          <w:rFonts w:asciiTheme="minorHAnsi" w:hAnsiTheme="minorHAnsi"/>
          <w:snapToGrid w:val="0"/>
        </w:rPr>
      </w:pPr>
      <w:r>
        <w:rPr>
          <w:rFonts w:asciiTheme="minorHAnsi" w:hAnsiTheme="minorHAnsi"/>
        </w:rPr>
        <w:t>(společně též jako „smluvní strany“)</w:t>
      </w:r>
    </w:p>
    <w:p w14:paraId="0F14C33D" w14:textId="77777777" w:rsidR="00A87D68" w:rsidRPr="001B514D" w:rsidRDefault="00A87D68" w:rsidP="008C4F8E">
      <w:pPr>
        <w:pStyle w:val="Import3"/>
        <w:spacing w:before="120" w:line="240" w:lineRule="auto"/>
        <w:jc w:val="center"/>
        <w:rPr>
          <w:rFonts w:asciiTheme="minorHAnsi" w:hAnsiTheme="minorHAnsi"/>
          <w:szCs w:val="24"/>
        </w:rPr>
      </w:pPr>
    </w:p>
    <w:p w14:paraId="2A92BB00" w14:textId="77777777" w:rsidR="008C4F8E" w:rsidRPr="001B514D" w:rsidRDefault="008C4F8E" w:rsidP="008C4F8E">
      <w:pPr>
        <w:pStyle w:val="Import3"/>
        <w:spacing w:before="120" w:line="240" w:lineRule="auto"/>
        <w:jc w:val="center"/>
        <w:rPr>
          <w:rFonts w:asciiTheme="minorHAnsi" w:hAnsiTheme="minorHAnsi"/>
          <w:szCs w:val="24"/>
        </w:rPr>
      </w:pPr>
      <w:r w:rsidRPr="001B514D">
        <w:rPr>
          <w:rFonts w:asciiTheme="minorHAnsi" w:hAnsiTheme="minorHAnsi"/>
          <w:szCs w:val="24"/>
        </w:rPr>
        <w:lastRenderedPageBreak/>
        <w:t xml:space="preserve">uzavřeli dle ustanovení § </w:t>
      </w:r>
      <w:r w:rsidR="00BB6385" w:rsidRPr="001B514D">
        <w:rPr>
          <w:rFonts w:asciiTheme="minorHAnsi" w:hAnsiTheme="minorHAnsi"/>
          <w:szCs w:val="24"/>
        </w:rPr>
        <w:t>2586 a násl. zákona č. 89/2012, občanského zákoníku v platném znění</w:t>
      </w:r>
      <w:r w:rsidRPr="001B514D">
        <w:rPr>
          <w:rFonts w:asciiTheme="minorHAnsi" w:hAnsiTheme="minorHAnsi"/>
          <w:szCs w:val="24"/>
        </w:rPr>
        <w:t xml:space="preserve"> </w:t>
      </w:r>
      <w:r w:rsidR="00BB6385" w:rsidRPr="001B514D">
        <w:rPr>
          <w:rFonts w:asciiTheme="minorHAnsi" w:hAnsiTheme="minorHAnsi"/>
          <w:szCs w:val="24"/>
        </w:rPr>
        <w:t>tuto</w:t>
      </w:r>
      <w:r w:rsidR="006C71BD" w:rsidRPr="001B514D">
        <w:rPr>
          <w:rFonts w:asciiTheme="minorHAnsi" w:hAnsiTheme="minorHAnsi"/>
          <w:szCs w:val="24"/>
        </w:rPr>
        <w:t xml:space="preserve"> smlouvu o dílo tohoto znění</w:t>
      </w:r>
      <w:r w:rsidRPr="001B514D">
        <w:rPr>
          <w:rFonts w:asciiTheme="minorHAnsi" w:hAnsiTheme="minorHAnsi"/>
          <w:szCs w:val="24"/>
        </w:rPr>
        <w:t>:</w:t>
      </w:r>
    </w:p>
    <w:p w14:paraId="5A1CBF8C" w14:textId="77777777" w:rsidR="00DA4D50" w:rsidRPr="001B514D" w:rsidRDefault="00DA4D50" w:rsidP="00DA4D50">
      <w:pPr>
        <w:pStyle w:val="Default"/>
        <w:rPr>
          <w:rFonts w:asciiTheme="minorHAnsi" w:hAnsiTheme="minorHAnsi"/>
        </w:rPr>
      </w:pPr>
    </w:p>
    <w:p w14:paraId="1BED41D1" w14:textId="77777777" w:rsidR="00DA4D50" w:rsidRPr="001B514D" w:rsidRDefault="00DA4D50" w:rsidP="00DA4D50">
      <w:pPr>
        <w:pStyle w:val="Import4"/>
        <w:tabs>
          <w:tab w:val="clear" w:pos="4176"/>
        </w:tabs>
        <w:spacing w:before="120" w:line="240" w:lineRule="auto"/>
        <w:ind w:left="0"/>
        <w:jc w:val="center"/>
        <w:rPr>
          <w:rFonts w:asciiTheme="minorHAnsi" w:hAnsiTheme="minorHAnsi"/>
          <w:b/>
          <w:szCs w:val="24"/>
        </w:rPr>
      </w:pPr>
      <w:r w:rsidRPr="001B514D">
        <w:rPr>
          <w:rFonts w:asciiTheme="minorHAnsi" w:hAnsiTheme="minorHAnsi"/>
          <w:b/>
          <w:szCs w:val="24"/>
        </w:rPr>
        <w:t>Vymezení pojmů</w:t>
      </w:r>
    </w:p>
    <w:p w14:paraId="7802AE3D"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Objednatelem</w:t>
      </w:r>
      <w:r w:rsidRPr="001B514D">
        <w:rPr>
          <w:rFonts w:asciiTheme="minorHAnsi" w:hAnsiTheme="minorHAnsi"/>
          <w:szCs w:val="24"/>
        </w:rPr>
        <w:t xml:space="preserve"> je zadavatel po uzavření smlouvy na plnění veřejné zakázky nebo zakázky. </w:t>
      </w:r>
    </w:p>
    <w:p w14:paraId="19E346A9"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Zhotovitelem</w:t>
      </w:r>
      <w:r w:rsidRPr="001B514D">
        <w:rPr>
          <w:rFonts w:asciiTheme="minorHAnsi" w:hAnsiTheme="minorHAnsi"/>
          <w:szCs w:val="24"/>
        </w:rPr>
        <w:t xml:space="preserve"> je dodavatel po uzavření smlouvy na plnění veřejné zakázky nebo zakázky. </w:t>
      </w:r>
    </w:p>
    <w:p w14:paraId="3F1A7578" w14:textId="77777777" w:rsidR="00DA4D50" w:rsidRPr="001B514D" w:rsidRDefault="00DA4D50" w:rsidP="00DA4D50">
      <w:pPr>
        <w:pStyle w:val="Import3"/>
        <w:spacing w:before="120" w:line="240" w:lineRule="auto"/>
        <w:jc w:val="both"/>
        <w:rPr>
          <w:rFonts w:asciiTheme="minorHAnsi" w:hAnsiTheme="minorHAnsi"/>
          <w:szCs w:val="24"/>
        </w:rPr>
      </w:pPr>
      <w:proofErr w:type="spellStart"/>
      <w:r w:rsidRPr="001B514D">
        <w:rPr>
          <w:rFonts w:asciiTheme="minorHAnsi" w:hAnsiTheme="minorHAnsi"/>
          <w:b/>
          <w:szCs w:val="24"/>
        </w:rPr>
        <w:t>Podzhotovitelem</w:t>
      </w:r>
      <w:proofErr w:type="spellEnd"/>
      <w:r w:rsidRPr="001B514D">
        <w:rPr>
          <w:rFonts w:asciiTheme="minorHAnsi" w:hAnsiTheme="minorHAnsi"/>
          <w:szCs w:val="24"/>
        </w:rPr>
        <w:t xml:space="preserve"> je subdodavatel po uzavření smlouvy na plnění veřejné zakázky nebo zakázky. </w:t>
      </w:r>
    </w:p>
    <w:p w14:paraId="75195FA5"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 xml:space="preserve">Příslušnou </w:t>
      </w:r>
      <w:r w:rsidR="00C15692">
        <w:rPr>
          <w:rFonts w:asciiTheme="minorHAnsi" w:hAnsiTheme="minorHAnsi"/>
          <w:b/>
          <w:szCs w:val="24"/>
        </w:rPr>
        <w:t xml:space="preserve">projektovou </w:t>
      </w:r>
      <w:r w:rsidRPr="001B514D">
        <w:rPr>
          <w:rFonts w:asciiTheme="minorHAnsi" w:hAnsiTheme="minorHAnsi"/>
          <w:b/>
          <w:szCs w:val="24"/>
        </w:rPr>
        <w:t>dokumentací</w:t>
      </w:r>
      <w:r w:rsidRPr="001B514D">
        <w:rPr>
          <w:rFonts w:asciiTheme="minorHAnsi" w:hAnsiTheme="minorHAnsi"/>
          <w:szCs w:val="24"/>
        </w:rPr>
        <w:t xml:space="preserve"> je dokumentace zpracovaná v rozsahu stanoveném jiným právním předpisem (vyhláškou č. 231/2012 Sb.). </w:t>
      </w:r>
    </w:p>
    <w:p w14:paraId="69774216"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Položkovým rozpočtem</w:t>
      </w:r>
      <w:r w:rsidRPr="001B514D">
        <w:rPr>
          <w:rFonts w:asciiTheme="minorHAnsi" w:hAnsiTheme="minorHAnsi"/>
          <w:szCs w:val="24"/>
        </w:rPr>
        <w:t xml:space="preserve"> je zhotovitelem oceněný soupis stavebních prací dodávek a služeb, v němž jsou zhotovitelem uvedeny jednotkové ceny u všech položek stavebních prací</w:t>
      </w:r>
      <w:r w:rsidR="00C15692">
        <w:rPr>
          <w:rFonts w:asciiTheme="minorHAnsi" w:hAnsiTheme="minorHAnsi"/>
          <w:szCs w:val="24"/>
        </w:rPr>
        <w:t>,</w:t>
      </w:r>
      <w:r w:rsidRPr="001B514D">
        <w:rPr>
          <w:rFonts w:asciiTheme="minorHAnsi" w:hAnsiTheme="minorHAnsi"/>
          <w:szCs w:val="24"/>
        </w:rPr>
        <w:t xml:space="preserve"> dodávek a služeb a jejich celkové ceny pro zadavatelem vymezené množství. </w:t>
      </w:r>
    </w:p>
    <w:p w14:paraId="1F2F3DA8" w14:textId="77777777" w:rsidR="008C4F8E" w:rsidRPr="001B514D" w:rsidRDefault="008C4F8E" w:rsidP="00DA4D50">
      <w:pPr>
        <w:pStyle w:val="Import3"/>
        <w:spacing w:before="120" w:line="240" w:lineRule="auto"/>
        <w:jc w:val="both"/>
        <w:rPr>
          <w:rFonts w:asciiTheme="minorHAnsi" w:hAnsiTheme="minorHAnsi"/>
          <w:b/>
          <w:szCs w:val="24"/>
        </w:rPr>
      </w:pPr>
    </w:p>
    <w:p w14:paraId="725D0C94" w14:textId="77777777" w:rsidR="008C4F8E" w:rsidRPr="001B514D" w:rsidRDefault="008C4F8E" w:rsidP="008C4F8E">
      <w:pPr>
        <w:pStyle w:val="Import4"/>
        <w:tabs>
          <w:tab w:val="clear" w:pos="4176"/>
        </w:tabs>
        <w:spacing w:before="120" w:line="240" w:lineRule="auto"/>
        <w:ind w:left="0"/>
        <w:jc w:val="center"/>
        <w:rPr>
          <w:rFonts w:asciiTheme="minorHAnsi" w:hAnsiTheme="minorHAnsi"/>
          <w:b/>
          <w:szCs w:val="24"/>
        </w:rPr>
      </w:pPr>
      <w:r w:rsidRPr="001B514D">
        <w:rPr>
          <w:rFonts w:asciiTheme="minorHAnsi" w:hAnsiTheme="minorHAnsi"/>
          <w:b/>
          <w:szCs w:val="24"/>
        </w:rPr>
        <w:t>Článek I. Předmět smlouvy</w:t>
      </w:r>
    </w:p>
    <w:p w14:paraId="76B86C98" w14:textId="77777777" w:rsidR="008C4F8E" w:rsidRPr="001B514D" w:rsidRDefault="008C4F8E" w:rsidP="008C4F8E">
      <w:pPr>
        <w:pStyle w:val="Nadpis6"/>
        <w:spacing w:before="120"/>
        <w:rPr>
          <w:rFonts w:asciiTheme="minorHAnsi" w:hAnsiTheme="minorHAnsi"/>
          <w:sz w:val="24"/>
          <w:szCs w:val="24"/>
        </w:rPr>
      </w:pPr>
      <w:proofErr w:type="gramStart"/>
      <w:r w:rsidRPr="001B514D">
        <w:rPr>
          <w:rFonts w:asciiTheme="minorHAnsi" w:hAnsiTheme="minorHAnsi"/>
          <w:sz w:val="24"/>
          <w:szCs w:val="24"/>
        </w:rPr>
        <w:t>1.1</w:t>
      </w:r>
      <w:proofErr w:type="gramEnd"/>
      <w:r w:rsidRPr="001B514D">
        <w:rPr>
          <w:rFonts w:asciiTheme="minorHAnsi" w:hAnsiTheme="minorHAnsi"/>
          <w:sz w:val="24"/>
          <w:szCs w:val="24"/>
        </w:rPr>
        <w:t>.</w:t>
      </w:r>
      <w:r w:rsidRPr="001B514D">
        <w:rPr>
          <w:rFonts w:asciiTheme="minorHAnsi" w:hAnsiTheme="minorHAnsi"/>
          <w:sz w:val="24"/>
          <w:szCs w:val="24"/>
        </w:rPr>
        <w:tab/>
        <w:t>PŘEDMĚT PLNĚNÍ ZHOTOVITELE (DÍLO)</w:t>
      </w:r>
    </w:p>
    <w:p w14:paraId="1C2AF38A" w14:textId="77777777" w:rsidR="008C4F8E" w:rsidRPr="001B514D" w:rsidRDefault="008C4F8E" w:rsidP="008C4F8E">
      <w:pPr>
        <w:pStyle w:val="Zkladntext2"/>
        <w:spacing w:before="120"/>
        <w:ind w:left="1418" w:hanging="709"/>
        <w:rPr>
          <w:rFonts w:asciiTheme="minorHAnsi" w:hAnsiTheme="minorHAnsi"/>
          <w:b/>
          <w:sz w:val="24"/>
          <w:szCs w:val="24"/>
        </w:rPr>
      </w:pPr>
      <w:r w:rsidRPr="001B514D">
        <w:rPr>
          <w:rFonts w:asciiTheme="minorHAnsi" w:hAnsiTheme="minorHAnsi"/>
          <w:b/>
          <w:sz w:val="24"/>
          <w:szCs w:val="24"/>
        </w:rPr>
        <w:t>1.1.1.</w:t>
      </w:r>
      <w:r w:rsidRPr="001B514D">
        <w:rPr>
          <w:rFonts w:asciiTheme="minorHAnsi" w:hAnsiTheme="minorHAnsi"/>
          <w:b/>
          <w:sz w:val="24"/>
          <w:szCs w:val="24"/>
        </w:rPr>
        <w:tab/>
        <w:t xml:space="preserve">Předmětem plnění Zhotovitele je komplexní zhotovení stavby </w:t>
      </w:r>
      <w:r w:rsidR="00226BD6">
        <w:rPr>
          <w:rFonts w:asciiTheme="minorHAnsi" w:hAnsiTheme="minorHAnsi"/>
          <w:b/>
          <w:sz w:val="24"/>
          <w:szCs w:val="24"/>
        </w:rPr>
        <w:t>„</w:t>
      </w:r>
      <w:r w:rsidR="00226BD6" w:rsidRPr="00226BD6">
        <w:rPr>
          <w:rFonts w:asciiTheme="minorHAnsi" w:hAnsiTheme="minorHAnsi"/>
          <w:b/>
          <w:sz w:val="24"/>
          <w:szCs w:val="24"/>
        </w:rPr>
        <w:t xml:space="preserve">Rekonstrukce plynové kotelny objektu Husovo náměstí, </w:t>
      </w:r>
      <w:proofErr w:type="spellStart"/>
      <w:r w:rsidR="00226BD6" w:rsidRPr="00226BD6">
        <w:rPr>
          <w:rFonts w:asciiTheme="minorHAnsi" w:hAnsiTheme="minorHAnsi"/>
          <w:b/>
          <w:sz w:val="24"/>
          <w:szCs w:val="24"/>
        </w:rPr>
        <w:t>objekt“B</w:t>
      </w:r>
      <w:proofErr w:type="spellEnd"/>
      <w:r w:rsidR="00226BD6" w:rsidRPr="00226BD6">
        <w:rPr>
          <w:rFonts w:asciiTheme="minorHAnsi" w:hAnsiTheme="minorHAnsi"/>
          <w:b/>
          <w:sz w:val="24"/>
          <w:szCs w:val="24"/>
        </w:rPr>
        <w:t>“</w:t>
      </w:r>
      <w:r w:rsidR="00226BD6">
        <w:rPr>
          <w:rFonts w:asciiTheme="minorHAnsi" w:hAnsiTheme="minorHAnsi"/>
          <w:b/>
          <w:sz w:val="24"/>
          <w:szCs w:val="24"/>
        </w:rPr>
        <w:t>“</w:t>
      </w:r>
      <w:r w:rsidR="00643A6A" w:rsidRPr="001B514D">
        <w:rPr>
          <w:rFonts w:asciiTheme="minorHAnsi" w:hAnsiTheme="minorHAnsi"/>
          <w:b/>
          <w:sz w:val="24"/>
          <w:szCs w:val="24"/>
        </w:rPr>
        <w:t xml:space="preserve">, </w:t>
      </w:r>
      <w:proofErr w:type="gramStart"/>
      <w:r w:rsidRPr="001B514D">
        <w:rPr>
          <w:rFonts w:asciiTheme="minorHAnsi" w:hAnsiTheme="minorHAnsi"/>
          <w:b/>
          <w:sz w:val="24"/>
          <w:szCs w:val="24"/>
        </w:rPr>
        <w:t>podle :</w:t>
      </w:r>
      <w:proofErr w:type="gramEnd"/>
      <w:r w:rsidRPr="001B514D">
        <w:rPr>
          <w:rFonts w:asciiTheme="minorHAnsi" w:hAnsiTheme="minorHAnsi"/>
          <w:b/>
          <w:sz w:val="24"/>
          <w:szCs w:val="24"/>
        </w:rPr>
        <w:t xml:space="preserve"> </w:t>
      </w:r>
    </w:p>
    <w:p w14:paraId="36CDB366" w14:textId="77777777" w:rsidR="00643A6A" w:rsidRPr="001B514D" w:rsidRDefault="004956F4" w:rsidP="00226BD6">
      <w:pPr>
        <w:numPr>
          <w:ilvl w:val="0"/>
          <w:numId w:val="9"/>
        </w:numPr>
        <w:spacing w:before="60"/>
        <w:ind w:hanging="423"/>
        <w:jc w:val="both"/>
        <w:rPr>
          <w:rFonts w:asciiTheme="minorHAnsi" w:hAnsiTheme="minorHAnsi"/>
          <w:b/>
          <w:iCs/>
        </w:rPr>
      </w:pPr>
      <w:r>
        <w:rPr>
          <w:rFonts w:asciiTheme="minorHAnsi" w:hAnsiTheme="minorHAnsi"/>
          <w:b/>
          <w:iCs/>
        </w:rPr>
        <w:t xml:space="preserve">příslušné </w:t>
      </w:r>
      <w:r w:rsidR="00643A6A" w:rsidRPr="001B514D">
        <w:rPr>
          <w:rFonts w:asciiTheme="minorHAnsi" w:hAnsiTheme="minorHAnsi"/>
          <w:b/>
          <w:iCs/>
        </w:rPr>
        <w:t>projektové</w:t>
      </w:r>
      <w:r w:rsidR="00463F61" w:rsidRPr="001B514D">
        <w:rPr>
          <w:rFonts w:asciiTheme="minorHAnsi" w:hAnsiTheme="minorHAnsi"/>
          <w:b/>
          <w:iCs/>
        </w:rPr>
        <w:t xml:space="preserve"> dokumentace</w:t>
      </w:r>
      <w:r w:rsidR="008F2587">
        <w:rPr>
          <w:rFonts w:asciiTheme="minorHAnsi" w:hAnsiTheme="minorHAnsi"/>
          <w:b/>
          <w:iCs/>
        </w:rPr>
        <w:t xml:space="preserve"> zpracované </w:t>
      </w:r>
      <w:r w:rsidR="00226BD6" w:rsidRPr="00226BD6">
        <w:rPr>
          <w:rFonts w:asciiTheme="minorHAnsi" w:hAnsiTheme="minorHAnsi"/>
          <w:iCs/>
        </w:rPr>
        <w:t xml:space="preserve">Ing. Eduard </w:t>
      </w:r>
      <w:proofErr w:type="spellStart"/>
      <w:r w:rsidR="00226BD6" w:rsidRPr="00226BD6">
        <w:rPr>
          <w:rFonts w:asciiTheme="minorHAnsi" w:hAnsiTheme="minorHAnsi"/>
          <w:iCs/>
        </w:rPr>
        <w:t>Šober</w:t>
      </w:r>
      <w:proofErr w:type="spellEnd"/>
      <w:r w:rsidR="00226BD6" w:rsidRPr="00226BD6">
        <w:rPr>
          <w:rFonts w:asciiTheme="minorHAnsi" w:hAnsiTheme="minorHAnsi"/>
          <w:iCs/>
        </w:rPr>
        <w:t>,</w:t>
      </w:r>
      <w:r w:rsidR="003B4870">
        <w:rPr>
          <w:rFonts w:asciiTheme="minorHAnsi" w:hAnsiTheme="minorHAnsi"/>
          <w:iCs/>
        </w:rPr>
        <w:t xml:space="preserve"> </w:t>
      </w:r>
      <w:r w:rsidR="00226BD6" w:rsidRPr="00226BD6">
        <w:rPr>
          <w:rFonts w:asciiTheme="minorHAnsi" w:hAnsiTheme="minorHAnsi"/>
          <w:iCs/>
        </w:rPr>
        <w:t>Projekce – TZB, Pilařova 8, 767 01 Kroměříž, číslo jednací 009/2016, datum: únor 2016</w:t>
      </w:r>
      <w:r w:rsidR="00704F98">
        <w:rPr>
          <w:rFonts w:asciiTheme="minorHAnsi" w:hAnsiTheme="minorHAnsi"/>
          <w:iCs/>
        </w:rPr>
        <w:t xml:space="preserve">, </w:t>
      </w:r>
      <w:r w:rsidR="00643A6A" w:rsidRPr="009610D6">
        <w:rPr>
          <w:rFonts w:asciiTheme="minorHAnsi" w:hAnsiTheme="minorHAnsi"/>
        </w:rPr>
        <w:t>která</w:t>
      </w:r>
      <w:r w:rsidR="00643A6A" w:rsidRPr="001B514D">
        <w:rPr>
          <w:rFonts w:asciiTheme="minorHAnsi" w:hAnsiTheme="minorHAnsi"/>
        </w:rPr>
        <w:t xml:space="preserve"> obsahuje technické specifikace, technické a uživatelské standardy stavby a položkový </w:t>
      </w:r>
      <w:r w:rsidR="00CC5416">
        <w:rPr>
          <w:rFonts w:asciiTheme="minorHAnsi" w:hAnsiTheme="minorHAnsi"/>
        </w:rPr>
        <w:t>rozpočet</w:t>
      </w:r>
      <w:r w:rsidR="00463F61" w:rsidRPr="001B514D">
        <w:rPr>
          <w:rFonts w:asciiTheme="minorHAnsi" w:hAnsiTheme="minorHAnsi"/>
        </w:rPr>
        <w:t xml:space="preserve"> s </w:t>
      </w:r>
      <w:r w:rsidR="00643A6A" w:rsidRPr="001B514D">
        <w:rPr>
          <w:rFonts w:asciiTheme="minorHAnsi" w:hAnsiTheme="minorHAnsi"/>
        </w:rPr>
        <w:t>výkaz</w:t>
      </w:r>
      <w:r w:rsidR="00463F61" w:rsidRPr="001B514D">
        <w:rPr>
          <w:rFonts w:asciiTheme="minorHAnsi" w:hAnsiTheme="minorHAnsi"/>
        </w:rPr>
        <w:t>em</w:t>
      </w:r>
      <w:r w:rsidR="00643A6A" w:rsidRPr="001B514D">
        <w:rPr>
          <w:rFonts w:asciiTheme="minorHAnsi" w:hAnsiTheme="minorHAnsi"/>
        </w:rPr>
        <w:t xml:space="preserve"> výměr (dále jen „PROJEKT“)</w:t>
      </w:r>
      <w:r w:rsidR="00643A6A" w:rsidRPr="001B514D">
        <w:rPr>
          <w:rFonts w:asciiTheme="minorHAnsi" w:hAnsiTheme="minorHAnsi"/>
          <w:iCs/>
        </w:rPr>
        <w:t>; PROJEKT byl předán Zhotoviteli před uzavřením této smlouvy</w:t>
      </w:r>
      <w:r w:rsidR="00C15692">
        <w:rPr>
          <w:rFonts w:asciiTheme="minorHAnsi" w:hAnsiTheme="minorHAnsi"/>
          <w:iCs/>
        </w:rPr>
        <w:t>, což Zhotovitel stvrzuje svým podpisem na této smlouvě</w:t>
      </w:r>
      <w:r w:rsidR="00643A6A" w:rsidRPr="001B514D">
        <w:rPr>
          <w:rFonts w:asciiTheme="minorHAnsi" w:hAnsiTheme="minorHAnsi"/>
          <w:iCs/>
        </w:rPr>
        <w:t>.</w:t>
      </w:r>
    </w:p>
    <w:p w14:paraId="0C6827B9" w14:textId="77777777" w:rsidR="006C3533" w:rsidRPr="001B514D" w:rsidRDefault="008C4F8E" w:rsidP="00FC5133">
      <w:pPr>
        <w:numPr>
          <w:ilvl w:val="0"/>
          <w:numId w:val="9"/>
        </w:numPr>
        <w:spacing w:before="60"/>
        <w:ind w:hanging="423"/>
        <w:jc w:val="both"/>
        <w:rPr>
          <w:rFonts w:asciiTheme="minorHAnsi" w:hAnsiTheme="minorHAnsi"/>
        </w:rPr>
      </w:pPr>
      <w:r w:rsidRPr="001B514D">
        <w:rPr>
          <w:rFonts w:asciiTheme="minorHAnsi" w:hAnsiTheme="minorHAnsi"/>
          <w:b/>
          <w:iCs/>
        </w:rPr>
        <w:t>pravomocného stavebního povolení</w:t>
      </w:r>
      <w:r w:rsidRPr="001B514D">
        <w:rPr>
          <w:rFonts w:asciiTheme="minorHAnsi" w:hAnsiTheme="minorHAnsi"/>
        </w:rPr>
        <w:t xml:space="preserve"> </w:t>
      </w:r>
      <w:r w:rsidR="00CD36EB">
        <w:rPr>
          <w:rFonts w:asciiTheme="minorHAnsi" w:hAnsiTheme="minorHAnsi"/>
        </w:rPr>
        <w:t xml:space="preserve">pod </w:t>
      </w:r>
      <w:proofErr w:type="spellStart"/>
      <w:proofErr w:type="gramStart"/>
      <w:r w:rsidR="00FC5133" w:rsidRPr="00FC5133">
        <w:rPr>
          <w:rFonts w:asciiTheme="minorHAnsi" w:hAnsiTheme="minorHAnsi"/>
        </w:rPr>
        <w:t>Sp.zn</w:t>
      </w:r>
      <w:proofErr w:type="spellEnd"/>
      <w:r w:rsidR="00FC5133" w:rsidRPr="00FC5133">
        <w:rPr>
          <w:rFonts w:asciiTheme="minorHAnsi" w:hAnsiTheme="minorHAnsi"/>
        </w:rPr>
        <w:t>.</w:t>
      </w:r>
      <w:proofErr w:type="gramEnd"/>
      <w:r w:rsidR="00FC5133" w:rsidRPr="00FC5133">
        <w:rPr>
          <w:rFonts w:asciiTheme="minorHAnsi" w:hAnsiTheme="minorHAnsi"/>
        </w:rPr>
        <w:t xml:space="preserve"> 02/330/029169/1458/29/2016/</w:t>
      </w:r>
      <w:proofErr w:type="spellStart"/>
      <w:r w:rsidR="00FC5133" w:rsidRPr="00FC5133">
        <w:rPr>
          <w:rFonts w:asciiTheme="minorHAnsi" w:hAnsiTheme="minorHAnsi"/>
        </w:rPr>
        <w:t>Fiu</w:t>
      </w:r>
      <w:proofErr w:type="spellEnd"/>
      <w:r w:rsidR="00FC5133" w:rsidRPr="00FC5133">
        <w:rPr>
          <w:rFonts w:asciiTheme="minorHAnsi" w:hAnsiTheme="minorHAnsi"/>
        </w:rPr>
        <w:t xml:space="preserve"> ze dne 15.7.2016</w:t>
      </w:r>
      <w:r w:rsidR="003B4CC5">
        <w:rPr>
          <w:rFonts w:asciiTheme="minorHAnsi" w:hAnsiTheme="minorHAnsi"/>
        </w:rPr>
        <w:t>,</w:t>
      </w:r>
      <w:r w:rsidR="00FC5133" w:rsidRPr="00FC5133">
        <w:rPr>
          <w:rFonts w:asciiTheme="minorHAnsi" w:hAnsiTheme="minorHAnsi"/>
        </w:rPr>
        <w:t xml:space="preserve"> nabytí právní moci dne 4.8.2016</w:t>
      </w:r>
      <w:r w:rsidR="00CD36EB" w:rsidRPr="00CD36EB">
        <w:rPr>
          <w:rFonts w:asciiTheme="minorHAnsi" w:hAnsiTheme="minorHAnsi"/>
        </w:rPr>
        <w:t xml:space="preserve"> </w:t>
      </w:r>
      <w:r w:rsidRPr="001B514D">
        <w:rPr>
          <w:rFonts w:asciiTheme="minorHAnsi" w:hAnsiTheme="minorHAnsi"/>
        </w:rPr>
        <w:t xml:space="preserve">(dále jen </w:t>
      </w:r>
      <w:r w:rsidR="00C15692">
        <w:rPr>
          <w:rFonts w:asciiTheme="minorHAnsi" w:hAnsiTheme="minorHAnsi"/>
        </w:rPr>
        <w:t>„</w:t>
      </w:r>
      <w:r w:rsidRPr="001B514D">
        <w:rPr>
          <w:rFonts w:asciiTheme="minorHAnsi" w:hAnsiTheme="minorHAnsi"/>
        </w:rPr>
        <w:t>stavební povolení</w:t>
      </w:r>
      <w:r w:rsidR="00C15692">
        <w:rPr>
          <w:rFonts w:asciiTheme="minorHAnsi" w:hAnsiTheme="minorHAnsi"/>
        </w:rPr>
        <w:t>“</w:t>
      </w:r>
      <w:r w:rsidRPr="001B514D">
        <w:rPr>
          <w:rFonts w:asciiTheme="minorHAnsi" w:hAnsiTheme="minorHAnsi"/>
        </w:rPr>
        <w:t>)</w:t>
      </w:r>
      <w:r w:rsidR="00D9326E" w:rsidRPr="001B514D">
        <w:rPr>
          <w:rFonts w:asciiTheme="minorHAnsi" w:hAnsiTheme="minorHAnsi"/>
        </w:rPr>
        <w:t>,</w:t>
      </w:r>
      <w:r w:rsidR="00CB1750" w:rsidRPr="001B514D">
        <w:rPr>
          <w:rFonts w:asciiTheme="minorHAnsi" w:hAnsiTheme="minorHAnsi"/>
        </w:rPr>
        <w:t xml:space="preserve"> </w:t>
      </w:r>
    </w:p>
    <w:p w14:paraId="12C8AB9E" w14:textId="77777777" w:rsidR="008C4F8E" w:rsidRPr="001B514D" w:rsidRDefault="00367568" w:rsidP="00761FAA">
      <w:pPr>
        <w:numPr>
          <w:ilvl w:val="0"/>
          <w:numId w:val="9"/>
        </w:numPr>
        <w:tabs>
          <w:tab w:val="clear" w:pos="2124"/>
          <w:tab w:val="num" w:pos="2127"/>
        </w:tabs>
        <w:spacing w:before="60"/>
        <w:ind w:left="2127" w:hanging="426"/>
        <w:jc w:val="both"/>
        <w:rPr>
          <w:rFonts w:asciiTheme="minorHAnsi" w:hAnsiTheme="minorHAnsi"/>
        </w:rPr>
      </w:pPr>
      <w:r w:rsidRPr="001B514D">
        <w:rPr>
          <w:rFonts w:asciiTheme="minorHAnsi" w:hAnsiTheme="minorHAnsi"/>
        </w:rPr>
        <w:t>souvisejících činností specifikovaných v odst. 1.1.2. této smlouvy</w:t>
      </w:r>
    </w:p>
    <w:p w14:paraId="376C83D9" w14:textId="77777777" w:rsidR="006C3533" w:rsidRPr="001B514D" w:rsidRDefault="006C3533" w:rsidP="006C3533">
      <w:pPr>
        <w:tabs>
          <w:tab w:val="num" w:pos="2127"/>
        </w:tabs>
        <w:spacing w:before="60"/>
        <w:ind w:left="1418"/>
        <w:jc w:val="both"/>
        <w:rPr>
          <w:rFonts w:asciiTheme="minorHAnsi" w:hAnsiTheme="minorHAnsi"/>
        </w:rPr>
      </w:pPr>
    </w:p>
    <w:p w14:paraId="590ADF31" w14:textId="77777777" w:rsidR="004219EF" w:rsidRPr="001B514D" w:rsidRDefault="008C4F8E" w:rsidP="00130B4C">
      <w:pPr>
        <w:tabs>
          <w:tab w:val="left" w:pos="709"/>
        </w:tabs>
        <w:spacing w:before="60"/>
        <w:ind w:left="349"/>
        <w:jc w:val="both"/>
        <w:rPr>
          <w:rFonts w:asciiTheme="minorHAnsi" w:hAnsiTheme="minorHAnsi"/>
          <w:i/>
        </w:rPr>
      </w:pPr>
      <w:r w:rsidRPr="001B514D">
        <w:rPr>
          <w:rFonts w:asciiTheme="minorHAnsi" w:hAnsiTheme="minorHAnsi"/>
          <w:b/>
          <w:snapToGrid w:val="0"/>
        </w:rPr>
        <w:tab/>
        <w:t xml:space="preserve">1.1.2. </w:t>
      </w:r>
      <w:r w:rsidRPr="001B514D">
        <w:rPr>
          <w:rFonts w:asciiTheme="minorHAnsi" w:hAnsiTheme="minorHAnsi"/>
          <w:b/>
          <w:snapToGrid w:val="0"/>
        </w:rPr>
        <w:tab/>
      </w:r>
      <w:r w:rsidRPr="001B514D">
        <w:rPr>
          <w:rFonts w:asciiTheme="minorHAnsi" w:hAnsiTheme="minorHAnsi"/>
          <w:b/>
        </w:rPr>
        <w:t xml:space="preserve">Předmět díla dále tvoří </w:t>
      </w:r>
      <w:r w:rsidR="00367568" w:rsidRPr="001B514D">
        <w:rPr>
          <w:rFonts w:asciiTheme="minorHAnsi" w:hAnsiTheme="minorHAnsi"/>
          <w:b/>
        </w:rPr>
        <w:t>provedení následujících souvisejících činností</w:t>
      </w:r>
      <w:r w:rsidRPr="001B514D">
        <w:rPr>
          <w:rFonts w:asciiTheme="minorHAnsi" w:hAnsiTheme="minorHAnsi"/>
          <w:b/>
        </w:rPr>
        <w:t>:</w:t>
      </w:r>
    </w:p>
    <w:p w14:paraId="11213FF5" w14:textId="77777777" w:rsidR="0034555F" w:rsidRPr="001B514D" w:rsidRDefault="0034555F" w:rsidP="00BC4BCF">
      <w:pPr>
        <w:numPr>
          <w:ilvl w:val="0"/>
          <w:numId w:val="15"/>
        </w:numPr>
        <w:tabs>
          <w:tab w:val="num" w:pos="2160"/>
        </w:tabs>
        <w:ind w:left="2160" w:hanging="459"/>
        <w:jc w:val="both"/>
        <w:rPr>
          <w:rFonts w:asciiTheme="minorHAnsi" w:hAnsiTheme="minorHAnsi"/>
        </w:rPr>
      </w:pPr>
      <w:r w:rsidRPr="001B514D">
        <w:rPr>
          <w:rFonts w:asciiTheme="minorHAnsi" w:hAnsiTheme="minorHAnsi"/>
        </w:rPr>
        <w:t xml:space="preserve">zhotovení dokumentace skutečného provedení díla a její předání objednateli ve 4 vyhotoveních v listinné a 1 v datové formě </w:t>
      </w:r>
      <w:r w:rsidR="00DA0171" w:rsidRPr="001B514D">
        <w:rPr>
          <w:rFonts w:asciiTheme="minorHAnsi" w:hAnsiTheme="minorHAnsi"/>
        </w:rPr>
        <w:t xml:space="preserve">na CD </w:t>
      </w:r>
      <w:r w:rsidR="00656818" w:rsidRPr="001B514D">
        <w:rPr>
          <w:rFonts w:asciiTheme="minorHAnsi" w:hAnsiTheme="minorHAnsi"/>
        </w:rPr>
        <w:t xml:space="preserve">ve formátu </w:t>
      </w:r>
      <w:proofErr w:type="spellStart"/>
      <w:r w:rsidR="00656818" w:rsidRPr="001B514D">
        <w:rPr>
          <w:rFonts w:asciiTheme="minorHAnsi" w:hAnsiTheme="minorHAnsi"/>
        </w:rPr>
        <w:t>pdf</w:t>
      </w:r>
      <w:proofErr w:type="spellEnd"/>
      <w:r w:rsidR="00CE01B6">
        <w:rPr>
          <w:rFonts w:asciiTheme="minorHAnsi" w:hAnsiTheme="minorHAnsi"/>
        </w:rPr>
        <w:t xml:space="preserve"> a </w:t>
      </w:r>
      <w:proofErr w:type="spellStart"/>
      <w:r w:rsidR="00CE01B6">
        <w:rPr>
          <w:rFonts w:asciiTheme="minorHAnsi" w:hAnsiTheme="minorHAnsi"/>
        </w:rPr>
        <w:t>dwg</w:t>
      </w:r>
      <w:proofErr w:type="spellEnd"/>
      <w:r w:rsidR="00656818" w:rsidRPr="001B514D">
        <w:rPr>
          <w:rFonts w:asciiTheme="minorHAnsi" w:hAnsiTheme="minorHAnsi"/>
        </w:rPr>
        <w:t xml:space="preserve"> </w:t>
      </w:r>
      <w:r w:rsidRPr="001B514D">
        <w:rPr>
          <w:rFonts w:asciiTheme="minorHAnsi" w:hAnsiTheme="minorHAnsi"/>
        </w:rPr>
        <w:t>;</w:t>
      </w:r>
      <w:r w:rsidR="00DA0171" w:rsidRPr="001B514D">
        <w:rPr>
          <w:rFonts w:asciiTheme="minorHAnsi" w:hAnsiTheme="minorHAnsi"/>
        </w:rPr>
        <w:t xml:space="preserve">               </w:t>
      </w:r>
    </w:p>
    <w:p w14:paraId="439F55B9" w14:textId="77777777" w:rsidR="0034555F" w:rsidRPr="00104545" w:rsidRDefault="0034555F" w:rsidP="0034555F">
      <w:pPr>
        <w:ind w:left="2160"/>
        <w:jc w:val="both"/>
        <w:rPr>
          <w:rFonts w:asciiTheme="minorHAnsi" w:hAnsiTheme="minorHAnsi"/>
        </w:rPr>
      </w:pPr>
      <w:r w:rsidRPr="001B514D">
        <w:rPr>
          <w:rFonts w:asciiTheme="minorHAnsi" w:hAnsiTheme="minorHAnsi"/>
          <w:i/>
        </w:rPr>
        <w:t xml:space="preserve">Dokumentace skutečného provedení bude obsahovat zakreslení skutečného stavu konstrukcí, instalací podle stavu provedeného díla. Tato dokumentace musí mít takovou podrobnost a vypovídací schopnost, aby umožnila budoucímu uživateli zjistit jednoznačně povahu stavebních konstrukcí, polohu a trasy instalací v případě potřeby provádění případných rekonstrukcí a oprav.  </w:t>
      </w:r>
      <w:r w:rsidR="001D3D25" w:rsidRPr="001D3D25">
        <w:rPr>
          <w:rFonts w:asciiTheme="minorHAnsi" w:hAnsiTheme="minorHAnsi"/>
          <w:i/>
        </w:rPr>
        <w:t xml:space="preserve">Dokumentace skutečného provedení díla bude obsahovat barevně </w:t>
      </w:r>
      <w:r w:rsidR="001D3D25" w:rsidRPr="00104545">
        <w:rPr>
          <w:rFonts w:asciiTheme="minorHAnsi" w:hAnsiTheme="minorHAnsi"/>
          <w:i/>
        </w:rPr>
        <w:t>označené změny oproti projektové dokumentaci pro stavební povolení.</w:t>
      </w:r>
    </w:p>
    <w:p w14:paraId="52A86B21" w14:textId="77777777" w:rsidR="00604CEE" w:rsidRPr="00104545" w:rsidRDefault="00AE2D64" w:rsidP="00604CEE">
      <w:pPr>
        <w:numPr>
          <w:ilvl w:val="0"/>
          <w:numId w:val="15"/>
        </w:numPr>
        <w:tabs>
          <w:tab w:val="num" w:pos="2160"/>
        </w:tabs>
        <w:ind w:left="2160" w:hanging="459"/>
        <w:jc w:val="both"/>
        <w:rPr>
          <w:rFonts w:asciiTheme="minorHAnsi" w:hAnsiTheme="minorHAnsi"/>
        </w:rPr>
      </w:pPr>
      <w:r w:rsidRPr="00104545">
        <w:rPr>
          <w:rFonts w:asciiTheme="minorHAnsi" w:hAnsiTheme="minorHAnsi"/>
        </w:rPr>
        <w:t xml:space="preserve">zajištění záborů veřejných prostranství (chodníků a komunikací), </w:t>
      </w:r>
      <w:r w:rsidR="00604CEE" w:rsidRPr="00104545">
        <w:rPr>
          <w:rFonts w:asciiTheme="minorHAnsi" w:hAnsiTheme="minorHAnsi"/>
        </w:rPr>
        <w:t>zpracování dokumentace dočasného dopravního značení</w:t>
      </w:r>
      <w:r w:rsidR="006516EB" w:rsidRPr="00104545">
        <w:rPr>
          <w:rFonts w:asciiTheme="minorHAnsi" w:hAnsiTheme="minorHAnsi"/>
        </w:rPr>
        <w:t xml:space="preserve"> </w:t>
      </w:r>
      <w:r w:rsidR="00604CEE" w:rsidRPr="00104545">
        <w:rPr>
          <w:rFonts w:asciiTheme="minorHAnsi" w:hAnsiTheme="minorHAnsi"/>
        </w:rPr>
        <w:t xml:space="preserve">včetně projednání s příslušnými správními orgány, </w:t>
      </w:r>
    </w:p>
    <w:p w14:paraId="2222B16C" w14:textId="77777777" w:rsidR="00604CEE" w:rsidRPr="00104545" w:rsidRDefault="00604CEE" w:rsidP="00604CEE">
      <w:pPr>
        <w:numPr>
          <w:ilvl w:val="0"/>
          <w:numId w:val="15"/>
        </w:numPr>
        <w:tabs>
          <w:tab w:val="num" w:pos="2160"/>
        </w:tabs>
        <w:ind w:left="2160" w:hanging="459"/>
        <w:jc w:val="both"/>
        <w:rPr>
          <w:rFonts w:asciiTheme="minorHAnsi" w:hAnsiTheme="minorHAnsi"/>
        </w:rPr>
      </w:pPr>
      <w:r w:rsidRPr="00104545">
        <w:rPr>
          <w:rFonts w:asciiTheme="minorHAnsi" w:hAnsiTheme="minorHAnsi"/>
        </w:rPr>
        <w:t xml:space="preserve">osazení a údržba dopravního značení v průběhu provádění </w:t>
      </w:r>
      <w:r w:rsidR="00C15692" w:rsidRPr="00104545">
        <w:rPr>
          <w:rFonts w:asciiTheme="minorHAnsi" w:hAnsiTheme="minorHAnsi"/>
        </w:rPr>
        <w:t>díla</w:t>
      </w:r>
      <w:r w:rsidRPr="00104545">
        <w:rPr>
          <w:rFonts w:asciiTheme="minorHAnsi" w:hAnsiTheme="minorHAnsi"/>
        </w:rPr>
        <w:t>, včetně uvedení do původního stavu a vrácení jejich správci, bude-li potřebné,</w:t>
      </w:r>
    </w:p>
    <w:p w14:paraId="27FD4D4F" w14:textId="77777777" w:rsidR="0034555F" w:rsidRPr="001B514D" w:rsidRDefault="0034555F" w:rsidP="00BC4BCF">
      <w:pPr>
        <w:numPr>
          <w:ilvl w:val="0"/>
          <w:numId w:val="15"/>
        </w:numPr>
        <w:tabs>
          <w:tab w:val="clear" w:pos="2520"/>
          <w:tab w:val="num" w:pos="2160"/>
        </w:tabs>
        <w:spacing w:before="20"/>
        <w:ind w:left="2127" w:hanging="426"/>
        <w:jc w:val="both"/>
        <w:rPr>
          <w:rFonts w:asciiTheme="minorHAnsi" w:hAnsiTheme="minorHAnsi"/>
        </w:rPr>
      </w:pPr>
      <w:r w:rsidRPr="001B514D">
        <w:rPr>
          <w:rFonts w:asciiTheme="minorHAnsi" w:hAnsiTheme="minorHAnsi"/>
        </w:rPr>
        <w:lastRenderedPageBreak/>
        <w:t xml:space="preserve">provedení veškerých předepsaných zkoušek dle ČSN (případně jiných norem vztahujících </w:t>
      </w:r>
      <w:proofErr w:type="gramStart"/>
      <w:r w:rsidRPr="001B514D">
        <w:rPr>
          <w:rFonts w:asciiTheme="minorHAnsi" w:hAnsiTheme="minorHAnsi"/>
        </w:rPr>
        <w:t>se</w:t>
      </w:r>
      <w:proofErr w:type="gramEnd"/>
      <w:r w:rsidRPr="001B514D">
        <w:rPr>
          <w:rFonts w:asciiTheme="minorHAnsi" w:hAnsiTheme="minorHAnsi"/>
        </w:rPr>
        <w:t xml:space="preserve"> k prováděnému dílu)</w:t>
      </w:r>
      <w:r w:rsidR="009C3EBE" w:rsidRPr="001B514D">
        <w:rPr>
          <w:rFonts w:asciiTheme="minorHAnsi" w:hAnsiTheme="minorHAnsi"/>
        </w:rPr>
        <w:t>,</w:t>
      </w:r>
      <w:r w:rsidRPr="001B514D">
        <w:rPr>
          <w:rFonts w:asciiTheme="minorHAnsi" w:hAnsiTheme="minorHAnsi"/>
        </w:rPr>
        <w:t xml:space="preserve"> včetně vystavení dokladů o jejich provedení, doložení atestů, certifikátů, prohlášení o shodě apod. a jejich předání </w:t>
      </w:r>
      <w:r w:rsidR="00C15692">
        <w:rPr>
          <w:rFonts w:asciiTheme="minorHAnsi" w:hAnsiTheme="minorHAnsi"/>
        </w:rPr>
        <w:t>Objednateli</w:t>
      </w:r>
      <w:r w:rsidRPr="001B514D">
        <w:rPr>
          <w:rFonts w:asciiTheme="minorHAnsi" w:hAnsiTheme="minorHAnsi"/>
        </w:rPr>
        <w:t xml:space="preserve"> ve 4 vyhotoveních;</w:t>
      </w:r>
    </w:p>
    <w:p w14:paraId="3B8B97B5" w14:textId="77777777" w:rsidR="00BC4BCF" w:rsidRPr="001B514D" w:rsidRDefault="00E12770" w:rsidP="00BC4BCF">
      <w:pPr>
        <w:spacing w:before="20"/>
        <w:ind w:left="2160"/>
        <w:jc w:val="both"/>
        <w:rPr>
          <w:rFonts w:asciiTheme="minorHAnsi" w:hAnsiTheme="minorHAnsi"/>
        </w:rPr>
      </w:pPr>
      <w:r w:rsidRPr="001B514D">
        <w:rPr>
          <w:rFonts w:asciiTheme="minorHAnsi" w:hAnsiTheme="minorHAnsi"/>
          <w:i/>
        </w:rPr>
        <w:t xml:space="preserve">Doklady o provedení předepsaných zkoušek, atesty, certifikáty, prohlášení o shodě bude </w:t>
      </w:r>
      <w:r w:rsidR="00C15692">
        <w:rPr>
          <w:rFonts w:asciiTheme="minorHAnsi" w:hAnsiTheme="minorHAnsi"/>
          <w:i/>
        </w:rPr>
        <w:t>Z</w:t>
      </w:r>
      <w:r w:rsidRPr="001B514D">
        <w:rPr>
          <w:rFonts w:asciiTheme="minorHAnsi" w:hAnsiTheme="minorHAnsi"/>
          <w:i/>
        </w:rPr>
        <w:t xml:space="preserve">hotovitel dokládat v průběhu realizace díla, nejpozději však k termínu předání a převzetí díla.  </w:t>
      </w:r>
    </w:p>
    <w:p w14:paraId="7547C395" w14:textId="77777777" w:rsidR="0034555F" w:rsidRPr="001B514D" w:rsidRDefault="0034555F" w:rsidP="00BC4BCF">
      <w:pPr>
        <w:numPr>
          <w:ilvl w:val="0"/>
          <w:numId w:val="15"/>
        </w:numPr>
        <w:tabs>
          <w:tab w:val="num" w:pos="2160"/>
        </w:tabs>
        <w:spacing w:before="20"/>
        <w:ind w:left="2160" w:hanging="459"/>
        <w:jc w:val="both"/>
        <w:rPr>
          <w:rFonts w:asciiTheme="minorHAnsi" w:hAnsiTheme="minorHAnsi"/>
        </w:rPr>
      </w:pPr>
      <w:r w:rsidRPr="001B514D">
        <w:rPr>
          <w:rFonts w:asciiTheme="minorHAnsi" w:hAnsiTheme="minorHAnsi"/>
        </w:rPr>
        <w:t>vybudování zařízení staveniště a po skončení stavby jeho odstranění a celkový úklid stavby, staveniště a okolí staveniště před předáním a převzetím;</w:t>
      </w:r>
    </w:p>
    <w:p w14:paraId="5D271A3F" w14:textId="77777777" w:rsidR="0034555F" w:rsidRDefault="0034555F" w:rsidP="0034555F">
      <w:pPr>
        <w:tabs>
          <w:tab w:val="num" w:pos="2160"/>
        </w:tabs>
        <w:spacing w:before="20"/>
        <w:ind w:left="2160" w:hanging="720"/>
        <w:jc w:val="both"/>
        <w:rPr>
          <w:rFonts w:asciiTheme="minorHAnsi" w:hAnsiTheme="minorHAnsi"/>
          <w:i/>
        </w:rPr>
      </w:pPr>
      <w:r w:rsidRPr="001B514D">
        <w:rPr>
          <w:rFonts w:asciiTheme="minorHAnsi" w:hAnsiTheme="minorHAnsi"/>
          <w:i/>
        </w:rPr>
        <w:tab/>
        <w:t xml:space="preserve">Celkový úklid před předáním díla zahrnuje kompletní a úplné vyčistění stavby, staveniště a okolí staveniště před předáním a převzetím a to v takovém rozsahu, který umožní </w:t>
      </w:r>
      <w:r w:rsidR="0042304A">
        <w:rPr>
          <w:rFonts w:asciiTheme="minorHAnsi" w:hAnsiTheme="minorHAnsi"/>
          <w:i/>
        </w:rPr>
        <w:t xml:space="preserve">okamžité užívání bez </w:t>
      </w:r>
      <w:r w:rsidR="00925613" w:rsidRPr="001B514D">
        <w:rPr>
          <w:rFonts w:asciiTheme="minorHAnsi" w:hAnsiTheme="minorHAnsi"/>
          <w:i/>
        </w:rPr>
        <w:t xml:space="preserve">provádění </w:t>
      </w:r>
      <w:r w:rsidRPr="001B514D">
        <w:rPr>
          <w:rFonts w:asciiTheme="minorHAnsi" w:hAnsiTheme="minorHAnsi"/>
          <w:i/>
        </w:rPr>
        <w:t xml:space="preserve">jakéhokoliv dalšího úklidu ze strany </w:t>
      </w:r>
      <w:r w:rsidR="00C15692">
        <w:rPr>
          <w:rFonts w:asciiTheme="minorHAnsi" w:hAnsiTheme="minorHAnsi"/>
          <w:i/>
        </w:rPr>
        <w:t>O</w:t>
      </w:r>
      <w:r w:rsidRPr="001B514D">
        <w:rPr>
          <w:rFonts w:asciiTheme="minorHAnsi" w:hAnsiTheme="minorHAnsi"/>
          <w:i/>
        </w:rPr>
        <w:t xml:space="preserve">bjednatele. </w:t>
      </w:r>
    </w:p>
    <w:p w14:paraId="4026CB1D" w14:textId="77777777" w:rsidR="00195BB3" w:rsidRPr="00195BB3" w:rsidRDefault="00195BB3" w:rsidP="00195BB3">
      <w:pPr>
        <w:numPr>
          <w:ilvl w:val="0"/>
          <w:numId w:val="15"/>
        </w:numPr>
        <w:tabs>
          <w:tab w:val="num" w:pos="2160"/>
        </w:tabs>
        <w:spacing w:before="20"/>
        <w:ind w:left="2160" w:hanging="459"/>
        <w:jc w:val="both"/>
        <w:rPr>
          <w:rFonts w:asciiTheme="minorHAnsi" w:hAnsiTheme="minorHAnsi"/>
        </w:rPr>
      </w:pPr>
      <w:r w:rsidRPr="00195BB3">
        <w:rPr>
          <w:rFonts w:asciiTheme="minorHAnsi" w:hAnsiTheme="minorHAnsi"/>
        </w:rPr>
        <w:t xml:space="preserve">úklid jednotlivých sekcí objektu dle předloženého časového harmonogramu prací. Úklidem sekcí je míněn úklid místností, ve kterých budou v průběhu víkendů postupně měněny </w:t>
      </w:r>
      <w:r w:rsidR="00CB47CF">
        <w:rPr>
          <w:rFonts w:asciiTheme="minorHAnsi" w:hAnsiTheme="minorHAnsi"/>
        </w:rPr>
        <w:t>ventily ÚT včetně rozvodů IRC</w:t>
      </w:r>
      <w:r w:rsidRPr="00195BB3">
        <w:rPr>
          <w:rFonts w:asciiTheme="minorHAnsi" w:hAnsiTheme="minorHAnsi"/>
        </w:rPr>
        <w:t>. Tyto místnosti budou první pracovní den připraveny opět k běžnému pracovní</w:t>
      </w:r>
      <w:r w:rsidR="00CB47CF">
        <w:rPr>
          <w:rFonts w:asciiTheme="minorHAnsi" w:hAnsiTheme="minorHAnsi"/>
        </w:rPr>
        <w:t>mu provozu</w:t>
      </w:r>
      <w:r w:rsidRPr="00195BB3">
        <w:rPr>
          <w:rFonts w:asciiTheme="minorHAnsi" w:hAnsiTheme="minorHAnsi"/>
        </w:rPr>
        <w:t>;</w:t>
      </w:r>
    </w:p>
    <w:p w14:paraId="2B4AE46A" w14:textId="77777777" w:rsidR="0034555F" w:rsidRPr="001B514D" w:rsidRDefault="0034555F" w:rsidP="00604CEE">
      <w:pPr>
        <w:numPr>
          <w:ilvl w:val="0"/>
          <w:numId w:val="15"/>
        </w:numPr>
        <w:tabs>
          <w:tab w:val="clear" w:pos="2520"/>
          <w:tab w:val="num" w:pos="2127"/>
        </w:tabs>
        <w:spacing w:before="20"/>
        <w:ind w:left="2127" w:hanging="426"/>
        <w:jc w:val="both"/>
        <w:rPr>
          <w:rFonts w:asciiTheme="minorHAnsi" w:hAnsiTheme="minorHAnsi"/>
        </w:rPr>
      </w:pPr>
      <w:r w:rsidRPr="001B514D">
        <w:rPr>
          <w:rFonts w:asciiTheme="minorHAnsi" w:hAnsiTheme="minorHAnsi"/>
        </w:rPr>
        <w:t xml:space="preserve">odvoz a likvidace vybouraných hmot a stavební suti v souladu s ustanoveními zákona 185/2001 </w:t>
      </w:r>
      <w:proofErr w:type="gramStart"/>
      <w:r w:rsidRPr="001B514D">
        <w:rPr>
          <w:rFonts w:asciiTheme="minorHAnsi" w:hAnsiTheme="minorHAnsi"/>
        </w:rPr>
        <w:t>Sb.</w:t>
      </w:r>
      <w:r w:rsidR="00C15692">
        <w:rPr>
          <w:rFonts w:asciiTheme="minorHAnsi" w:hAnsiTheme="minorHAnsi"/>
        </w:rPr>
        <w:t>,</w:t>
      </w:r>
      <w:r w:rsidRPr="001B514D">
        <w:rPr>
          <w:rFonts w:asciiTheme="minorHAnsi" w:hAnsiTheme="minorHAnsi"/>
        </w:rPr>
        <w:t xml:space="preserve">  o odpadech</w:t>
      </w:r>
      <w:proofErr w:type="gramEnd"/>
      <w:r w:rsidR="00C15692">
        <w:rPr>
          <w:rFonts w:asciiTheme="minorHAnsi" w:hAnsiTheme="minorHAnsi"/>
        </w:rPr>
        <w:t>, v platném znění,</w:t>
      </w:r>
      <w:r w:rsidRPr="001B514D">
        <w:rPr>
          <w:rFonts w:asciiTheme="minorHAnsi" w:hAnsiTheme="minorHAnsi"/>
        </w:rPr>
        <w:t xml:space="preserve"> </w:t>
      </w:r>
    </w:p>
    <w:p w14:paraId="732977EB" w14:textId="77777777" w:rsidR="00933EFB" w:rsidRPr="00933EFB" w:rsidRDefault="00933EFB" w:rsidP="00933EFB">
      <w:pPr>
        <w:numPr>
          <w:ilvl w:val="0"/>
          <w:numId w:val="15"/>
        </w:numPr>
        <w:tabs>
          <w:tab w:val="clear" w:pos="2520"/>
          <w:tab w:val="num" w:pos="2127"/>
          <w:tab w:val="num" w:pos="2160"/>
        </w:tabs>
        <w:spacing w:before="20"/>
        <w:ind w:left="2127" w:hanging="426"/>
        <w:jc w:val="both"/>
        <w:rPr>
          <w:rFonts w:asciiTheme="minorHAnsi" w:hAnsiTheme="minorHAnsi"/>
        </w:rPr>
      </w:pPr>
      <w:r w:rsidRPr="00933EFB">
        <w:rPr>
          <w:rFonts w:asciiTheme="minorHAnsi" w:hAnsiTheme="minorHAnsi"/>
        </w:rPr>
        <w:t xml:space="preserve">udržování stavbou </w:t>
      </w:r>
      <w:r w:rsidR="00C15692">
        <w:rPr>
          <w:rFonts w:asciiTheme="minorHAnsi" w:hAnsiTheme="minorHAnsi"/>
        </w:rPr>
        <w:t xml:space="preserve">(dílem) </w:t>
      </w:r>
      <w:r w:rsidRPr="00933EFB">
        <w:rPr>
          <w:rFonts w:asciiTheme="minorHAnsi" w:hAnsiTheme="minorHAnsi"/>
        </w:rPr>
        <w:t>dotčených ploch, veřejných komunikací a výjezdů ze staveniště v čistotě a jejich uvedení do původního stavu,</w:t>
      </w:r>
    </w:p>
    <w:p w14:paraId="72C4BF65" w14:textId="77777777" w:rsidR="0034555F" w:rsidRPr="00087311" w:rsidRDefault="0034555F" w:rsidP="00933EFB">
      <w:pPr>
        <w:numPr>
          <w:ilvl w:val="0"/>
          <w:numId w:val="15"/>
        </w:numPr>
        <w:tabs>
          <w:tab w:val="clear" w:pos="2520"/>
          <w:tab w:val="num" w:pos="2127"/>
        </w:tabs>
        <w:spacing w:before="20"/>
        <w:ind w:left="2127" w:hanging="426"/>
        <w:jc w:val="both"/>
        <w:rPr>
          <w:rFonts w:asciiTheme="minorHAnsi" w:hAnsiTheme="minorHAnsi"/>
        </w:rPr>
      </w:pPr>
      <w:r w:rsidRPr="00087311">
        <w:rPr>
          <w:rFonts w:asciiTheme="minorHAnsi" w:hAnsiTheme="minorHAnsi"/>
        </w:rPr>
        <w:t xml:space="preserve">provedení zaškolení obsluh u všech částí díla, které budou obsluhovány pracovníky </w:t>
      </w:r>
      <w:r w:rsidR="00C15692">
        <w:rPr>
          <w:rFonts w:asciiTheme="minorHAnsi" w:hAnsiTheme="minorHAnsi"/>
        </w:rPr>
        <w:t>O</w:t>
      </w:r>
      <w:r w:rsidR="00A148C6" w:rsidRPr="00087311">
        <w:rPr>
          <w:rFonts w:asciiTheme="minorHAnsi" w:hAnsiTheme="minorHAnsi"/>
        </w:rPr>
        <w:t>bjedn</w:t>
      </w:r>
      <w:r w:rsidRPr="00087311">
        <w:rPr>
          <w:rFonts w:asciiTheme="minorHAnsi" w:hAnsiTheme="minorHAnsi"/>
        </w:rPr>
        <w:t>atele (budoucím uživatelem);</w:t>
      </w:r>
    </w:p>
    <w:p w14:paraId="00EF733E" w14:textId="77777777" w:rsidR="0034555F" w:rsidRPr="00087311" w:rsidRDefault="0034555F" w:rsidP="000A04A6">
      <w:pPr>
        <w:tabs>
          <w:tab w:val="num" w:pos="2160"/>
        </w:tabs>
        <w:spacing w:before="20"/>
        <w:ind w:left="2160"/>
        <w:jc w:val="both"/>
        <w:rPr>
          <w:rFonts w:asciiTheme="minorHAnsi" w:hAnsiTheme="minorHAnsi"/>
          <w:i/>
        </w:rPr>
      </w:pPr>
      <w:r w:rsidRPr="00087311">
        <w:rPr>
          <w:rFonts w:asciiTheme="minorHAnsi" w:hAnsiTheme="minorHAnsi"/>
          <w:i/>
        </w:rPr>
        <w:t xml:space="preserve">Objednatel na vyžádání </w:t>
      </w:r>
      <w:r w:rsidR="00C15692">
        <w:rPr>
          <w:rFonts w:asciiTheme="minorHAnsi" w:hAnsiTheme="minorHAnsi"/>
          <w:i/>
        </w:rPr>
        <w:t>Z</w:t>
      </w:r>
      <w:r w:rsidRPr="00087311">
        <w:rPr>
          <w:rFonts w:asciiTheme="minorHAnsi" w:hAnsiTheme="minorHAnsi"/>
          <w:i/>
        </w:rPr>
        <w:t xml:space="preserve">hotovitele stanoví písemně jmenovitý seznam osob, které mají být zaškoleny pro jednotlivé části díla. Zhotovitel před předáním a převzetím provede zaškolení těchto osob a to tak, že je podrobně seznámí s podmínkami provozu a údržby jednotlivých částí díla a upozorní je na příslušnou část návodu na provoz a údržbu díla. O zaškolení jednotlivých osob </w:t>
      </w:r>
      <w:r w:rsidR="00C15692">
        <w:rPr>
          <w:rFonts w:asciiTheme="minorHAnsi" w:hAnsiTheme="minorHAnsi"/>
          <w:i/>
        </w:rPr>
        <w:t>O</w:t>
      </w:r>
      <w:r w:rsidRPr="00087311">
        <w:rPr>
          <w:rFonts w:asciiTheme="minorHAnsi" w:hAnsiTheme="minorHAnsi"/>
          <w:i/>
        </w:rPr>
        <w:t xml:space="preserve">bjednatele doloží </w:t>
      </w:r>
      <w:r w:rsidR="00C15692">
        <w:rPr>
          <w:rFonts w:asciiTheme="minorHAnsi" w:hAnsiTheme="minorHAnsi"/>
          <w:i/>
        </w:rPr>
        <w:t>Z</w:t>
      </w:r>
      <w:r w:rsidRPr="00087311">
        <w:rPr>
          <w:rFonts w:asciiTheme="minorHAnsi" w:hAnsiTheme="minorHAnsi"/>
          <w:i/>
        </w:rPr>
        <w:t xml:space="preserve">hotovitel při předání a převzetí díla protokoly o zaškolení osob. </w:t>
      </w:r>
    </w:p>
    <w:p w14:paraId="7D24B436" w14:textId="77777777" w:rsidR="00DF3884" w:rsidRPr="00087311" w:rsidRDefault="00DF3884" w:rsidP="00DF3884">
      <w:pPr>
        <w:numPr>
          <w:ilvl w:val="0"/>
          <w:numId w:val="15"/>
        </w:numPr>
        <w:tabs>
          <w:tab w:val="clear" w:pos="2520"/>
          <w:tab w:val="num" w:pos="2127"/>
        </w:tabs>
        <w:spacing w:before="20"/>
        <w:ind w:left="2127" w:hanging="426"/>
        <w:jc w:val="both"/>
        <w:rPr>
          <w:rFonts w:asciiTheme="minorHAnsi" w:hAnsiTheme="minorHAnsi"/>
        </w:rPr>
      </w:pPr>
      <w:r w:rsidRPr="00087311">
        <w:rPr>
          <w:rFonts w:asciiTheme="minorHAnsi" w:hAnsiTheme="minorHAnsi"/>
        </w:rPr>
        <w:t xml:space="preserve">předání všech dokladů a náležitostí umožňujících zahájení řízení, případně jiného postupu dle stavebního zákona, na základě kterého bude možno započít s trvalým užíváním stavby, tj. aby bylo možno vydat kolaudační </w:t>
      </w:r>
      <w:r w:rsidR="00C15692">
        <w:rPr>
          <w:rFonts w:asciiTheme="minorHAnsi" w:hAnsiTheme="minorHAnsi"/>
        </w:rPr>
        <w:t>rozhodnutí (</w:t>
      </w:r>
      <w:r w:rsidRPr="00087311">
        <w:rPr>
          <w:rFonts w:asciiTheme="minorHAnsi" w:hAnsiTheme="minorHAnsi"/>
        </w:rPr>
        <w:t>souhlas</w:t>
      </w:r>
      <w:r w:rsidR="00C15692">
        <w:rPr>
          <w:rFonts w:asciiTheme="minorHAnsi" w:hAnsiTheme="minorHAnsi"/>
        </w:rPr>
        <w:t>)</w:t>
      </w:r>
      <w:r w:rsidRPr="00087311">
        <w:rPr>
          <w:rFonts w:asciiTheme="minorHAnsi" w:hAnsiTheme="minorHAnsi"/>
        </w:rPr>
        <w:t xml:space="preserve"> nebo bylo možno stavbu trvale užívat na základě oznámení stavebnímu úřadu se započetím užívání dle stavebního zákona.</w:t>
      </w:r>
    </w:p>
    <w:p w14:paraId="04227FA5" w14:textId="77777777" w:rsidR="00DF3884" w:rsidRPr="001B514D" w:rsidRDefault="00DF3884" w:rsidP="0034555F">
      <w:pPr>
        <w:jc w:val="both"/>
        <w:rPr>
          <w:rFonts w:asciiTheme="minorHAnsi" w:hAnsiTheme="minorHAnsi"/>
        </w:rPr>
      </w:pPr>
    </w:p>
    <w:p w14:paraId="3A879DE8" w14:textId="77777777" w:rsidR="00A75A6C" w:rsidRPr="001B514D" w:rsidRDefault="0034555F" w:rsidP="00B9274A">
      <w:pPr>
        <w:tabs>
          <w:tab w:val="left" w:pos="1418"/>
        </w:tabs>
        <w:ind w:left="1418"/>
        <w:jc w:val="both"/>
        <w:rPr>
          <w:rFonts w:asciiTheme="minorHAnsi" w:hAnsiTheme="minorHAnsi"/>
          <w:i/>
        </w:rPr>
      </w:pPr>
      <w:r w:rsidRPr="001B514D">
        <w:rPr>
          <w:rFonts w:asciiTheme="minorHAnsi" w:hAnsiTheme="minorHAnsi"/>
        </w:rPr>
        <w:t>Související činnosti jsou součástí předmětu</w:t>
      </w:r>
      <w:r w:rsidR="00114053" w:rsidRPr="001B514D">
        <w:rPr>
          <w:rFonts w:asciiTheme="minorHAnsi" w:hAnsiTheme="minorHAnsi"/>
        </w:rPr>
        <w:t xml:space="preserve"> díla a náklady na ně</w:t>
      </w:r>
      <w:r w:rsidRPr="001B514D">
        <w:rPr>
          <w:rFonts w:asciiTheme="minorHAnsi" w:hAnsiTheme="minorHAnsi"/>
        </w:rPr>
        <w:t xml:space="preserve"> </w:t>
      </w:r>
      <w:r w:rsidR="000A04A6" w:rsidRPr="001B514D">
        <w:rPr>
          <w:rFonts w:asciiTheme="minorHAnsi" w:hAnsiTheme="minorHAnsi"/>
        </w:rPr>
        <w:t>jsou</w:t>
      </w:r>
      <w:r w:rsidR="00114053" w:rsidRPr="001B514D">
        <w:rPr>
          <w:rFonts w:asciiTheme="minorHAnsi" w:hAnsiTheme="minorHAnsi"/>
        </w:rPr>
        <w:t xml:space="preserve"> </w:t>
      </w:r>
      <w:r w:rsidRPr="001B514D">
        <w:rPr>
          <w:rFonts w:asciiTheme="minorHAnsi" w:hAnsiTheme="minorHAnsi"/>
        </w:rPr>
        <w:t xml:space="preserve">zahrnuty </w:t>
      </w:r>
      <w:proofErr w:type="gramStart"/>
      <w:r w:rsidRPr="001B514D">
        <w:rPr>
          <w:rFonts w:asciiTheme="minorHAnsi" w:hAnsiTheme="minorHAnsi"/>
        </w:rPr>
        <w:t>do  ceny</w:t>
      </w:r>
      <w:proofErr w:type="gramEnd"/>
      <w:r w:rsidR="00C15692">
        <w:rPr>
          <w:rFonts w:asciiTheme="minorHAnsi" w:hAnsiTheme="minorHAnsi"/>
        </w:rPr>
        <w:t xml:space="preserve"> díla dle této smlouvy</w:t>
      </w:r>
      <w:r w:rsidRPr="001B514D">
        <w:rPr>
          <w:rFonts w:asciiTheme="minorHAnsi" w:hAnsiTheme="minorHAnsi"/>
        </w:rPr>
        <w:t xml:space="preserve">. </w:t>
      </w:r>
    </w:p>
    <w:p w14:paraId="7FC19343" w14:textId="77777777" w:rsidR="008C4F8E" w:rsidRPr="001B514D" w:rsidRDefault="008C4F8E" w:rsidP="008C4F8E">
      <w:pPr>
        <w:spacing w:before="120"/>
        <w:ind w:left="1418" w:hanging="709"/>
        <w:jc w:val="both"/>
        <w:rPr>
          <w:rFonts w:asciiTheme="minorHAnsi" w:hAnsiTheme="minorHAnsi"/>
          <w:caps/>
        </w:rPr>
      </w:pPr>
      <w:r w:rsidRPr="001B514D">
        <w:rPr>
          <w:rFonts w:asciiTheme="minorHAnsi" w:hAnsiTheme="minorHAnsi"/>
          <w:b/>
        </w:rPr>
        <w:t>1.1.3.</w:t>
      </w:r>
      <w:r w:rsidRPr="001B514D">
        <w:rPr>
          <w:rFonts w:asciiTheme="minorHAnsi" w:hAnsiTheme="minorHAnsi"/>
          <w:b/>
          <w:snapToGrid w:val="0"/>
        </w:rPr>
        <w:tab/>
      </w:r>
      <w:r w:rsidRPr="001B514D">
        <w:rPr>
          <w:rFonts w:asciiTheme="minorHAnsi" w:hAnsiTheme="minorHAnsi"/>
        </w:rPr>
        <w:t xml:space="preserve">Všechny výkony Zhotovitele uvedené v odstavcích 1.1.1. - 1.1.2. této smlouvy budou provedeny v rozsahu a podle: </w:t>
      </w:r>
    </w:p>
    <w:p w14:paraId="403B6435" w14:textId="77777777" w:rsidR="008C4F8E" w:rsidRPr="001B514D" w:rsidRDefault="008C4F8E"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iCs/>
        </w:rPr>
        <w:t>PROJEKTU</w:t>
      </w:r>
      <w:r w:rsidRPr="001B514D">
        <w:rPr>
          <w:rFonts w:asciiTheme="minorHAnsi" w:hAnsiTheme="minorHAnsi"/>
        </w:rPr>
        <w:t>;</w:t>
      </w:r>
    </w:p>
    <w:p w14:paraId="41800A43" w14:textId="77777777" w:rsidR="008C4F8E" w:rsidRPr="001B514D" w:rsidRDefault="00ED7EFC"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bCs/>
        </w:rPr>
        <w:t xml:space="preserve">Soupisu </w:t>
      </w:r>
      <w:r w:rsidR="00FD7EF0">
        <w:rPr>
          <w:rFonts w:asciiTheme="minorHAnsi" w:hAnsiTheme="minorHAnsi"/>
          <w:bCs/>
        </w:rPr>
        <w:t xml:space="preserve">stavebních </w:t>
      </w:r>
      <w:r w:rsidRPr="001B514D">
        <w:rPr>
          <w:rFonts w:asciiTheme="minorHAnsi" w:hAnsiTheme="minorHAnsi"/>
          <w:bCs/>
        </w:rPr>
        <w:t xml:space="preserve">prací </w:t>
      </w:r>
      <w:r w:rsidR="008C4F8E" w:rsidRPr="001B514D">
        <w:rPr>
          <w:rFonts w:asciiTheme="minorHAnsi" w:hAnsiTheme="minorHAnsi"/>
          <w:bCs/>
        </w:rPr>
        <w:t>- výkazu výměr</w:t>
      </w:r>
      <w:r w:rsidR="008C4F8E" w:rsidRPr="001B514D">
        <w:rPr>
          <w:rFonts w:asciiTheme="minorHAnsi" w:hAnsiTheme="minorHAnsi"/>
        </w:rPr>
        <w:t>,</w:t>
      </w:r>
      <w:r w:rsidR="008C4F8E" w:rsidRPr="001B514D">
        <w:rPr>
          <w:rFonts w:asciiTheme="minorHAnsi" w:hAnsiTheme="minorHAnsi"/>
          <w:bCs/>
          <w:snapToGrid w:val="0"/>
        </w:rPr>
        <w:t xml:space="preserve"> zpracovaného</w:t>
      </w:r>
      <w:r w:rsidR="008C4F8E" w:rsidRPr="001B514D">
        <w:rPr>
          <w:rFonts w:asciiTheme="minorHAnsi" w:hAnsiTheme="minorHAnsi"/>
          <w:bCs/>
        </w:rPr>
        <w:t xml:space="preserve"> </w:t>
      </w:r>
      <w:r w:rsidR="008C4F8E" w:rsidRPr="001B514D">
        <w:rPr>
          <w:rFonts w:asciiTheme="minorHAnsi" w:hAnsiTheme="minorHAnsi"/>
          <w:iCs/>
        </w:rPr>
        <w:t xml:space="preserve">projektantem </w:t>
      </w:r>
      <w:r w:rsidR="008C4F8E" w:rsidRPr="001B514D">
        <w:rPr>
          <w:rFonts w:asciiTheme="minorHAnsi" w:hAnsiTheme="minorHAnsi"/>
          <w:bCs/>
        </w:rPr>
        <w:t xml:space="preserve">jako součást </w:t>
      </w:r>
      <w:r w:rsidR="008C4F8E" w:rsidRPr="001B514D">
        <w:rPr>
          <w:rFonts w:asciiTheme="minorHAnsi" w:hAnsiTheme="minorHAnsi"/>
          <w:iCs/>
          <w:caps/>
        </w:rPr>
        <w:t>projektu</w:t>
      </w:r>
      <w:r w:rsidR="008C4F8E" w:rsidRPr="001B514D">
        <w:rPr>
          <w:rFonts w:asciiTheme="minorHAnsi" w:hAnsiTheme="minorHAnsi"/>
          <w:bCs/>
        </w:rPr>
        <w:t>,</w:t>
      </w:r>
      <w:r w:rsidR="008C4F8E" w:rsidRPr="001B514D">
        <w:rPr>
          <w:rFonts w:asciiTheme="minorHAnsi" w:hAnsiTheme="minorHAnsi"/>
          <w:bCs/>
          <w:snapToGrid w:val="0"/>
        </w:rPr>
        <w:t xml:space="preserve"> </w:t>
      </w:r>
      <w:r w:rsidR="008C4F8E" w:rsidRPr="001B514D">
        <w:rPr>
          <w:rFonts w:asciiTheme="minorHAnsi" w:hAnsiTheme="minorHAnsi"/>
          <w:bCs/>
        </w:rPr>
        <w:t xml:space="preserve">oceněného Zhotovitelem (dále jen </w:t>
      </w:r>
      <w:r w:rsidR="00C15692">
        <w:rPr>
          <w:rFonts w:asciiTheme="minorHAnsi" w:hAnsiTheme="minorHAnsi"/>
          <w:bCs/>
        </w:rPr>
        <w:t>„</w:t>
      </w:r>
      <w:r w:rsidR="008C4F8E" w:rsidRPr="001B514D">
        <w:rPr>
          <w:rFonts w:asciiTheme="minorHAnsi" w:hAnsiTheme="minorHAnsi"/>
          <w:bCs/>
        </w:rPr>
        <w:t>ROZPOČET</w:t>
      </w:r>
      <w:r w:rsidR="00C15692">
        <w:rPr>
          <w:rFonts w:asciiTheme="minorHAnsi" w:hAnsiTheme="minorHAnsi"/>
          <w:bCs/>
        </w:rPr>
        <w:t>“</w:t>
      </w:r>
      <w:r w:rsidR="008C4F8E" w:rsidRPr="001B514D">
        <w:rPr>
          <w:rFonts w:asciiTheme="minorHAnsi" w:hAnsiTheme="minorHAnsi"/>
          <w:bCs/>
        </w:rPr>
        <w:t>)</w:t>
      </w:r>
      <w:r w:rsidR="00532216" w:rsidRPr="001B514D">
        <w:rPr>
          <w:rFonts w:asciiTheme="minorHAnsi" w:hAnsiTheme="minorHAnsi"/>
          <w:bCs/>
        </w:rPr>
        <w:t xml:space="preserve">, který tvoří </w:t>
      </w:r>
      <w:r w:rsidR="0034435A" w:rsidRPr="001B514D">
        <w:rPr>
          <w:rFonts w:asciiTheme="minorHAnsi" w:hAnsiTheme="minorHAnsi"/>
          <w:b/>
          <w:bCs/>
        </w:rPr>
        <w:t xml:space="preserve">přílohu </w:t>
      </w:r>
      <w:proofErr w:type="spellStart"/>
      <w:proofErr w:type="gramStart"/>
      <w:r w:rsidR="0034435A" w:rsidRPr="001B514D">
        <w:rPr>
          <w:rFonts w:asciiTheme="minorHAnsi" w:hAnsiTheme="minorHAnsi"/>
          <w:b/>
          <w:bCs/>
        </w:rPr>
        <w:t>č.I</w:t>
      </w:r>
      <w:proofErr w:type="spellEnd"/>
      <w:r w:rsidR="00532216" w:rsidRPr="001B514D">
        <w:rPr>
          <w:rFonts w:asciiTheme="minorHAnsi" w:hAnsiTheme="minorHAnsi"/>
          <w:bCs/>
        </w:rPr>
        <w:t xml:space="preserve"> této</w:t>
      </w:r>
      <w:proofErr w:type="gramEnd"/>
      <w:r w:rsidR="00532216" w:rsidRPr="001B514D">
        <w:rPr>
          <w:rFonts w:asciiTheme="minorHAnsi" w:hAnsiTheme="minorHAnsi"/>
          <w:bCs/>
        </w:rPr>
        <w:t xml:space="preserve"> smlo</w:t>
      </w:r>
      <w:r w:rsidR="00280739" w:rsidRPr="001B514D">
        <w:rPr>
          <w:rFonts w:asciiTheme="minorHAnsi" w:hAnsiTheme="minorHAnsi"/>
          <w:bCs/>
        </w:rPr>
        <w:t>u</w:t>
      </w:r>
      <w:r w:rsidR="00532216" w:rsidRPr="001B514D">
        <w:rPr>
          <w:rFonts w:asciiTheme="minorHAnsi" w:hAnsiTheme="minorHAnsi"/>
          <w:bCs/>
        </w:rPr>
        <w:t>vy</w:t>
      </w:r>
    </w:p>
    <w:p w14:paraId="68169157" w14:textId="77777777" w:rsidR="008C4F8E" w:rsidRPr="001B514D" w:rsidRDefault="008C4F8E"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iCs/>
        </w:rPr>
        <w:t>stavebního povolení;</w:t>
      </w:r>
    </w:p>
    <w:p w14:paraId="44D2B11D" w14:textId="77777777" w:rsidR="008C4F8E" w:rsidRPr="001B514D" w:rsidRDefault="008C4F8E" w:rsidP="00280739">
      <w:pPr>
        <w:numPr>
          <w:ilvl w:val="0"/>
          <w:numId w:val="27"/>
        </w:numPr>
        <w:tabs>
          <w:tab w:val="clear" w:pos="3196"/>
          <w:tab w:val="num" w:pos="1843"/>
        </w:tabs>
        <w:spacing w:before="60"/>
        <w:ind w:left="1843" w:hanging="425"/>
        <w:jc w:val="both"/>
        <w:rPr>
          <w:rFonts w:asciiTheme="minorHAnsi" w:hAnsiTheme="minorHAnsi"/>
          <w:b/>
          <w:snapToGrid w:val="0"/>
        </w:rPr>
      </w:pPr>
      <w:r w:rsidRPr="001B514D">
        <w:rPr>
          <w:rFonts w:asciiTheme="minorHAnsi" w:hAnsiTheme="minorHAnsi"/>
          <w:snapToGrid w:val="0"/>
        </w:rPr>
        <w:lastRenderedPageBreak/>
        <w:t xml:space="preserve">nabídky Zhotovitele ze dne </w:t>
      </w:r>
      <w:r w:rsidRPr="001B514D">
        <w:rPr>
          <w:rFonts w:asciiTheme="minorHAnsi" w:hAnsiTheme="minorHAnsi"/>
          <w:snapToGrid w:val="0"/>
          <w:highlight w:val="yellow"/>
        </w:rPr>
        <w:t>……………………</w:t>
      </w:r>
      <w:proofErr w:type="gramStart"/>
      <w:r w:rsidRPr="001B514D">
        <w:rPr>
          <w:rFonts w:asciiTheme="minorHAnsi" w:hAnsiTheme="minorHAnsi"/>
          <w:snapToGrid w:val="0"/>
          <w:highlight w:val="yellow"/>
        </w:rPr>
        <w:t>…..,</w:t>
      </w:r>
      <w:r w:rsidRPr="001B514D">
        <w:rPr>
          <w:rFonts w:asciiTheme="minorHAnsi" w:hAnsiTheme="minorHAnsi"/>
          <w:snapToGrid w:val="0"/>
        </w:rPr>
        <w:t xml:space="preserve"> předložené</w:t>
      </w:r>
      <w:proofErr w:type="gramEnd"/>
      <w:r w:rsidRPr="001B514D">
        <w:rPr>
          <w:rFonts w:asciiTheme="minorHAnsi" w:hAnsiTheme="minorHAnsi"/>
          <w:snapToGrid w:val="0"/>
        </w:rPr>
        <w:t xml:space="preserve"> Objednatel</w:t>
      </w:r>
      <w:r w:rsidR="00280739" w:rsidRPr="001B514D">
        <w:rPr>
          <w:rFonts w:asciiTheme="minorHAnsi" w:hAnsiTheme="minorHAnsi"/>
          <w:snapToGrid w:val="0"/>
        </w:rPr>
        <w:t xml:space="preserve">i Zhotovitelem jako </w:t>
      </w:r>
      <w:r w:rsidR="00D6169D">
        <w:rPr>
          <w:rFonts w:asciiTheme="minorHAnsi" w:hAnsiTheme="minorHAnsi"/>
          <w:snapToGrid w:val="0"/>
        </w:rPr>
        <w:t>účastníkem</w:t>
      </w:r>
      <w:r w:rsidR="00280739" w:rsidRPr="001B514D">
        <w:rPr>
          <w:rFonts w:asciiTheme="minorHAnsi" w:hAnsiTheme="minorHAnsi"/>
          <w:snapToGrid w:val="0"/>
        </w:rPr>
        <w:t xml:space="preserve"> </w:t>
      </w:r>
      <w:r w:rsidR="00D6169D">
        <w:rPr>
          <w:rFonts w:asciiTheme="minorHAnsi" w:hAnsiTheme="minorHAnsi"/>
          <w:snapToGrid w:val="0"/>
        </w:rPr>
        <w:t>zadávacího řízení</w:t>
      </w:r>
      <w:r w:rsidR="00280739" w:rsidRPr="001B514D">
        <w:rPr>
          <w:rFonts w:asciiTheme="minorHAnsi" w:hAnsiTheme="minorHAnsi"/>
          <w:snapToGrid w:val="0"/>
        </w:rPr>
        <w:t>.</w:t>
      </w:r>
    </w:p>
    <w:p w14:paraId="61E17EB3" w14:textId="77777777" w:rsidR="00A75A6C" w:rsidRPr="001B514D" w:rsidRDefault="008C4F8E">
      <w:pPr>
        <w:spacing w:before="120"/>
        <w:ind w:left="709" w:hanging="1"/>
        <w:jc w:val="both"/>
        <w:rPr>
          <w:rFonts w:asciiTheme="minorHAnsi" w:hAnsiTheme="minorHAnsi"/>
          <w:b/>
          <w:snapToGrid w:val="0"/>
        </w:rPr>
      </w:pPr>
      <w:r w:rsidRPr="001B514D">
        <w:rPr>
          <w:rFonts w:asciiTheme="minorHAnsi" w:hAnsiTheme="minorHAnsi"/>
        </w:rPr>
        <w:t>Smluvní strany výslovně stanovují, že vše, co je uvedeno v odstavcích 1.1.1. - 1.1.3. této smlouvy tvoří předmět díla podle této smlouvy. Dále bude pro účely této smlouvy takto specifikovaný předmět díla označován jako dílo.</w:t>
      </w:r>
    </w:p>
    <w:p w14:paraId="22C678B6" w14:textId="77777777" w:rsidR="00A75A6C" w:rsidRPr="001B514D" w:rsidRDefault="008C4F8E">
      <w:pPr>
        <w:spacing w:before="120"/>
        <w:ind w:left="709" w:hanging="1"/>
        <w:jc w:val="both"/>
        <w:rPr>
          <w:rFonts w:asciiTheme="minorHAnsi" w:hAnsiTheme="minorHAnsi"/>
          <w:b/>
          <w:snapToGrid w:val="0"/>
        </w:rPr>
      </w:pPr>
      <w:r w:rsidRPr="001B514D">
        <w:rPr>
          <w:rFonts w:asciiTheme="minorHAnsi" w:hAnsiTheme="minorHAnsi"/>
          <w:b/>
        </w:rPr>
        <w:t>1.1.</w:t>
      </w:r>
      <w:r w:rsidR="00532216" w:rsidRPr="001B514D">
        <w:rPr>
          <w:rFonts w:asciiTheme="minorHAnsi" w:hAnsiTheme="minorHAnsi"/>
          <w:b/>
        </w:rPr>
        <w:t>4</w:t>
      </w:r>
      <w:r w:rsidRPr="001B514D">
        <w:rPr>
          <w:rFonts w:asciiTheme="minorHAnsi" w:hAnsiTheme="minorHAnsi"/>
          <w:b/>
        </w:rPr>
        <w:t>.</w:t>
      </w:r>
      <w:r w:rsidRPr="001B514D">
        <w:rPr>
          <w:rFonts w:asciiTheme="minorHAnsi" w:hAnsiTheme="minorHAnsi"/>
          <w:b/>
        </w:rPr>
        <w:tab/>
      </w:r>
      <w:r w:rsidRPr="001B514D">
        <w:rPr>
          <w:rFonts w:asciiTheme="minorHAnsi" w:hAnsiTheme="minorHAnsi"/>
        </w:rPr>
        <w:t>Zhotovitel se zavazuje provést dílo v kvalitě stanovené technickými specifikacemi a uživatelskými standardy, které jsou součástí PROJEKTU</w:t>
      </w:r>
    </w:p>
    <w:p w14:paraId="3311B63C" w14:textId="77777777" w:rsidR="008C4F8E" w:rsidRPr="001B514D" w:rsidRDefault="008C4F8E" w:rsidP="008C4F8E">
      <w:pPr>
        <w:pStyle w:val="Import5"/>
        <w:spacing w:before="60" w:line="240" w:lineRule="auto"/>
        <w:ind w:left="1418" w:hanging="709"/>
        <w:jc w:val="both"/>
        <w:rPr>
          <w:rFonts w:asciiTheme="minorHAnsi" w:hAnsiTheme="minorHAnsi"/>
          <w:b/>
          <w:szCs w:val="24"/>
        </w:rPr>
      </w:pPr>
      <w:r w:rsidRPr="001B514D">
        <w:rPr>
          <w:rFonts w:asciiTheme="minorHAnsi" w:hAnsiTheme="minorHAnsi"/>
          <w:b/>
          <w:szCs w:val="24"/>
        </w:rPr>
        <w:t>1.1.</w:t>
      </w:r>
      <w:r w:rsidR="00532216" w:rsidRPr="001B514D">
        <w:rPr>
          <w:rFonts w:asciiTheme="minorHAnsi" w:hAnsiTheme="minorHAnsi"/>
          <w:b/>
          <w:szCs w:val="24"/>
        </w:rPr>
        <w:t>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se zavazuje k převzetí díla</w:t>
      </w:r>
      <w:r w:rsidR="00C15692">
        <w:rPr>
          <w:rFonts w:asciiTheme="minorHAnsi" w:hAnsiTheme="minorHAnsi"/>
          <w:szCs w:val="24"/>
        </w:rPr>
        <w:t xml:space="preserve"> bez vad a nedodělků</w:t>
      </w:r>
      <w:r w:rsidRPr="001B514D">
        <w:rPr>
          <w:rFonts w:asciiTheme="minorHAnsi" w:hAnsiTheme="minorHAnsi"/>
          <w:szCs w:val="24"/>
        </w:rPr>
        <w:t xml:space="preserve"> a k zaplacení ceny za dílo za podmínek dále v této smlouvě uvedených.</w:t>
      </w:r>
    </w:p>
    <w:p w14:paraId="4988E6A6" w14:textId="77777777" w:rsidR="008C4F8E" w:rsidRPr="001B514D" w:rsidRDefault="008C4F8E" w:rsidP="008C4F8E">
      <w:pPr>
        <w:spacing w:before="120"/>
        <w:ind w:left="1418" w:hanging="709"/>
        <w:jc w:val="both"/>
        <w:rPr>
          <w:rFonts w:asciiTheme="minorHAnsi" w:hAnsiTheme="minorHAnsi"/>
        </w:rPr>
      </w:pPr>
      <w:r w:rsidRPr="001B514D">
        <w:rPr>
          <w:rFonts w:asciiTheme="minorHAnsi" w:hAnsiTheme="minorHAnsi"/>
          <w:b/>
        </w:rPr>
        <w:t>1.1.7.</w:t>
      </w:r>
      <w:r w:rsidRPr="001B514D">
        <w:rPr>
          <w:rFonts w:asciiTheme="minorHAnsi" w:hAnsiTheme="minorHAnsi"/>
        </w:rPr>
        <w:tab/>
        <w:t>Vůle smluvních stran je vyjádřena v dále uvedených dokumentech a podkladech, které tvoří nedílnou součást smlouvy o dílo, a to:</w:t>
      </w:r>
    </w:p>
    <w:p w14:paraId="240559C1"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vlastní text této smlouvy o dílo;</w:t>
      </w:r>
    </w:p>
    <w:p w14:paraId="7C5106B8" w14:textId="77777777" w:rsidR="000877C6" w:rsidRPr="00A14FBE" w:rsidRDefault="000877C6" w:rsidP="000877C6">
      <w:pPr>
        <w:numPr>
          <w:ilvl w:val="0"/>
          <w:numId w:val="26"/>
        </w:numPr>
        <w:tabs>
          <w:tab w:val="clear" w:pos="2487"/>
          <w:tab w:val="num" w:pos="1701"/>
        </w:tabs>
        <w:spacing w:before="60"/>
        <w:ind w:left="1701" w:hanging="283"/>
        <w:rPr>
          <w:rFonts w:ascii="Calibri" w:hAnsi="Calibri"/>
        </w:rPr>
      </w:pPr>
      <w:r w:rsidRPr="00A14FBE">
        <w:rPr>
          <w:rFonts w:ascii="Calibri" w:hAnsi="Calibri"/>
          <w:iCs/>
        </w:rPr>
        <w:t>Vysvětlen</w:t>
      </w:r>
      <w:r>
        <w:rPr>
          <w:rFonts w:ascii="Calibri" w:hAnsi="Calibri"/>
          <w:iCs/>
        </w:rPr>
        <w:t>í</w:t>
      </w:r>
      <w:r w:rsidRPr="00A14FBE">
        <w:rPr>
          <w:rFonts w:ascii="Calibri" w:hAnsi="Calibri"/>
          <w:iCs/>
        </w:rPr>
        <w:t xml:space="preserve"> zadávací dokumentace, které byly předány dodavatelům v rámci zadávacího řízení</w:t>
      </w:r>
    </w:p>
    <w:p w14:paraId="4B7BB73B"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bCs/>
        </w:rPr>
        <w:t>ROZPOČET;</w:t>
      </w:r>
    </w:p>
    <w:p w14:paraId="64312BF9"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iCs/>
        </w:rPr>
        <w:t>PROJEKT</w:t>
      </w:r>
      <w:r w:rsidRPr="001B514D">
        <w:rPr>
          <w:rFonts w:asciiTheme="minorHAnsi" w:hAnsiTheme="minorHAnsi"/>
        </w:rPr>
        <w:t>;</w:t>
      </w:r>
    </w:p>
    <w:p w14:paraId="4D70CB9E"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bCs/>
        </w:rPr>
        <w:t>stavební povolení</w:t>
      </w:r>
      <w:r w:rsidRPr="001B514D">
        <w:rPr>
          <w:rFonts w:asciiTheme="minorHAnsi" w:hAnsiTheme="minorHAnsi"/>
        </w:rPr>
        <w:t>;</w:t>
      </w:r>
    </w:p>
    <w:p w14:paraId="7B405645"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rPr>
      </w:pPr>
      <w:r w:rsidRPr="001B514D">
        <w:rPr>
          <w:rFonts w:asciiTheme="minorHAnsi" w:hAnsiTheme="minorHAnsi"/>
        </w:rPr>
        <w:t>zadávací dokumentace;</w:t>
      </w:r>
    </w:p>
    <w:p w14:paraId="6E3A8827"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rPr>
      </w:pPr>
      <w:r w:rsidRPr="001B514D">
        <w:rPr>
          <w:rFonts w:asciiTheme="minorHAnsi" w:hAnsiTheme="minorHAnsi"/>
          <w:snapToGrid w:val="0"/>
        </w:rPr>
        <w:t>NABÍDKA;</w:t>
      </w:r>
    </w:p>
    <w:p w14:paraId="5686405F"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protokol o předání a převzetí staveniště;</w:t>
      </w:r>
    </w:p>
    <w:p w14:paraId="77604E41"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protokol o předání a převzetí každé z částí díla;</w:t>
      </w:r>
    </w:p>
    <w:p w14:paraId="44A71A56" w14:textId="77777777" w:rsidR="001208D1" w:rsidRPr="001B514D" w:rsidRDefault="008C4F8E" w:rsidP="008C4F8E">
      <w:pPr>
        <w:spacing w:before="120"/>
        <w:ind w:left="1418"/>
        <w:jc w:val="both"/>
        <w:rPr>
          <w:rFonts w:asciiTheme="minorHAnsi" w:hAnsiTheme="minorHAnsi"/>
        </w:rPr>
      </w:pPr>
      <w:r w:rsidRPr="001B514D">
        <w:rPr>
          <w:rFonts w:asciiTheme="minorHAnsi" w:hAnsiTheme="minorHAnsi"/>
        </w:rPr>
        <w:t>Jestliže si výše uvedené dokumenty, resp. podklady vzájemně odporují, platí vždy ten, který je v pořadí uveden na místě předcházejícím.</w:t>
      </w:r>
    </w:p>
    <w:p w14:paraId="59AA1F7F" w14:textId="77777777" w:rsidR="00D9326E" w:rsidRPr="001B514D" w:rsidRDefault="00D9326E" w:rsidP="008C4F8E">
      <w:pPr>
        <w:spacing w:before="120"/>
        <w:ind w:left="1418"/>
        <w:jc w:val="both"/>
        <w:rPr>
          <w:rFonts w:asciiTheme="minorHAnsi" w:hAnsiTheme="minorHAnsi"/>
        </w:rPr>
      </w:pPr>
    </w:p>
    <w:p w14:paraId="6E872533" w14:textId="77777777" w:rsidR="008C4F8E" w:rsidRPr="001B514D" w:rsidRDefault="008C4F8E" w:rsidP="008C4F8E">
      <w:pPr>
        <w:pStyle w:val="Nadpis5"/>
        <w:spacing w:before="120" w:after="0"/>
        <w:ind w:left="709" w:hanging="709"/>
        <w:jc w:val="both"/>
        <w:rPr>
          <w:rFonts w:asciiTheme="minorHAnsi" w:hAnsiTheme="minorHAnsi"/>
          <w:i w:val="0"/>
          <w:sz w:val="24"/>
          <w:szCs w:val="24"/>
        </w:rPr>
      </w:pPr>
      <w:proofErr w:type="gramStart"/>
      <w:r w:rsidRPr="001B514D">
        <w:rPr>
          <w:rFonts w:asciiTheme="minorHAnsi" w:hAnsiTheme="minorHAnsi"/>
          <w:i w:val="0"/>
          <w:sz w:val="24"/>
          <w:szCs w:val="24"/>
        </w:rPr>
        <w:t>1.2</w:t>
      </w:r>
      <w:proofErr w:type="gramEnd"/>
      <w:r w:rsidRPr="001B514D">
        <w:rPr>
          <w:rFonts w:asciiTheme="minorHAnsi" w:hAnsiTheme="minorHAnsi"/>
          <w:i w:val="0"/>
          <w:sz w:val="24"/>
          <w:szCs w:val="24"/>
        </w:rPr>
        <w:t>.</w:t>
      </w:r>
      <w:r w:rsidRPr="001B514D">
        <w:rPr>
          <w:rFonts w:asciiTheme="minorHAnsi" w:hAnsiTheme="minorHAnsi"/>
          <w:i w:val="0"/>
          <w:sz w:val="24"/>
          <w:szCs w:val="24"/>
        </w:rPr>
        <w:tab/>
        <w:t>ZMĚNY DÍLA</w:t>
      </w:r>
    </w:p>
    <w:p w14:paraId="51AAFC1A"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1.2.1.</w:t>
      </w:r>
      <w:r w:rsidRPr="001B514D">
        <w:rPr>
          <w:rFonts w:asciiTheme="minorHAnsi" w:hAnsiTheme="minorHAnsi"/>
          <w:b/>
          <w:snapToGrid w:val="0"/>
        </w:rPr>
        <w:tab/>
      </w:r>
      <w:r w:rsidRPr="001B514D">
        <w:rPr>
          <w:rFonts w:asciiTheme="minorHAnsi" w:hAnsiTheme="minorHAnsi"/>
          <w:snapToGrid w:val="0"/>
        </w:rPr>
        <w:t xml:space="preserve">Objednatel je oprávněn nařizovat prostřednictvím oprávněné osoby </w:t>
      </w:r>
      <w:r w:rsidR="003C1393">
        <w:rPr>
          <w:rFonts w:asciiTheme="minorHAnsi" w:hAnsiTheme="minorHAnsi"/>
          <w:snapToGrid w:val="0"/>
        </w:rPr>
        <w:t xml:space="preserve">ve věcech technických </w:t>
      </w:r>
      <w:r w:rsidRPr="001B514D">
        <w:rPr>
          <w:rFonts w:asciiTheme="minorHAnsi" w:hAnsiTheme="minorHAnsi"/>
          <w:snapToGrid w:val="0"/>
        </w:rPr>
        <w:t>uvedené v záhlaví této smlouvy, aniž by učinil tuto smlouvu neplatnou, změny díla s tím, že cena, termín</w:t>
      </w:r>
      <w:r w:rsidR="00896546">
        <w:rPr>
          <w:rFonts w:asciiTheme="minorHAnsi" w:hAnsiTheme="minorHAnsi"/>
          <w:snapToGrid w:val="0"/>
        </w:rPr>
        <w:t>,</w:t>
      </w:r>
      <w:r w:rsidRPr="001B514D">
        <w:rPr>
          <w:rFonts w:asciiTheme="minorHAnsi" w:hAnsiTheme="minorHAnsi"/>
          <w:snapToGrid w:val="0"/>
        </w:rPr>
        <w:t xml:space="preserve"> případně ostatní ustanovení této smlouvy budou odpovídajícím způsobem upraveny dodatkem ke smlouvě. Změny díla může Objednatel vyžado</w:t>
      </w:r>
      <w:r w:rsidR="00367568" w:rsidRPr="001B514D">
        <w:rPr>
          <w:rFonts w:asciiTheme="minorHAnsi" w:hAnsiTheme="minorHAnsi"/>
          <w:snapToGrid w:val="0"/>
        </w:rPr>
        <w:t>vat za dodržení těchto podmínek</w:t>
      </w:r>
      <w:r w:rsidRPr="001B514D">
        <w:rPr>
          <w:rFonts w:asciiTheme="minorHAnsi" w:hAnsiTheme="minorHAnsi"/>
          <w:snapToGrid w:val="0"/>
        </w:rPr>
        <w:t>:</w:t>
      </w:r>
    </w:p>
    <w:p w14:paraId="279664E9" w14:textId="77777777" w:rsidR="008C4F8E" w:rsidRPr="001B514D" w:rsidRDefault="008C4F8E" w:rsidP="00F72FA4">
      <w:pPr>
        <w:numPr>
          <w:ilvl w:val="0"/>
          <w:numId w:val="12"/>
        </w:numPr>
        <w:tabs>
          <w:tab w:val="clear" w:pos="2487"/>
          <w:tab w:val="num" w:pos="1701"/>
        </w:tabs>
        <w:spacing w:before="60"/>
        <w:ind w:left="1701" w:hanging="283"/>
        <w:jc w:val="both"/>
        <w:rPr>
          <w:rFonts w:asciiTheme="minorHAnsi" w:hAnsiTheme="minorHAnsi"/>
          <w:snapToGrid w:val="0"/>
        </w:rPr>
      </w:pPr>
      <w:r w:rsidRPr="001B514D">
        <w:rPr>
          <w:rFonts w:asciiTheme="minorHAnsi" w:hAnsiTheme="minorHAnsi"/>
          <w:snapToGrid w:val="0"/>
        </w:rPr>
        <w:t>pokud změnou dojde k zúžení předmětu díla a ke snížení ceny díla;</w:t>
      </w:r>
    </w:p>
    <w:p w14:paraId="4FAA14F6" w14:textId="77777777" w:rsidR="008C4F8E" w:rsidRPr="001B514D" w:rsidRDefault="008C4F8E" w:rsidP="00F72FA4">
      <w:pPr>
        <w:numPr>
          <w:ilvl w:val="0"/>
          <w:numId w:val="12"/>
        </w:numPr>
        <w:tabs>
          <w:tab w:val="clear" w:pos="2487"/>
          <w:tab w:val="num" w:pos="1701"/>
        </w:tabs>
        <w:spacing w:before="60"/>
        <w:ind w:left="1701" w:hanging="283"/>
        <w:jc w:val="both"/>
        <w:rPr>
          <w:rFonts w:asciiTheme="minorHAnsi" w:hAnsiTheme="minorHAnsi"/>
          <w:snapToGrid w:val="0"/>
        </w:rPr>
      </w:pPr>
      <w:r w:rsidRPr="001B514D">
        <w:rPr>
          <w:rFonts w:asciiTheme="minorHAnsi" w:hAnsiTheme="minorHAnsi"/>
          <w:snapToGrid w:val="0"/>
        </w:rPr>
        <w:t>pokud změna nebude mít vliv na cenu díla;</w:t>
      </w:r>
    </w:p>
    <w:p w14:paraId="4AF304CC" w14:textId="77777777" w:rsidR="008C4F8E" w:rsidRPr="001B514D" w:rsidRDefault="008C4F8E" w:rsidP="008C4F8E">
      <w:pPr>
        <w:spacing w:before="60"/>
        <w:ind w:left="1418" w:hanging="2"/>
        <w:jc w:val="both"/>
        <w:rPr>
          <w:rFonts w:asciiTheme="minorHAnsi" w:hAnsiTheme="minorHAnsi"/>
          <w:snapToGrid w:val="0"/>
        </w:rPr>
      </w:pPr>
      <w:r w:rsidRPr="001B514D">
        <w:rPr>
          <w:rFonts w:asciiTheme="minorHAnsi" w:hAnsiTheme="minorHAnsi"/>
          <w:snapToGrid w:val="0"/>
        </w:rPr>
        <w:t>Smluvní strany se zavazují ve výše uvedených případech postupovat v souladu s touto smlouvou</w:t>
      </w:r>
      <w:r w:rsidR="00A72849" w:rsidRPr="001B514D">
        <w:rPr>
          <w:rFonts w:asciiTheme="minorHAnsi" w:hAnsiTheme="minorHAnsi"/>
          <w:snapToGrid w:val="0"/>
        </w:rPr>
        <w:t xml:space="preserve"> a v souladu </w:t>
      </w:r>
      <w:r w:rsidR="00607111" w:rsidRPr="001B514D">
        <w:rPr>
          <w:rFonts w:asciiTheme="minorHAnsi" w:hAnsiTheme="minorHAnsi"/>
          <w:snapToGrid w:val="0"/>
        </w:rPr>
        <w:t xml:space="preserve">se zákonem o veřejných zakázkách. </w:t>
      </w:r>
      <w:r w:rsidR="009268AF" w:rsidRPr="001B514D">
        <w:rPr>
          <w:rFonts w:asciiTheme="minorHAnsi" w:hAnsiTheme="minorHAnsi"/>
          <w:snapToGrid w:val="0"/>
        </w:rPr>
        <w:t>Aby nedošlo ke změně původních podmínek zadávacího řízení, nejsou přípustné p</w:t>
      </w:r>
      <w:r w:rsidR="00607111" w:rsidRPr="001B514D">
        <w:rPr>
          <w:rFonts w:asciiTheme="minorHAnsi" w:hAnsiTheme="minorHAnsi"/>
          <w:snapToGrid w:val="0"/>
        </w:rPr>
        <w:t xml:space="preserve">odstatné změny </w:t>
      </w:r>
      <w:r w:rsidR="009268AF" w:rsidRPr="001B514D">
        <w:rPr>
          <w:rFonts w:asciiTheme="minorHAnsi" w:hAnsiTheme="minorHAnsi"/>
          <w:snapToGrid w:val="0"/>
        </w:rPr>
        <w:t xml:space="preserve">rozsahu/předmětu </w:t>
      </w:r>
      <w:r w:rsidR="00607111" w:rsidRPr="001B514D">
        <w:rPr>
          <w:rFonts w:asciiTheme="minorHAnsi" w:hAnsiTheme="minorHAnsi"/>
          <w:snapToGrid w:val="0"/>
        </w:rPr>
        <w:t>díla</w:t>
      </w:r>
      <w:r w:rsidR="009268AF" w:rsidRPr="001B514D">
        <w:rPr>
          <w:rFonts w:asciiTheme="minorHAnsi" w:hAnsiTheme="minorHAnsi"/>
          <w:snapToGrid w:val="0"/>
        </w:rPr>
        <w:t>.</w:t>
      </w:r>
    </w:p>
    <w:p w14:paraId="680BE15F"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1.2.2.</w:t>
      </w:r>
      <w:r w:rsidRPr="001B514D">
        <w:rPr>
          <w:rFonts w:asciiTheme="minorHAnsi" w:hAnsiTheme="minorHAnsi"/>
          <w:snapToGrid w:val="0"/>
        </w:rPr>
        <w:tab/>
        <w:t xml:space="preserve">Při vzniku potřeby jakýchkoliv jiných změn díla budou smluvní strany postupovat </w:t>
      </w:r>
      <w:proofErr w:type="gramStart"/>
      <w:r w:rsidRPr="001B514D">
        <w:rPr>
          <w:rFonts w:asciiTheme="minorHAnsi" w:hAnsiTheme="minorHAnsi"/>
          <w:snapToGrid w:val="0"/>
        </w:rPr>
        <w:t>obdobně jako</w:t>
      </w:r>
      <w:proofErr w:type="gramEnd"/>
      <w:r w:rsidRPr="001B514D">
        <w:rPr>
          <w:rFonts w:asciiTheme="minorHAnsi" w:hAnsiTheme="minorHAnsi"/>
          <w:snapToGrid w:val="0"/>
        </w:rPr>
        <w:t xml:space="preserve"> je uvedeno v odst. 1.2.1. této smlouvy a v souladu se zákonem o veřejných zakázkách.</w:t>
      </w:r>
    </w:p>
    <w:p w14:paraId="2AD1DC7E" w14:textId="77777777" w:rsidR="00A75A6C" w:rsidRPr="001B514D" w:rsidRDefault="008C4F8E">
      <w:pPr>
        <w:spacing w:before="60"/>
        <w:ind w:left="1418" w:hanging="709"/>
        <w:jc w:val="both"/>
        <w:rPr>
          <w:rFonts w:asciiTheme="minorHAnsi" w:hAnsiTheme="minorHAnsi"/>
        </w:rPr>
      </w:pPr>
      <w:r w:rsidRPr="001B514D">
        <w:rPr>
          <w:rFonts w:asciiTheme="minorHAnsi" w:hAnsiTheme="minorHAnsi"/>
          <w:b/>
        </w:rPr>
        <w:t>1.2.3.</w:t>
      </w:r>
      <w:r w:rsidRPr="001B514D">
        <w:rPr>
          <w:rFonts w:asciiTheme="minorHAnsi" w:hAnsiTheme="minorHAnsi"/>
          <w:b/>
        </w:rPr>
        <w:tab/>
      </w:r>
      <w:r w:rsidRPr="001B514D">
        <w:rPr>
          <w:rFonts w:asciiTheme="minorHAnsi" w:hAnsiTheme="minorHAnsi"/>
          <w:snapToGrid w:val="0"/>
        </w:rPr>
        <w:t xml:space="preserve">Žádné změny díla podle odstavce 1.2.1. této smlouvy nebudou započaty ani prováděny bez předchozího písemného </w:t>
      </w:r>
      <w:r w:rsidR="003C1393">
        <w:rPr>
          <w:rFonts w:asciiTheme="minorHAnsi" w:hAnsiTheme="minorHAnsi"/>
          <w:snapToGrid w:val="0"/>
        </w:rPr>
        <w:t>souhlasu</w:t>
      </w:r>
      <w:r w:rsidRPr="001B514D">
        <w:rPr>
          <w:rFonts w:asciiTheme="minorHAnsi" w:hAnsiTheme="minorHAnsi"/>
          <w:snapToGrid w:val="0"/>
        </w:rPr>
        <w:t xml:space="preserve"> zástupce Objednatele, oprávněného jednat ve věcech </w:t>
      </w:r>
      <w:r w:rsidR="003C1393">
        <w:rPr>
          <w:rFonts w:asciiTheme="minorHAnsi" w:hAnsiTheme="minorHAnsi"/>
          <w:snapToGrid w:val="0"/>
        </w:rPr>
        <w:t>technických</w:t>
      </w:r>
      <w:r w:rsidRPr="001B514D">
        <w:rPr>
          <w:rFonts w:asciiTheme="minorHAnsi" w:hAnsiTheme="minorHAnsi"/>
          <w:snapToGrid w:val="0"/>
        </w:rPr>
        <w:t xml:space="preserve"> a žádný nárok ani požadavek na změnu </w:t>
      </w:r>
      <w:r w:rsidRPr="001B514D">
        <w:rPr>
          <w:rFonts w:asciiTheme="minorHAnsi" w:hAnsiTheme="minorHAnsi"/>
          <w:snapToGrid w:val="0"/>
        </w:rPr>
        <w:lastRenderedPageBreak/>
        <w:t>ceny nebo termínu nebude platný, nebude-li k němu takovýto písemný pokyn předem vydán a nebude-li současně tato změna smlouvy sjednána v souladu s touto smlouvou</w:t>
      </w:r>
      <w:r w:rsidRPr="001B514D">
        <w:rPr>
          <w:rFonts w:asciiTheme="minorHAnsi" w:hAnsiTheme="minorHAnsi"/>
        </w:rPr>
        <w:t xml:space="preserve">. </w:t>
      </w:r>
      <w:r w:rsidR="009002F6" w:rsidRPr="001B514D">
        <w:rPr>
          <w:rFonts w:asciiTheme="minorHAnsi" w:hAnsiTheme="minorHAnsi"/>
        </w:rPr>
        <w:t xml:space="preserve">Schválení </w:t>
      </w:r>
      <w:r w:rsidRPr="001B514D">
        <w:rPr>
          <w:rFonts w:asciiTheme="minorHAnsi" w:hAnsiTheme="minorHAnsi"/>
        </w:rPr>
        <w:t>změn bude prováděn</w:t>
      </w:r>
      <w:r w:rsidR="00F50C40" w:rsidRPr="001B514D">
        <w:rPr>
          <w:rFonts w:asciiTheme="minorHAnsi" w:hAnsiTheme="minorHAnsi"/>
        </w:rPr>
        <w:t>o</w:t>
      </w:r>
      <w:r w:rsidRPr="001B514D">
        <w:rPr>
          <w:rFonts w:asciiTheme="minorHAnsi" w:hAnsiTheme="minorHAnsi"/>
        </w:rPr>
        <w:t xml:space="preserve"> formou</w:t>
      </w:r>
      <w:r w:rsidR="009002F6" w:rsidRPr="001B514D">
        <w:rPr>
          <w:rFonts w:asciiTheme="minorHAnsi" w:hAnsiTheme="minorHAnsi"/>
        </w:rPr>
        <w:t xml:space="preserve"> schválení</w:t>
      </w:r>
      <w:r w:rsidRPr="001B514D">
        <w:rPr>
          <w:rFonts w:asciiTheme="minorHAnsi" w:hAnsiTheme="minorHAnsi"/>
        </w:rPr>
        <w:t xml:space="preserve"> </w:t>
      </w:r>
      <w:r w:rsidR="00F50C40" w:rsidRPr="001B514D">
        <w:rPr>
          <w:rFonts w:asciiTheme="minorHAnsi" w:hAnsiTheme="minorHAnsi"/>
        </w:rPr>
        <w:t>Z</w:t>
      </w:r>
      <w:r w:rsidRPr="001B514D">
        <w:rPr>
          <w:rFonts w:asciiTheme="minorHAnsi" w:hAnsiTheme="minorHAnsi"/>
        </w:rPr>
        <w:t>měnových listů</w:t>
      </w:r>
      <w:r w:rsidR="00F50C40" w:rsidRPr="001B514D">
        <w:rPr>
          <w:rFonts w:asciiTheme="minorHAnsi" w:hAnsiTheme="minorHAnsi"/>
        </w:rPr>
        <w:t>, zpracovaných Zhotovitelem, které budou obsahovat dostatečně podrobný popis změny, nezbytnou dokumentaci, popř. fotodokumentaci, potřebné zkoušky a posudk</w:t>
      </w:r>
      <w:r w:rsidR="005242E5" w:rsidRPr="001B514D">
        <w:rPr>
          <w:rFonts w:asciiTheme="minorHAnsi" w:hAnsiTheme="minorHAnsi"/>
        </w:rPr>
        <w:t xml:space="preserve">y, </w:t>
      </w:r>
      <w:r w:rsidR="00F50C40" w:rsidRPr="001B514D">
        <w:rPr>
          <w:rFonts w:asciiTheme="minorHAnsi" w:hAnsiTheme="minorHAnsi"/>
        </w:rPr>
        <w:t>položkový rozpočet</w:t>
      </w:r>
      <w:r w:rsidR="005242E5" w:rsidRPr="001B514D">
        <w:rPr>
          <w:rFonts w:asciiTheme="minorHAnsi" w:hAnsiTheme="minorHAnsi"/>
        </w:rPr>
        <w:t xml:space="preserve"> apod.</w:t>
      </w:r>
      <w:r w:rsidR="00F50C40" w:rsidRPr="001B514D">
        <w:rPr>
          <w:rFonts w:asciiTheme="minorHAnsi" w:hAnsiTheme="minorHAnsi"/>
        </w:rPr>
        <w:t xml:space="preserve"> Změnový list bude odsouhlasen a podepsán oprávněnou osobou Zhotovitele, zmocněnou osobou objednatele (TDI) a Projektantem.</w:t>
      </w:r>
      <w:r w:rsidR="005242E5" w:rsidRPr="001B514D">
        <w:rPr>
          <w:rFonts w:asciiTheme="minorHAnsi" w:hAnsiTheme="minorHAnsi"/>
        </w:rPr>
        <w:t xml:space="preserve"> Takto připravený změnový list bude předložen k podpisu oprávněnému zástupci </w:t>
      </w:r>
      <w:r w:rsidR="005242E5" w:rsidRPr="001B514D">
        <w:rPr>
          <w:rFonts w:asciiTheme="minorHAnsi" w:hAnsiTheme="minorHAnsi"/>
          <w:snapToGrid w:val="0"/>
        </w:rPr>
        <w:t>Objednatele</w:t>
      </w:r>
      <w:r w:rsidR="005242E5" w:rsidRPr="001B514D">
        <w:rPr>
          <w:rFonts w:asciiTheme="minorHAnsi" w:hAnsiTheme="minorHAnsi"/>
        </w:rPr>
        <w:t>. O schválených ZMĚNÁCH (změnových listech) povede zástupce Objednatele evidenci.</w:t>
      </w:r>
      <w:r w:rsidR="005242E5" w:rsidRPr="001B514D">
        <w:rPr>
          <w:rFonts w:asciiTheme="minorHAnsi" w:hAnsiTheme="minorHAnsi"/>
          <w:i/>
        </w:rPr>
        <w:t xml:space="preserve"> </w:t>
      </w:r>
    </w:p>
    <w:p w14:paraId="5004A597"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II. Doba plnění</w:t>
      </w:r>
    </w:p>
    <w:p w14:paraId="5D516733"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2.1</w:t>
      </w:r>
      <w:proofErr w:type="gramEnd"/>
      <w:r w:rsidRPr="001B514D">
        <w:rPr>
          <w:rFonts w:asciiTheme="minorHAnsi" w:hAnsiTheme="minorHAnsi"/>
          <w:sz w:val="24"/>
          <w:szCs w:val="24"/>
        </w:rPr>
        <w:t>.</w:t>
      </w:r>
      <w:r w:rsidRPr="001B514D">
        <w:rPr>
          <w:rFonts w:asciiTheme="minorHAnsi" w:hAnsiTheme="minorHAnsi"/>
          <w:sz w:val="24"/>
          <w:szCs w:val="24"/>
        </w:rPr>
        <w:tab/>
        <w:t>DOHODNUTÁ DOBA PLNĚNÍ (TERMÍNY)</w:t>
      </w:r>
    </w:p>
    <w:p w14:paraId="16F0E519" w14:textId="77777777" w:rsidR="006D2A82" w:rsidRPr="001B514D" w:rsidRDefault="006D2A82" w:rsidP="006D2A82">
      <w:pPr>
        <w:spacing w:before="60"/>
        <w:ind w:left="709" w:firstLine="2"/>
        <w:jc w:val="both"/>
        <w:rPr>
          <w:rFonts w:asciiTheme="minorHAnsi" w:hAnsiTheme="minorHAnsi"/>
          <w:snapToGrid w:val="0"/>
        </w:rPr>
      </w:pPr>
      <w:r w:rsidRPr="001B514D">
        <w:rPr>
          <w:rFonts w:asciiTheme="minorHAnsi" w:hAnsiTheme="minorHAnsi"/>
          <w:snapToGrid w:val="0"/>
        </w:rPr>
        <w:t xml:space="preserve">Zhotovitel se zavazuje zhotovit </w:t>
      </w:r>
      <w:r w:rsidR="00923F22">
        <w:rPr>
          <w:rFonts w:asciiTheme="minorHAnsi" w:hAnsiTheme="minorHAnsi"/>
          <w:snapToGrid w:val="0"/>
        </w:rPr>
        <w:t>dílo v termínech dále uvedených</w:t>
      </w:r>
      <w:r w:rsidRPr="001B514D">
        <w:rPr>
          <w:rFonts w:asciiTheme="minorHAnsi" w:hAnsiTheme="minorHAnsi"/>
          <w:snapToGrid w:val="0"/>
        </w:rPr>
        <w:t>:</w:t>
      </w:r>
    </w:p>
    <w:p w14:paraId="3291B431" w14:textId="77777777" w:rsidR="00A75A6C" w:rsidRPr="001B514D" w:rsidRDefault="006D2A82" w:rsidP="007B76EF">
      <w:pPr>
        <w:spacing w:before="60" w:after="240"/>
        <w:ind w:left="1418" w:hanging="707"/>
        <w:rPr>
          <w:rFonts w:asciiTheme="minorHAnsi" w:hAnsiTheme="minorHAnsi"/>
          <w:b/>
          <w:snapToGrid w:val="0"/>
        </w:rPr>
      </w:pPr>
      <w:r w:rsidRPr="00F55351">
        <w:rPr>
          <w:rFonts w:asciiTheme="minorHAnsi" w:hAnsiTheme="minorHAnsi"/>
          <w:b/>
          <w:snapToGrid w:val="0"/>
        </w:rPr>
        <w:t>2.1.1.</w:t>
      </w:r>
      <w:r w:rsidRPr="001B514D">
        <w:rPr>
          <w:rFonts w:asciiTheme="minorHAnsi" w:hAnsiTheme="minorHAnsi"/>
          <w:snapToGrid w:val="0"/>
        </w:rPr>
        <w:tab/>
      </w:r>
      <w:r w:rsidRPr="001B514D">
        <w:rPr>
          <w:rFonts w:asciiTheme="minorHAnsi" w:hAnsiTheme="minorHAnsi"/>
          <w:b/>
          <w:snapToGrid w:val="0"/>
        </w:rPr>
        <w:t>zahájení provádění díla</w:t>
      </w:r>
      <w:r w:rsidR="00AC3C93" w:rsidRPr="001B514D">
        <w:rPr>
          <w:rFonts w:asciiTheme="minorHAnsi" w:hAnsiTheme="minorHAnsi"/>
          <w:snapToGrid w:val="0"/>
        </w:rPr>
        <w:t xml:space="preserve">: </w:t>
      </w:r>
      <w:r w:rsidR="00902EF4" w:rsidRPr="001B514D">
        <w:rPr>
          <w:rFonts w:asciiTheme="minorHAnsi" w:hAnsiTheme="minorHAnsi"/>
          <w:b/>
          <w:i/>
          <w:snapToGrid w:val="0"/>
          <w:highlight w:val="lightGray"/>
        </w:rPr>
        <w:t xml:space="preserve">………………(viz předpoklad v zadávací dokumentaci, bude doplněno před podpisem smlouvy s vybraným </w:t>
      </w:r>
      <w:r w:rsidR="00724607">
        <w:rPr>
          <w:rFonts w:asciiTheme="minorHAnsi" w:hAnsiTheme="minorHAnsi"/>
          <w:b/>
          <w:i/>
          <w:snapToGrid w:val="0"/>
          <w:highlight w:val="lightGray"/>
        </w:rPr>
        <w:t>dodavatelem, předpoklad 07/2017</w:t>
      </w:r>
      <w:r w:rsidR="00902EF4" w:rsidRPr="001B514D">
        <w:rPr>
          <w:rFonts w:asciiTheme="minorHAnsi" w:hAnsiTheme="minorHAnsi"/>
          <w:b/>
          <w:i/>
          <w:snapToGrid w:val="0"/>
          <w:highlight w:val="lightGray"/>
        </w:rPr>
        <w:t>)</w:t>
      </w:r>
      <w:r w:rsidR="00E73005" w:rsidRPr="001B514D">
        <w:rPr>
          <w:rFonts w:asciiTheme="minorHAnsi" w:hAnsiTheme="minorHAnsi"/>
          <w:b/>
          <w:snapToGrid w:val="0"/>
        </w:rPr>
        <w:t xml:space="preserve">  </w:t>
      </w:r>
    </w:p>
    <w:p w14:paraId="1ABA99EA" w14:textId="77777777" w:rsidR="00902EF4" w:rsidRPr="001B514D" w:rsidRDefault="00E73005" w:rsidP="00902EF4">
      <w:pPr>
        <w:spacing w:before="60" w:after="240"/>
        <w:ind w:left="1418" w:hanging="707"/>
        <w:rPr>
          <w:rFonts w:asciiTheme="minorHAnsi" w:hAnsiTheme="minorHAnsi"/>
          <w:b/>
          <w:snapToGrid w:val="0"/>
        </w:rPr>
      </w:pPr>
      <w:r w:rsidRPr="00F55351">
        <w:rPr>
          <w:rFonts w:asciiTheme="minorHAnsi" w:hAnsiTheme="minorHAnsi"/>
          <w:b/>
          <w:snapToGrid w:val="0"/>
        </w:rPr>
        <w:t>2.1.</w:t>
      </w:r>
      <w:r w:rsidR="005E39B1" w:rsidRPr="00F55351">
        <w:rPr>
          <w:rFonts w:asciiTheme="minorHAnsi" w:hAnsiTheme="minorHAnsi"/>
          <w:b/>
          <w:snapToGrid w:val="0"/>
        </w:rPr>
        <w:t>2</w:t>
      </w:r>
      <w:r w:rsidRPr="00F55351">
        <w:rPr>
          <w:rFonts w:asciiTheme="minorHAnsi" w:hAnsiTheme="minorHAnsi"/>
          <w:b/>
          <w:snapToGrid w:val="0"/>
        </w:rPr>
        <w:t>.</w:t>
      </w:r>
      <w:r w:rsidRPr="001B514D">
        <w:rPr>
          <w:rFonts w:asciiTheme="minorHAnsi" w:hAnsiTheme="minorHAnsi"/>
          <w:snapToGrid w:val="0"/>
        </w:rPr>
        <w:tab/>
      </w:r>
      <w:r w:rsidRPr="001B514D">
        <w:rPr>
          <w:rFonts w:asciiTheme="minorHAnsi" w:hAnsiTheme="minorHAnsi"/>
          <w:b/>
          <w:snapToGrid w:val="0"/>
        </w:rPr>
        <w:t>předání díla</w:t>
      </w:r>
      <w:r w:rsidR="00896546">
        <w:rPr>
          <w:rFonts w:asciiTheme="minorHAnsi" w:hAnsiTheme="minorHAnsi"/>
          <w:snapToGrid w:val="0"/>
        </w:rPr>
        <w:t>:</w:t>
      </w:r>
      <w:r w:rsidRPr="001B514D">
        <w:rPr>
          <w:rFonts w:asciiTheme="minorHAnsi" w:hAnsiTheme="minorHAnsi"/>
          <w:snapToGrid w:val="0"/>
        </w:rPr>
        <w:t xml:space="preserve"> </w:t>
      </w:r>
      <w:r w:rsidRPr="001B514D">
        <w:rPr>
          <w:rFonts w:asciiTheme="minorHAnsi" w:hAnsiTheme="minorHAnsi"/>
          <w:b/>
          <w:snapToGrid w:val="0"/>
        </w:rPr>
        <w:t xml:space="preserve">nejpozději </w:t>
      </w:r>
      <w:r w:rsidRPr="00A1387B">
        <w:rPr>
          <w:rFonts w:asciiTheme="minorHAnsi" w:hAnsiTheme="minorHAnsi"/>
          <w:b/>
          <w:snapToGrid w:val="0"/>
        </w:rPr>
        <w:t xml:space="preserve">do </w:t>
      </w:r>
      <w:r w:rsidR="00A1387B" w:rsidRPr="007E4EF2">
        <w:rPr>
          <w:rFonts w:asciiTheme="minorHAnsi" w:hAnsiTheme="minorHAnsi"/>
          <w:b/>
          <w:snapToGrid w:val="0"/>
        </w:rPr>
        <w:t>90 kalendářních</w:t>
      </w:r>
      <w:r w:rsidR="00A1387B" w:rsidRPr="007E4EF2">
        <w:rPr>
          <w:rFonts w:asciiTheme="minorHAnsi" w:hAnsiTheme="minorHAnsi"/>
          <w:snapToGrid w:val="0"/>
        </w:rPr>
        <w:t xml:space="preserve"> dní ode dne převzetí staveniště </w:t>
      </w:r>
    </w:p>
    <w:p w14:paraId="03AF5EE2" w14:textId="77777777" w:rsidR="008C4F8E" w:rsidRPr="001B514D" w:rsidRDefault="008C4F8E" w:rsidP="008C4F8E">
      <w:pPr>
        <w:spacing w:before="60"/>
        <w:ind w:left="1418" w:hanging="709"/>
        <w:jc w:val="both"/>
        <w:rPr>
          <w:rFonts w:asciiTheme="minorHAnsi" w:hAnsiTheme="minorHAnsi"/>
          <w:snapToGrid w:val="0"/>
        </w:rPr>
      </w:pPr>
      <w:r w:rsidRPr="00F55351">
        <w:rPr>
          <w:rFonts w:asciiTheme="minorHAnsi" w:hAnsiTheme="minorHAnsi"/>
          <w:b/>
          <w:snapToGrid w:val="0"/>
        </w:rPr>
        <w:t>2.1.</w:t>
      </w:r>
      <w:r w:rsidR="005E39B1" w:rsidRPr="00F55351">
        <w:rPr>
          <w:rFonts w:asciiTheme="minorHAnsi" w:hAnsiTheme="minorHAnsi"/>
          <w:b/>
          <w:snapToGrid w:val="0"/>
        </w:rPr>
        <w:t>3</w:t>
      </w:r>
      <w:r w:rsidRPr="00F55351">
        <w:rPr>
          <w:rFonts w:asciiTheme="minorHAnsi" w:hAnsiTheme="minorHAnsi"/>
          <w:b/>
          <w:snapToGrid w:val="0"/>
        </w:rPr>
        <w:t>.</w:t>
      </w:r>
      <w:r w:rsidRPr="00F55351">
        <w:rPr>
          <w:rFonts w:asciiTheme="minorHAnsi" w:hAnsiTheme="minorHAnsi"/>
          <w:b/>
          <w:snapToGrid w:val="0"/>
        </w:rPr>
        <w:tab/>
      </w:r>
      <w:r w:rsidRPr="001B514D">
        <w:rPr>
          <w:rFonts w:asciiTheme="minorHAnsi" w:hAnsiTheme="minorHAnsi"/>
          <w:snapToGrid w:val="0"/>
        </w:rPr>
        <w:t xml:space="preserve">Za den zahájení provádění díla je považován den, kdy bylo Objednatelem předáno staveniště Zhotoviteli. Zhotovitel je povinen zahájit práce na realizaci díla nejpozději do 3 dnů po protokolárním předání staveniště. </w:t>
      </w:r>
    </w:p>
    <w:p w14:paraId="79D7B267" w14:textId="77777777" w:rsidR="009811E5"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2.1.</w:t>
      </w:r>
      <w:r w:rsidR="005E39B1" w:rsidRPr="001B514D">
        <w:rPr>
          <w:rFonts w:asciiTheme="minorHAnsi" w:hAnsiTheme="minorHAnsi"/>
          <w:b/>
          <w:snapToGrid w:val="0"/>
        </w:rPr>
        <w:t>4</w:t>
      </w:r>
      <w:r w:rsidRPr="001B514D">
        <w:rPr>
          <w:rFonts w:asciiTheme="minorHAnsi" w:hAnsiTheme="minorHAnsi"/>
          <w:b/>
          <w:snapToGrid w:val="0"/>
        </w:rPr>
        <w:t>.</w:t>
      </w:r>
      <w:r w:rsidRPr="001B514D">
        <w:rPr>
          <w:rFonts w:asciiTheme="minorHAnsi" w:hAnsiTheme="minorHAnsi"/>
          <w:snapToGrid w:val="0"/>
        </w:rPr>
        <w:tab/>
        <w:t>Zhotovitel splní svou povinnost provést dílo jeho řádným zhotovením, předáním Objednateli bez vad a nedodělků</w:t>
      </w:r>
      <w:r w:rsidR="00DC060C" w:rsidRPr="001B514D">
        <w:rPr>
          <w:rFonts w:asciiTheme="minorHAnsi" w:hAnsiTheme="minorHAnsi"/>
          <w:snapToGrid w:val="0"/>
        </w:rPr>
        <w:t xml:space="preserve"> bránících užívání</w:t>
      </w:r>
      <w:r w:rsidRPr="001B514D">
        <w:rPr>
          <w:rFonts w:asciiTheme="minorHAnsi" w:hAnsiTheme="minorHAnsi"/>
          <w:snapToGrid w:val="0"/>
        </w:rPr>
        <w:t xml:space="preserve">. </w:t>
      </w:r>
    </w:p>
    <w:p w14:paraId="62E4235C"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2.2</w:t>
      </w:r>
      <w:proofErr w:type="gramEnd"/>
      <w:r w:rsidRPr="001B514D">
        <w:rPr>
          <w:rFonts w:asciiTheme="minorHAnsi" w:hAnsiTheme="minorHAnsi"/>
          <w:sz w:val="24"/>
          <w:szCs w:val="24"/>
        </w:rPr>
        <w:t>.</w:t>
      </w:r>
      <w:r w:rsidRPr="001B514D">
        <w:rPr>
          <w:rFonts w:asciiTheme="minorHAnsi" w:hAnsiTheme="minorHAnsi"/>
          <w:sz w:val="24"/>
          <w:szCs w:val="24"/>
        </w:rPr>
        <w:tab/>
        <w:t>HARMONOGRAM PLNĚNÍ</w:t>
      </w:r>
    </w:p>
    <w:p w14:paraId="652D69B2"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snapToGrid w:val="0"/>
        </w:rPr>
        <w:t>2.2.1.</w:t>
      </w:r>
      <w:r w:rsidRPr="001B514D">
        <w:rPr>
          <w:rFonts w:asciiTheme="minorHAnsi" w:hAnsiTheme="minorHAnsi"/>
          <w:b/>
          <w:snapToGrid w:val="0"/>
        </w:rPr>
        <w:tab/>
      </w:r>
      <w:r w:rsidRPr="001B514D">
        <w:rPr>
          <w:rFonts w:asciiTheme="minorHAnsi" w:hAnsiTheme="minorHAnsi"/>
          <w:snapToGrid w:val="0"/>
        </w:rPr>
        <w:t xml:space="preserve">Podrobný harmonogram plnění díla s uvedením termínů plnění dle </w:t>
      </w:r>
      <w:r w:rsidRPr="001B514D">
        <w:rPr>
          <w:rFonts w:asciiTheme="minorHAnsi" w:hAnsiTheme="minorHAnsi"/>
        </w:rPr>
        <w:t>odstavců</w:t>
      </w:r>
      <w:r w:rsidRPr="001B514D">
        <w:rPr>
          <w:rFonts w:asciiTheme="minorHAnsi" w:hAnsiTheme="minorHAnsi"/>
          <w:snapToGrid w:val="0"/>
        </w:rPr>
        <w:t xml:space="preserve"> 2.1.</w:t>
      </w:r>
      <w:r w:rsidR="00620A76" w:rsidRPr="001B514D">
        <w:rPr>
          <w:rFonts w:asciiTheme="minorHAnsi" w:hAnsiTheme="minorHAnsi"/>
          <w:snapToGrid w:val="0"/>
        </w:rPr>
        <w:t>1</w:t>
      </w:r>
      <w:r w:rsidRPr="001B514D">
        <w:rPr>
          <w:rFonts w:asciiTheme="minorHAnsi" w:hAnsiTheme="minorHAnsi"/>
          <w:snapToGrid w:val="0"/>
        </w:rPr>
        <w:t>. - 2.1.</w:t>
      </w:r>
      <w:r w:rsidR="001E7A3F">
        <w:rPr>
          <w:rFonts w:asciiTheme="minorHAnsi" w:hAnsiTheme="minorHAnsi"/>
          <w:snapToGrid w:val="0"/>
        </w:rPr>
        <w:t>2</w:t>
      </w:r>
      <w:r w:rsidRPr="001B514D">
        <w:rPr>
          <w:rFonts w:asciiTheme="minorHAnsi" w:hAnsiTheme="minorHAnsi"/>
          <w:snapToGrid w:val="0"/>
        </w:rPr>
        <w:t xml:space="preserve">. této smlouvy </w:t>
      </w:r>
      <w:r w:rsidR="00D8654A">
        <w:rPr>
          <w:rFonts w:asciiTheme="minorHAnsi" w:hAnsiTheme="minorHAnsi"/>
          <w:snapToGrid w:val="0"/>
        </w:rPr>
        <w:t xml:space="preserve">a v souladu se zadávacími podmínkami </w:t>
      </w:r>
      <w:r w:rsidRPr="001B514D">
        <w:rPr>
          <w:rFonts w:asciiTheme="minorHAnsi" w:hAnsiTheme="minorHAnsi"/>
          <w:snapToGrid w:val="0"/>
        </w:rPr>
        <w:t xml:space="preserve">je uveden </w:t>
      </w:r>
      <w:r w:rsidRPr="001B514D">
        <w:rPr>
          <w:rFonts w:asciiTheme="minorHAnsi" w:hAnsiTheme="minorHAnsi"/>
          <w:b/>
          <w:snapToGrid w:val="0"/>
        </w:rPr>
        <w:t>v příloze č. II</w:t>
      </w:r>
      <w:r w:rsidRPr="001B514D">
        <w:rPr>
          <w:rFonts w:asciiTheme="minorHAnsi" w:hAnsiTheme="minorHAnsi"/>
          <w:snapToGrid w:val="0"/>
        </w:rPr>
        <w:t>. - HARMONOGRAM PLNĚNÍ PRACÍ A DODÁVEK, která tvoří nedílnou součást této smlouvy.</w:t>
      </w:r>
      <w:r w:rsidRPr="001B514D">
        <w:rPr>
          <w:rFonts w:asciiTheme="minorHAnsi" w:hAnsiTheme="minorHAnsi"/>
          <w:b/>
          <w:snapToGrid w:val="0"/>
        </w:rPr>
        <w:t xml:space="preserve"> </w:t>
      </w:r>
    </w:p>
    <w:p w14:paraId="1A3CB360"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snapToGrid w:val="0"/>
        </w:rPr>
        <w:t>2.2.2.</w:t>
      </w:r>
      <w:r w:rsidRPr="001B514D">
        <w:rPr>
          <w:rFonts w:asciiTheme="minorHAnsi" w:hAnsiTheme="minorHAnsi"/>
          <w:b/>
          <w:snapToGrid w:val="0"/>
        </w:rPr>
        <w:tab/>
      </w:r>
      <w:r w:rsidRPr="001B514D">
        <w:rPr>
          <w:rFonts w:asciiTheme="minorHAnsi" w:hAnsiTheme="minorHAnsi"/>
          <w:snapToGrid w:val="0"/>
        </w:rPr>
        <w:t xml:space="preserve">Dospěje-li v průběhu provádění díla Objednatel nebo technický dozor investora (dále jen </w:t>
      </w:r>
      <w:r w:rsidR="00896546">
        <w:rPr>
          <w:rFonts w:asciiTheme="minorHAnsi" w:hAnsiTheme="minorHAnsi"/>
          <w:snapToGrid w:val="0"/>
        </w:rPr>
        <w:t>„</w:t>
      </w:r>
      <w:r w:rsidRPr="001B514D">
        <w:rPr>
          <w:rFonts w:asciiTheme="minorHAnsi" w:hAnsiTheme="minorHAnsi"/>
          <w:snapToGrid w:val="0"/>
        </w:rPr>
        <w:t>TDI</w:t>
      </w:r>
      <w:r w:rsidR="00896546">
        <w:rPr>
          <w:rFonts w:asciiTheme="minorHAnsi" w:hAnsiTheme="minorHAnsi"/>
          <w:snapToGrid w:val="0"/>
        </w:rPr>
        <w:t>“</w:t>
      </w:r>
      <w:r w:rsidRPr="001B514D">
        <w:rPr>
          <w:rFonts w:asciiTheme="minorHAnsi" w:hAnsiTheme="minorHAnsi"/>
          <w:snapToGrid w:val="0"/>
        </w:rPr>
        <w:t xml:space="preserve">) k závěru, že skutečný postup prací a dodávek neodpovídá schválenému harmonogramu, vyzve Zhotovitele, aby předložil změněný </w:t>
      </w:r>
      <w:r w:rsidR="0079333D" w:rsidRPr="001B514D">
        <w:rPr>
          <w:rFonts w:asciiTheme="minorHAnsi" w:hAnsiTheme="minorHAnsi"/>
          <w:snapToGrid w:val="0"/>
        </w:rPr>
        <w:t xml:space="preserve">podrobný </w:t>
      </w:r>
      <w:r w:rsidRPr="001B514D">
        <w:rPr>
          <w:rFonts w:asciiTheme="minorHAnsi" w:hAnsiTheme="minorHAnsi"/>
          <w:snapToGrid w:val="0"/>
        </w:rPr>
        <w:t>Harmonogram prací a dodávek zajišťující splně</w:t>
      </w:r>
      <w:r w:rsidR="005834D7" w:rsidRPr="001B514D">
        <w:rPr>
          <w:rFonts w:asciiTheme="minorHAnsi" w:hAnsiTheme="minorHAnsi"/>
          <w:snapToGrid w:val="0"/>
        </w:rPr>
        <w:t>ní díla v dohodnutých termínech ve věcném členění po rozhodujících prac</w:t>
      </w:r>
      <w:r w:rsidR="002762BE" w:rsidRPr="001B514D">
        <w:rPr>
          <w:rFonts w:asciiTheme="minorHAnsi" w:hAnsiTheme="minorHAnsi"/>
          <w:snapToGrid w:val="0"/>
        </w:rPr>
        <w:t>í</w:t>
      </w:r>
      <w:r w:rsidR="005834D7" w:rsidRPr="001B514D">
        <w:rPr>
          <w:rFonts w:asciiTheme="minorHAnsi" w:hAnsiTheme="minorHAnsi"/>
          <w:snapToGrid w:val="0"/>
        </w:rPr>
        <w:t xml:space="preserve">ch na jednotlivých objektech a týdenním časovém členění. </w:t>
      </w:r>
      <w:r w:rsidRPr="001B514D">
        <w:rPr>
          <w:rFonts w:asciiTheme="minorHAnsi" w:hAnsiTheme="minorHAnsi"/>
          <w:snapToGrid w:val="0"/>
        </w:rPr>
        <w:t xml:space="preserve"> Zhotovitel je povinen takové výzvě neprodleně vyhovět.</w:t>
      </w:r>
    </w:p>
    <w:p w14:paraId="25BA17F5"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2.2.3.</w:t>
      </w:r>
      <w:r w:rsidRPr="001B514D">
        <w:rPr>
          <w:rFonts w:asciiTheme="minorHAnsi" w:hAnsiTheme="minorHAnsi"/>
          <w:b/>
          <w:snapToGrid w:val="0"/>
        </w:rPr>
        <w:tab/>
      </w:r>
      <w:r w:rsidRPr="001B514D">
        <w:rPr>
          <w:rFonts w:asciiTheme="minorHAnsi" w:hAnsiTheme="minorHAnsi"/>
          <w:snapToGrid w:val="0"/>
        </w:rPr>
        <w:t>Zhotovitel je povinen mít k dispozici a na žádost Objednatele nebo TDI doložit popis technologických postupů a technických metod, kterých hodlá užít při provádění díla a to vždy před zahájením prací. Na výzvu TDI je Zhotovitel povinen technologický postup doložit v takové formě a podrobnostech, kterou si TDI nebo Objednatel výslovně vyžádá a to bez vlivu na změnu ceny díla.</w:t>
      </w:r>
    </w:p>
    <w:p w14:paraId="6F35E0AD"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III. Místo plnění</w:t>
      </w:r>
    </w:p>
    <w:p w14:paraId="00F9426A" w14:textId="77777777" w:rsidR="00643A6A" w:rsidRPr="001B514D" w:rsidRDefault="00643A6A" w:rsidP="00643A6A">
      <w:pPr>
        <w:spacing w:before="60"/>
        <w:jc w:val="both"/>
        <w:rPr>
          <w:rFonts w:asciiTheme="minorHAnsi" w:hAnsiTheme="minorHAnsi"/>
          <w:iCs/>
        </w:rPr>
      </w:pPr>
      <w:r w:rsidRPr="001B514D">
        <w:rPr>
          <w:rFonts w:asciiTheme="minorHAnsi" w:hAnsiTheme="minorHAnsi"/>
          <w:iCs/>
        </w:rPr>
        <w:t>Místem plnění předmětu díla js</w:t>
      </w:r>
      <w:r w:rsidR="002762BE" w:rsidRPr="001B514D">
        <w:rPr>
          <w:rFonts w:asciiTheme="minorHAnsi" w:hAnsiTheme="minorHAnsi"/>
          <w:iCs/>
        </w:rPr>
        <w:t>ou</w:t>
      </w:r>
      <w:r w:rsidRPr="001B514D">
        <w:rPr>
          <w:rFonts w:asciiTheme="minorHAnsi" w:hAnsiTheme="minorHAnsi"/>
          <w:iCs/>
        </w:rPr>
        <w:t xml:space="preserve"> </w:t>
      </w:r>
      <w:r w:rsidRPr="001B514D">
        <w:rPr>
          <w:rFonts w:asciiTheme="minorHAnsi" w:hAnsiTheme="minorHAnsi"/>
          <w:iCs/>
          <w:caps/>
        </w:rPr>
        <w:t>Projektem</w:t>
      </w:r>
      <w:r w:rsidRPr="001B514D">
        <w:rPr>
          <w:rFonts w:asciiTheme="minorHAnsi" w:hAnsiTheme="minorHAnsi"/>
          <w:iCs/>
        </w:rPr>
        <w:t xml:space="preserve"> vymezené plochy a prostory</w:t>
      </w:r>
      <w:r w:rsidR="0080282B" w:rsidRPr="001B514D">
        <w:rPr>
          <w:rFonts w:asciiTheme="minorHAnsi" w:hAnsiTheme="minorHAnsi"/>
          <w:iCs/>
        </w:rPr>
        <w:t>.</w:t>
      </w:r>
    </w:p>
    <w:p w14:paraId="75758FD5" w14:textId="77777777" w:rsidR="008C4F8E" w:rsidRPr="001B514D" w:rsidRDefault="008C4F8E" w:rsidP="008C4F8E">
      <w:pPr>
        <w:spacing w:before="360"/>
        <w:jc w:val="center"/>
        <w:rPr>
          <w:rFonts w:asciiTheme="minorHAnsi" w:hAnsiTheme="minorHAnsi"/>
          <w:b/>
          <w:iCs/>
        </w:rPr>
      </w:pPr>
      <w:r w:rsidRPr="001B514D">
        <w:rPr>
          <w:rFonts w:asciiTheme="minorHAnsi" w:hAnsiTheme="minorHAnsi"/>
          <w:b/>
          <w:iCs/>
        </w:rPr>
        <w:t>Článek IV. Cena díla</w:t>
      </w:r>
    </w:p>
    <w:p w14:paraId="3A1BC87B" w14:textId="77777777" w:rsidR="00A75A6C" w:rsidRPr="001B514D" w:rsidRDefault="008C4F8E" w:rsidP="00271728">
      <w:pPr>
        <w:pStyle w:val="Import3"/>
        <w:tabs>
          <w:tab w:val="clear" w:pos="720"/>
        </w:tabs>
        <w:spacing w:line="240" w:lineRule="auto"/>
        <w:ind w:left="709" w:hanging="709"/>
        <w:jc w:val="both"/>
        <w:rPr>
          <w:rFonts w:asciiTheme="minorHAnsi" w:hAnsiTheme="minorHAnsi"/>
          <w:iCs/>
          <w:szCs w:val="24"/>
        </w:rPr>
      </w:pPr>
      <w:r w:rsidRPr="001B514D">
        <w:rPr>
          <w:rFonts w:asciiTheme="minorHAnsi" w:hAnsiTheme="minorHAnsi"/>
          <w:b/>
          <w:szCs w:val="24"/>
        </w:rPr>
        <w:lastRenderedPageBreak/>
        <w:t>4.1.</w:t>
      </w:r>
      <w:r w:rsidRPr="001B514D">
        <w:rPr>
          <w:rFonts w:asciiTheme="minorHAnsi" w:hAnsiTheme="minorHAnsi"/>
          <w:szCs w:val="24"/>
        </w:rPr>
        <w:t xml:space="preserve"> </w:t>
      </w:r>
      <w:r w:rsidRPr="001B514D">
        <w:rPr>
          <w:rFonts w:asciiTheme="minorHAnsi" w:hAnsiTheme="minorHAnsi"/>
          <w:szCs w:val="24"/>
        </w:rPr>
        <w:tab/>
        <w:t>Cena díla, jehož předmět a rozsah jsou vymezeny v článku I. této smlouvy, se sjednává ja</w:t>
      </w:r>
      <w:r w:rsidR="00367568" w:rsidRPr="001B514D">
        <w:rPr>
          <w:rFonts w:asciiTheme="minorHAnsi" w:hAnsiTheme="minorHAnsi"/>
          <w:szCs w:val="24"/>
        </w:rPr>
        <w:t>ko cena nejvýše přípustná takto</w:t>
      </w:r>
      <w:r w:rsidRPr="001B514D">
        <w:rPr>
          <w:rFonts w:asciiTheme="minorHAnsi" w:hAnsiTheme="minorHAnsi"/>
          <w:szCs w:val="24"/>
        </w:rPr>
        <w:t>:</w:t>
      </w:r>
    </w:p>
    <w:p w14:paraId="56E6DD7D" w14:textId="77777777" w:rsidR="00AD36C7" w:rsidRPr="001B514D" w:rsidRDefault="00AD36C7" w:rsidP="00271728">
      <w:pPr>
        <w:jc w:val="center"/>
        <w:rPr>
          <w:rFonts w:asciiTheme="minorHAnsi" w:hAnsiTheme="minorHAnsi"/>
          <w:b/>
          <w:snapToGrid w:val="0"/>
          <w:highlight w:val="yellow"/>
        </w:rPr>
      </w:pPr>
    </w:p>
    <w:p w14:paraId="71CBF733" w14:textId="77777777" w:rsidR="00A2399B" w:rsidRDefault="00A2399B" w:rsidP="00271728">
      <w:pPr>
        <w:pStyle w:val="Prosttext"/>
        <w:ind w:left="708"/>
        <w:rPr>
          <w:rFonts w:asciiTheme="minorHAnsi" w:hAnsiTheme="minorHAnsi"/>
          <w:b/>
          <w:i/>
          <w:sz w:val="24"/>
          <w:szCs w:val="24"/>
        </w:rPr>
      </w:pPr>
      <w:r w:rsidRPr="001B514D">
        <w:rPr>
          <w:rFonts w:asciiTheme="minorHAnsi" w:hAnsiTheme="minorHAnsi"/>
          <w:sz w:val="24"/>
          <w:szCs w:val="24"/>
        </w:rPr>
        <w:t>Celková cena bez DPH:</w:t>
      </w:r>
      <w:r w:rsidRPr="001B514D">
        <w:rPr>
          <w:rFonts w:asciiTheme="minorHAnsi" w:hAnsiTheme="minorHAnsi"/>
          <w:sz w:val="24"/>
          <w:szCs w:val="24"/>
        </w:rPr>
        <w:tab/>
      </w:r>
      <w:r w:rsidR="00DC0E40" w:rsidRPr="001B514D">
        <w:rPr>
          <w:rFonts w:asciiTheme="minorHAnsi" w:hAnsiTheme="minorHAnsi"/>
          <w:sz w:val="24"/>
          <w:szCs w:val="24"/>
        </w:rPr>
        <w:tab/>
      </w:r>
      <w:r w:rsidRPr="001B514D">
        <w:rPr>
          <w:rFonts w:asciiTheme="minorHAnsi" w:hAnsiTheme="minorHAnsi"/>
          <w:b/>
          <w:sz w:val="24"/>
          <w:szCs w:val="24"/>
          <w:highlight w:val="yellow"/>
        </w:rPr>
        <w:t>…………………………………</w:t>
      </w:r>
      <w:proofErr w:type="gramStart"/>
      <w:r w:rsidRPr="001B514D">
        <w:rPr>
          <w:rFonts w:asciiTheme="minorHAnsi" w:hAnsiTheme="minorHAnsi"/>
          <w:b/>
          <w:sz w:val="24"/>
          <w:szCs w:val="24"/>
          <w:highlight w:val="yellow"/>
        </w:rPr>
        <w:t>…..</w:t>
      </w:r>
      <w:r w:rsidR="007B2538" w:rsidRPr="001B514D">
        <w:rPr>
          <w:rFonts w:asciiTheme="minorHAnsi" w:hAnsiTheme="minorHAnsi"/>
          <w:b/>
          <w:sz w:val="24"/>
          <w:szCs w:val="24"/>
        </w:rPr>
        <w:t xml:space="preserve"> </w:t>
      </w:r>
      <w:r w:rsidR="007B2538" w:rsidRPr="001B514D">
        <w:rPr>
          <w:rFonts w:asciiTheme="minorHAnsi" w:hAnsiTheme="minorHAnsi"/>
          <w:b/>
          <w:i/>
          <w:sz w:val="24"/>
          <w:szCs w:val="24"/>
          <w:highlight w:val="lightGray"/>
        </w:rPr>
        <w:t>(předmětem</w:t>
      </w:r>
      <w:proofErr w:type="gramEnd"/>
      <w:r w:rsidR="007B2538" w:rsidRPr="001B514D">
        <w:rPr>
          <w:rFonts w:asciiTheme="minorHAnsi" w:hAnsiTheme="minorHAnsi"/>
          <w:b/>
          <w:i/>
          <w:sz w:val="24"/>
          <w:szCs w:val="24"/>
          <w:highlight w:val="lightGray"/>
        </w:rPr>
        <w:t xml:space="preserve"> hodnocení)</w:t>
      </w:r>
    </w:p>
    <w:p w14:paraId="38D743DB" w14:textId="77777777" w:rsidR="00A76C89" w:rsidRDefault="00A76C89" w:rsidP="00A76C89">
      <w:pPr>
        <w:pStyle w:val="Prosttext"/>
        <w:ind w:left="708"/>
        <w:rPr>
          <w:rFonts w:asciiTheme="minorHAnsi" w:hAnsiTheme="minorHAnsi"/>
          <w:b/>
          <w:i/>
          <w:sz w:val="24"/>
          <w:szCs w:val="24"/>
        </w:rPr>
      </w:pPr>
      <w:r>
        <w:rPr>
          <w:rFonts w:asciiTheme="minorHAnsi" w:hAnsiTheme="minorHAnsi"/>
          <w:sz w:val="24"/>
          <w:szCs w:val="24"/>
        </w:rPr>
        <w:t>DPH (21%</w:t>
      </w:r>
      <w:r w:rsidRPr="001B514D">
        <w:rPr>
          <w:rFonts w:asciiTheme="minorHAnsi" w:hAnsiTheme="minorHAnsi"/>
          <w:sz w:val="24"/>
          <w:szCs w:val="24"/>
        </w:rPr>
        <w:t>:</w:t>
      </w:r>
      <w:r w:rsidRPr="001B514D">
        <w:rPr>
          <w:rFonts w:asciiTheme="minorHAnsi" w:hAnsiTheme="minorHAnsi"/>
          <w:sz w:val="24"/>
          <w:szCs w:val="24"/>
        </w:rPr>
        <w:tab/>
      </w:r>
      <w:r w:rsidRPr="001B514D">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Pr="001B514D">
        <w:rPr>
          <w:rFonts w:asciiTheme="minorHAnsi" w:hAnsiTheme="minorHAnsi"/>
          <w:b/>
          <w:sz w:val="24"/>
          <w:szCs w:val="24"/>
          <w:highlight w:val="yellow"/>
        </w:rPr>
        <w:t>…………………………………</w:t>
      </w:r>
      <w:proofErr w:type="gramStart"/>
      <w:r w:rsidRPr="001B514D">
        <w:rPr>
          <w:rFonts w:asciiTheme="minorHAnsi" w:hAnsiTheme="minorHAnsi"/>
          <w:b/>
          <w:sz w:val="24"/>
          <w:szCs w:val="24"/>
          <w:highlight w:val="yellow"/>
        </w:rPr>
        <w:t>…..</w:t>
      </w:r>
      <w:proofErr w:type="gramEnd"/>
    </w:p>
    <w:p w14:paraId="35530ACA" w14:textId="77777777" w:rsidR="00A76C89" w:rsidRDefault="00A76C89" w:rsidP="00A76C89">
      <w:pPr>
        <w:pStyle w:val="Prosttext"/>
        <w:ind w:left="708"/>
        <w:rPr>
          <w:rFonts w:asciiTheme="minorHAnsi" w:hAnsiTheme="minorHAnsi"/>
          <w:b/>
          <w:i/>
          <w:sz w:val="24"/>
          <w:szCs w:val="24"/>
        </w:rPr>
      </w:pPr>
      <w:r w:rsidRPr="001B514D">
        <w:rPr>
          <w:rFonts w:asciiTheme="minorHAnsi" w:hAnsiTheme="minorHAnsi"/>
          <w:sz w:val="24"/>
          <w:szCs w:val="24"/>
        </w:rPr>
        <w:t xml:space="preserve">Celková cena </w:t>
      </w:r>
      <w:r>
        <w:rPr>
          <w:rFonts w:asciiTheme="minorHAnsi" w:hAnsiTheme="minorHAnsi"/>
          <w:sz w:val="24"/>
          <w:szCs w:val="24"/>
        </w:rPr>
        <w:t>s</w:t>
      </w:r>
      <w:r w:rsidRPr="001B514D">
        <w:rPr>
          <w:rFonts w:asciiTheme="minorHAnsi" w:hAnsiTheme="minorHAnsi"/>
          <w:sz w:val="24"/>
          <w:szCs w:val="24"/>
        </w:rPr>
        <w:t xml:space="preserve"> DPH:</w:t>
      </w:r>
      <w:r w:rsidRPr="001B514D">
        <w:rPr>
          <w:rFonts w:asciiTheme="minorHAnsi" w:hAnsiTheme="minorHAnsi"/>
          <w:sz w:val="24"/>
          <w:szCs w:val="24"/>
        </w:rPr>
        <w:tab/>
      </w:r>
      <w:r w:rsidRPr="001B514D">
        <w:rPr>
          <w:rFonts w:asciiTheme="minorHAnsi" w:hAnsiTheme="minorHAnsi"/>
          <w:sz w:val="24"/>
          <w:szCs w:val="24"/>
        </w:rPr>
        <w:tab/>
      </w:r>
      <w:r>
        <w:rPr>
          <w:rFonts w:asciiTheme="minorHAnsi" w:hAnsiTheme="minorHAnsi"/>
          <w:sz w:val="24"/>
          <w:szCs w:val="24"/>
        </w:rPr>
        <w:tab/>
      </w:r>
      <w:r w:rsidRPr="001B514D">
        <w:rPr>
          <w:rFonts w:asciiTheme="minorHAnsi" w:hAnsiTheme="minorHAnsi"/>
          <w:b/>
          <w:sz w:val="24"/>
          <w:szCs w:val="24"/>
          <w:highlight w:val="yellow"/>
        </w:rPr>
        <w:t>…………………………………</w:t>
      </w:r>
      <w:proofErr w:type="gramStart"/>
      <w:r w:rsidRPr="001B514D">
        <w:rPr>
          <w:rFonts w:asciiTheme="minorHAnsi" w:hAnsiTheme="minorHAnsi"/>
          <w:b/>
          <w:sz w:val="24"/>
          <w:szCs w:val="24"/>
          <w:highlight w:val="yellow"/>
        </w:rPr>
        <w:t>…..</w:t>
      </w:r>
      <w:proofErr w:type="gramEnd"/>
      <w:r w:rsidRPr="001B514D">
        <w:rPr>
          <w:rFonts w:asciiTheme="minorHAnsi" w:hAnsiTheme="minorHAnsi"/>
          <w:b/>
          <w:sz w:val="24"/>
          <w:szCs w:val="24"/>
        </w:rPr>
        <w:t xml:space="preserve"> </w:t>
      </w:r>
    </w:p>
    <w:p w14:paraId="4DD1C63E" w14:textId="77777777" w:rsidR="00A76C89" w:rsidRDefault="00A76C89" w:rsidP="00271728">
      <w:pPr>
        <w:pStyle w:val="Prosttext"/>
        <w:ind w:left="708"/>
        <w:rPr>
          <w:rFonts w:asciiTheme="minorHAnsi" w:hAnsiTheme="minorHAnsi"/>
          <w:b/>
          <w:i/>
          <w:sz w:val="24"/>
          <w:szCs w:val="24"/>
        </w:rPr>
      </w:pPr>
    </w:p>
    <w:p w14:paraId="03AF10B8" w14:textId="77777777" w:rsidR="00CF4AE7" w:rsidRPr="00CF4AE7" w:rsidRDefault="00665A4F" w:rsidP="00CF4AE7">
      <w:pPr>
        <w:pStyle w:val="Import3"/>
        <w:tabs>
          <w:tab w:val="clear" w:pos="720"/>
        </w:tabs>
        <w:spacing w:line="240" w:lineRule="auto"/>
        <w:ind w:left="709" w:hanging="709"/>
        <w:jc w:val="both"/>
        <w:rPr>
          <w:rFonts w:asciiTheme="minorHAnsi" w:hAnsiTheme="minorHAnsi"/>
          <w:szCs w:val="24"/>
        </w:rPr>
      </w:pPr>
      <w:proofErr w:type="gramStart"/>
      <w:r w:rsidRPr="00CF4AE7">
        <w:rPr>
          <w:rFonts w:asciiTheme="minorHAnsi" w:hAnsiTheme="minorHAnsi"/>
          <w:b/>
          <w:szCs w:val="24"/>
        </w:rPr>
        <w:t>4.</w:t>
      </w:r>
      <w:r w:rsidR="00E5263B" w:rsidRPr="00CF4AE7">
        <w:rPr>
          <w:rFonts w:asciiTheme="minorHAnsi" w:hAnsiTheme="minorHAnsi"/>
          <w:b/>
          <w:szCs w:val="24"/>
        </w:rPr>
        <w:t>2</w:t>
      </w:r>
      <w:proofErr w:type="gramEnd"/>
      <w:r w:rsidRPr="00CF4AE7">
        <w:rPr>
          <w:rFonts w:asciiTheme="minorHAnsi" w:hAnsiTheme="minorHAnsi"/>
          <w:b/>
          <w:szCs w:val="24"/>
        </w:rPr>
        <w:t>.</w:t>
      </w:r>
      <w:r w:rsidRPr="00A76C89">
        <w:rPr>
          <w:rFonts w:asciiTheme="minorHAnsi" w:hAnsiTheme="minorHAnsi"/>
          <w:color w:val="FF0000"/>
          <w:szCs w:val="24"/>
        </w:rPr>
        <w:tab/>
      </w:r>
      <w:r w:rsidR="00D136B7" w:rsidRPr="00D136B7">
        <w:rPr>
          <w:rFonts w:asciiTheme="minorHAnsi" w:hAnsiTheme="minorHAnsi"/>
          <w:szCs w:val="24"/>
        </w:rPr>
        <w:t>Objednatel nepořizuje zdanitelné plnění k ekonomické činnosti a proto ve smyslu informace GFŘ a MFČR ze dne 9. 11. 2011 nebude pro zdanitelné plnění aplikován režim přenesené daňové povinnosti podle §92e zákona č. 235/2004 SB., o dani z přidané hodnoty, ve znění pozdějších předpisů. Daňové doklady musí obsahovat náležitosti dle § 28 zákona č.</w:t>
      </w:r>
      <w:ins w:id="0" w:author="HP" w:date="2017-03-26T16:28:00Z">
        <w:r w:rsidR="00896546">
          <w:rPr>
            <w:rFonts w:asciiTheme="minorHAnsi" w:hAnsiTheme="minorHAnsi"/>
            <w:szCs w:val="24"/>
          </w:rPr>
          <w:t xml:space="preserve"> </w:t>
        </w:r>
      </w:ins>
      <w:r w:rsidR="00D136B7" w:rsidRPr="00D136B7">
        <w:rPr>
          <w:rFonts w:asciiTheme="minorHAnsi" w:hAnsiTheme="minorHAnsi"/>
          <w:szCs w:val="24"/>
        </w:rPr>
        <w:t>235/2004 Sb., ve znění pozdějších předpisů.</w:t>
      </w:r>
    </w:p>
    <w:p w14:paraId="6E210E4D" w14:textId="77777777" w:rsidR="00A75A6C" w:rsidRPr="001B514D" w:rsidRDefault="00A75A6C" w:rsidP="009A04A2">
      <w:pPr>
        <w:pStyle w:val="Nadpis7"/>
        <w:spacing w:before="0" w:after="0"/>
        <w:ind w:left="709" w:hanging="709"/>
        <w:jc w:val="both"/>
        <w:rPr>
          <w:rFonts w:asciiTheme="minorHAnsi" w:hAnsiTheme="minorHAnsi"/>
        </w:rPr>
      </w:pPr>
    </w:p>
    <w:p w14:paraId="052E874D" w14:textId="77777777" w:rsidR="00607111" w:rsidRPr="001B514D" w:rsidRDefault="008C4F8E" w:rsidP="00271728">
      <w:pPr>
        <w:pStyle w:val="Import3"/>
        <w:tabs>
          <w:tab w:val="clear" w:pos="720"/>
        </w:tabs>
        <w:spacing w:line="240" w:lineRule="auto"/>
        <w:ind w:left="709" w:hanging="709"/>
        <w:jc w:val="both"/>
        <w:rPr>
          <w:rFonts w:asciiTheme="minorHAnsi" w:hAnsiTheme="minorHAnsi"/>
          <w:szCs w:val="24"/>
        </w:rPr>
      </w:pPr>
      <w:proofErr w:type="gramStart"/>
      <w:r w:rsidRPr="001B514D">
        <w:rPr>
          <w:rFonts w:asciiTheme="minorHAnsi" w:hAnsiTheme="minorHAnsi"/>
          <w:b/>
          <w:iCs/>
          <w:szCs w:val="24"/>
        </w:rPr>
        <w:t>4.</w:t>
      </w:r>
      <w:r w:rsidR="00E5263B" w:rsidRPr="001B514D">
        <w:rPr>
          <w:rFonts w:asciiTheme="minorHAnsi" w:hAnsiTheme="minorHAnsi"/>
          <w:b/>
          <w:iCs/>
          <w:szCs w:val="24"/>
        </w:rPr>
        <w:t>3</w:t>
      </w:r>
      <w:proofErr w:type="gramEnd"/>
      <w:r w:rsidRPr="001B514D">
        <w:rPr>
          <w:rFonts w:asciiTheme="minorHAnsi" w:hAnsiTheme="minorHAnsi"/>
          <w:b/>
          <w:iCs/>
          <w:szCs w:val="24"/>
        </w:rPr>
        <w:t>.</w:t>
      </w:r>
      <w:r w:rsidRPr="001B514D">
        <w:rPr>
          <w:rFonts w:asciiTheme="minorHAnsi" w:hAnsiTheme="minorHAnsi"/>
          <w:b/>
          <w:iCs/>
          <w:szCs w:val="24"/>
        </w:rPr>
        <w:tab/>
      </w:r>
      <w:r w:rsidRPr="001B514D">
        <w:rPr>
          <w:rFonts w:asciiTheme="minorHAnsi" w:hAnsiTheme="minorHAnsi"/>
          <w:szCs w:val="24"/>
        </w:rPr>
        <w:t>V předchozích odstavcích toho článku uvedená cena díla se sjednává jako cena pevná a nepřekročitelná (s výjimkou, uvedenou v odstavci 4.</w:t>
      </w:r>
      <w:r w:rsidR="00C32FC6">
        <w:rPr>
          <w:rFonts w:asciiTheme="minorHAnsi" w:hAnsiTheme="minorHAnsi"/>
          <w:szCs w:val="24"/>
        </w:rPr>
        <w:t>4</w:t>
      </w:r>
      <w:r w:rsidRPr="001B514D">
        <w:rPr>
          <w:rFonts w:asciiTheme="minorHAnsi" w:hAnsiTheme="minorHAnsi"/>
          <w:szCs w:val="24"/>
        </w:rPr>
        <w:t xml:space="preserve">. tohoto článku), platná po celou dobu provádění díla až do jeho dokončení a předání, zahrnující veškeré náklady Zhotovitele na realizaci díla včetně dopadů změn cenové úrovně až do skutečného data předání tohoto díla a která nepřevyšuje nabídkovou cenu Zhotovitele, s níž se podle podmínek </w:t>
      </w:r>
      <w:r w:rsidR="004A34E2" w:rsidRPr="001B514D">
        <w:rPr>
          <w:rFonts w:asciiTheme="minorHAnsi" w:hAnsiTheme="minorHAnsi"/>
          <w:szCs w:val="24"/>
        </w:rPr>
        <w:t>výběrového</w:t>
      </w:r>
      <w:r w:rsidRPr="001B514D">
        <w:rPr>
          <w:rFonts w:asciiTheme="minorHAnsi" w:hAnsiTheme="minorHAnsi"/>
          <w:szCs w:val="24"/>
        </w:rPr>
        <w:t xml:space="preserve"> řízení ucházel o zakázku. </w:t>
      </w:r>
      <w:r w:rsidRPr="001B514D">
        <w:rPr>
          <w:rFonts w:asciiTheme="minorHAnsi" w:hAnsiTheme="minorHAnsi"/>
          <w:snapToGrid w:val="0"/>
          <w:szCs w:val="24"/>
        </w:rPr>
        <w:t xml:space="preserve">Kalkulace ceny byla provedena podle PROJEKTU. </w:t>
      </w:r>
      <w:r w:rsidRPr="001B514D">
        <w:rPr>
          <w:rFonts w:asciiTheme="minorHAnsi" w:hAnsiTheme="minorHAnsi"/>
          <w:szCs w:val="24"/>
        </w:rPr>
        <w:t>Zhotovitel potvrzuje, že cena díla obsahuje veškeré práce a dodávky nezbytné pro kvalitní zhotovení díla, veškeré náklady spojené s úplným a kvalitním provedením a dokončením díla</w:t>
      </w:r>
      <w:r w:rsidR="00367B9D" w:rsidRPr="001B514D">
        <w:rPr>
          <w:rFonts w:asciiTheme="minorHAnsi" w:hAnsiTheme="minorHAnsi"/>
          <w:szCs w:val="24"/>
        </w:rPr>
        <w:t>.</w:t>
      </w:r>
    </w:p>
    <w:p w14:paraId="65095B07" w14:textId="77777777" w:rsidR="00A75A6C" w:rsidRPr="001B514D" w:rsidRDefault="008C4F8E">
      <w:pPr>
        <w:pStyle w:val="Import3"/>
        <w:tabs>
          <w:tab w:val="clear" w:pos="720"/>
        </w:tabs>
        <w:spacing w:before="120" w:line="240" w:lineRule="auto"/>
        <w:ind w:left="709" w:hanging="709"/>
        <w:jc w:val="both"/>
        <w:rPr>
          <w:rFonts w:asciiTheme="minorHAnsi" w:hAnsiTheme="minorHAnsi"/>
          <w:szCs w:val="24"/>
        </w:rPr>
      </w:pPr>
      <w:proofErr w:type="gramStart"/>
      <w:r w:rsidRPr="001B514D">
        <w:rPr>
          <w:rFonts w:asciiTheme="minorHAnsi" w:hAnsiTheme="minorHAnsi"/>
          <w:b/>
          <w:szCs w:val="24"/>
        </w:rPr>
        <w:t>4.</w:t>
      </w:r>
      <w:r w:rsidR="00E5263B" w:rsidRPr="001B514D">
        <w:rPr>
          <w:rFonts w:asciiTheme="minorHAnsi" w:hAnsiTheme="minorHAnsi"/>
          <w:b/>
          <w:szCs w:val="24"/>
        </w:rPr>
        <w:t>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Smluvní strany se dohodly, že cena díla může být </w:t>
      </w:r>
      <w:r w:rsidR="007B76EF" w:rsidRPr="001B514D">
        <w:rPr>
          <w:rFonts w:asciiTheme="minorHAnsi" w:hAnsiTheme="minorHAnsi"/>
          <w:szCs w:val="24"/>
        </w:rPr>
        <w:t>změněna, pouze</w:t>
      </w:r>
      <w:r w:rsidRPr="001B514D">
        <w:rPr>
          <w:rFonts w:asciiTheme="minorHAnsi" w:hAnsiTheme="minorHAnsi"/>
          <w:szCs w:val="24"/>
        </w:rPr>
        <w:t xml:space="preserve"> </w:t>
      </w:r>
      <w:r w:rsidR="0034435A" w:rsidRPr="001B514D">
        <w:rPr>
          <w:rFonts w:asciiTheme="minorHAnsi" w:hAnsiTheme="minorHAnsi"/>
          <w:szCs w:val="24"/>
        </w:rPr>
        <w:t xml:space="preserve">pokud v průběhu provádění díla dojde </w:t>
      </w:r>
      <w:r w:rsidR="009268AF" w:rsidRPr="001B514D">
        <w:rPr>
          <w:rFonts w:asciiTheme="minorHAnsi" w:hAnsiTheme="minorHAnsi"/>
          <w:szCs w:val="24"/>
        </w:rPr>
        <w:t>k</w:t>
      </w:r>
      <w:r w:rsidR="00501ACF" w:rsidRPr="001B514D">
        <w:rPr>
          <w:rFonts w:asciiTheme="minorHAnsi" w:hAnsiTheme="minorHAnsi"/>
          <w:szCs w:val="24"/>
        </w:rPr>
        <w:t xml:space="preserve"> </w:t>
      </w:r>
      <w:r w:rsidR="0034435A" w:rsidRPr="001B514D">
        <w:rPr>
          <w:rFonts w:asciiTheme="minorHAnsi" w:hAnsiTheme="minorHAnsi"/>
          <w:szCs w:val="24"/>
        </w:rPr>
        <w:t>Objednatelem požadované změně rozsahu předmětu plnění</w:t>
      </w:r>
      <w:r w:rsidR="009268AF" w:rsidRPr="001B514D">
        <w:rPr>
          <w:rFonts w:asciiTheme="minorHAnsi" w:hAnsiTheme="minorHAnsi"/>
          <w:szCs w:val="24"/>
        </w:rPr>
        <w:t>.</w:t>
      </w:r>
      <w:r w:rsidR="0034435A" w:rsidRPr="001B514D">
        <w:rPr>
          <w:rFonts w:asciiTheme="minorHAnsi" w:hAnsiTheme="minorHAnsi"/>
          <w:szCs w:val="24"/>
        </w:rPr>
        <w:t xml:space="preserve"> Aby nedošlo ke změně původních podmínek </w:t>
      </w:r>
      <w:r w:rsidR="00367B9D" w:rsidRPr="001B514D">
        <w:rPr>
          <w:rFonts w:asciiTheme="minorHAnsi" w:hAnsiTheme="minorHAnsi"/>
          <w:szCs w:val="24"/>
        </w:rPr>
        <w:t>výběrového</w:t>
      </w:r>
      <w:r w:rsidR="0034435A" w:rsidRPr="001B514D">
        <w:rPr>
          <w:rFonts w:asciiTheme="minorHAnsi" w:hAnsiTheme="minorHAnsi"/>
          <w:szCs w:val="24"/>
        </w:rPr>
        <w:t xml:space="preserve"> řízení, nejsou přípustné podstatné změny rozsahu/předmětu díla.</w:t>
      </w:r>
    </w:p>
    <w:p w14:paraId="32F61561" w14:textId="77777777" w:rsidR="00691B36" w:rsidRPr="001B514D" w:rsidRDefault="00691B36" w:rsidP="00224280">
      <w:pPr>
        <w:pStyle w:val="Import5"/>
        <w:rPr>
          <w:rFonts w:asciiTheme="minorHAnsi" w:hAnsiTheme="minorHAnsi"/>
          <w:szCs w:val="24"/>
        </w:rPr>
      </w:pPr>
    </w:p>
    <w:p w14:paraId="259EEB0E" w14:textId="77777777" w:rsidR="008C4F8E" w:rsidRPr="001B514D" w:rsidRDefault="008C4F8E" w:rsidP="00F1650C">
      <w:pPr>
        <w:pStyle w:val="Nadpis6"/>
        <w:spacing w:before="120" w:after="0"/>
        <w:ind w:left="709" w:hanging="709"/>
        <w:rPr>
          <w:rFonts w:asciiTheme="minorHAnsi" w:hAnsiTheme="minorHAnsi"/>
          <w:caps/>
          <w:sz w:val="24"/>
          <w:szCs w:val="24"/>
        </w:rPr>
      </w:pPr>
      <w:proofErr w:type="gramStart"/>
      <w:r w:rsidRPr="001B514D">
        <w:rPr>
          <w:rFonts w:asciiTheme="minorHAnsi" w:hAnsiTheme="minorHAnsi"/>
          <w:caps/>
          <w:sz w:val="24"/>
          <w:szCs w:val="24"/>
        </w:rPr>
        <w:t>4.</w:t>
      </w:r>
      <w:r w:rsidR="00E5263B" w:rsidRPr="001B514D">
        <w:rPr>
          <w:rFonts w:asciiTheme="minorHAnsi" w:hAnsiTheme="minorHAnsi"/>
          <w:caps/>
          <w:sz w:val="24"/>
          <w:szCs w:val="24"/>
        </w:rPr>
        <w:t>5</w:t>
      </w:r>
      <w:proofErr w:type="gramEnd"/>
      <w:r w:rsidRPr="001B514D">
        <w:rPr>
          <w:rFonts w:asciiTheme="minorHAnsi" w:hAnsiTheme="minorHAnsi"/>
          <w:caps/>
          <w:sz w:val="24"/>
          <w:szCs w:val="24"/>
        </w:rPr>
        <w:t>.</w:t>
      </w:r>
      <w:r w:rsidRPr="001B514D">
        <w:rPr>
          <w:rFonts w:asciiTheme="minorHAnsi" w:hAnsiTheme="minorHAnsi"/>
          <w:caps/>
          <w:sz w:val="24"/>
          <w:szCs w:val="24"/>
        </w:rPr>
        <w:tab/>
      </w:r>
      <w:r w:rsidRPr="001B514D">
        <w:rPr>
          <w:rFonts w:asciiTheme="minorHAnsi" w:hAnsiTheme="minorHAnsi"/>
          <w:sz w:val="24"/>
          <w:szCs w:val="24"/>
        </w:rPr>
        <w:t>SCHVÁLENÍ A OCENĚNÍ ZMĚN DÍLA</w:t>
      </w:r>
      <w:r w:rsidRPr="001B514D">
        <w:rPr>
          <w:rFonts w:asciiTheme="minorHAnsi" w:hAnsiTheme="minorHAnsi"/>
          <w:caps/>
          <w:sz w:val="24"/>
          <w:szCs w:val="24"/>
        </w:rPr>
        <w:t xml:space="preserve"> </w:t>
      </w:r>
    </w:p>
    <w:p w14:paraId="5CAC3022" w14:textId="6BAB9B95"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4.</w:t>
      </w:r>
      <w:r w:rsidR="00E5263B" w:rsidRPr="001B514D">
        <w:rPr>
          <w:rFonts w:asciiTheme="minorHAnsi" w:hAnsiTheme="minorHAnsi"/>
          <w:b/>
        </w:rPr>
        <w:t>5</w:t>
      </w:r>
      <w:r w:rsidRPr="001B514D">
        <w:rPr>
          <w:rFonts w:asciiTheme="minorHAnsi" w:hAnsiTheme="minorHAnsi"/>
          <w:b/>
        </w:rPr>
        <w:t>.1.</w:t>
      </w:r>
      <w:r w:rsidRPr="001B514D">
        <w:rPr>
          <w:rFonts w:asciiTheme="minorHAnsi" w:hAnsiTheme="minorHAnsi"/>
          <w:b/>
          <w:snapToGrid w:val="0"/>
        </w:rPr>
        <w:tab/>
      </w:r>
      <w:r w:rsidRPr="001B514D">
        <w:rPr>
          <w:rFonts w:asciiTheme="minorHAnsi" w:hAnsiTheme="minorHAnsi"/>
          <w:snapToGrid w:val="0"/>
        </w:rPr>
        <w:t>Nastane-li změna rozsahu předmětu díla podle ustanovení odst. 1.2.1. této smlouvy vyžádaná zástupcem Objednatele ve věcech smluvních, popřípadě vyvolaná změnou technického řešení díla oproti PROJEKTU, aniž je tato změna způsobena Zhotovitelem, budou práce spojené s takovými změnami sjednány po</w:t>
      </w:r>
      <w:r w:rsidR="00716FC1" w:rsidRPr="001B514D">
        <w:rPr>
          <w:rFonts w:asciiTheme="minorHAnsi" w:hAnsiTheme="minorHAnsi"/>
          <w:snapToGrid w:val="0"/>
        </w:rPr>
        <w:t>uz</w:t>
      </w:r>
      <w:r w:rsidRPr="001B514D">
        <w:rPr>
          <w:rFonts w:asciiTheme="minorHAnsi" w:hAnsiTheme="minorHAnsi"/>
          <w:snapToGrid w:val="0"/>
        </w:rPr>
        <w:t xml:space="preserve">e za podmínek touto smlouvou stanovených; kalkulace ceny takových změn bude provedena podle položek, které jsou obsaženy v ROZPOČTU </w:t>
      </w:r>
      <w:r w:rsidRPr="001B514D">
        <w:rPr>
          <w:rFonts w:asciiTheme="minorHAnsi" w:hAnsiTheme="minorHAnsi"/>
          <w:b/>
          <w:snapToGrid w:val="0"/>
        </w:rPr>
        <w:t>přílohy č. I</w:t>
      </w:r>
      <w:r w:rsidRPr="001B514D">
        <w:rPr>
          <w:rFonts w:asciiTheme="minorHAnsi" w:hAnsiTheme="minorHAnsi"/>
          <w:snapToGrid w:val="0"/>
        </w:rPr>
        <w:t xml:space="preserve"> této </w:t>
      </w:r>
      <w:r w:rsidRPr="00A400D3">
        <w:rPr>
          <w:rFonts w:asciiTheme="minorHAnsi" w:hAnsiTheme="minorHAnsi"/>
          <w:snapToGrid w:val="0"/>
        </w:rPr>
        <w:t xml:space="preserve">smlouvy. V případě, že v ROZPOČTU takové položky obsaženy nejsou, budou pro ocenění </w:t>
      </w:r>
      <w:r w:rsidRPr="00A400D3">
        <w:rPr>
          <w:rFonts w:asciiTheme="minorHAnsi" w:hAnsiTheme="minorHAnsi"/>
          <w:snapToGrid w:val="0"/>
        </w:rPr>
        <w:t xml:space="preserve">použity položky </w:t>
      </w:r>
      <w:r w:rsidR="00D81AFE" w:rsidRPr="00A400D3">
        <w:rPr>
          <w:rFonts w:asciiTheme="minorHAnsi" w:hAnsiTheme="minorHAnsi"/>
          <w:snapToGrid w:val="0"/>
        </w:rPr>
        <w:t>podle Sborníků cen</w:t>
      </w:r>
      <w:r w:rsidRPr="00A400D3">
        <w:rPr>
          <w:rFonts w:asciiTheme="minorHAnsi" w:hAnsiTheme="minorHAnsi"/>
          <w:snapToGrid w:val="0"/>
        </w:rPr>
        <w:t xml:space="preserve"> stavebních prací </w:t>
      </w:r>
      <w:r w:rsidR="006067DC" w:rsidRPr="00A400D3">
        <w:rPr>
          <w:rFonts w:asciiTheme="minorHAnsi" w:hAnsiTheme="minorHAnsi"/>
          <w:snapToGrid w:val="0"/>
        </w:rPr>
        <w:t>ÚRS</w:t>
      </w:r>
      <w:r w:rsidRPr="00A400D3">
        <w:rPr>
          <w:rFonts w:asciiTheme="minorHAnsi" w:hAnsiTheme="minorHAnsi"/>
          <w:snapToGrid w:val="0"/>
        </w:rPr>
        <w:t xml:space="preserve"> </w:t>
      </w:r>
      <w:r w:rsidR="00564933">
        <w:rPr>
          <w:rFonts w:asciiTheme="minorHAnsi" w:hAnsiTheme="minorHAnsi"/>
          <w:snapToGrid w:val="0"/>
        </w:rPr>
        <w:t>(nebo RTS)</w:t>
      </w:r>
      <w:r w:rsidR="007B65E1">
        <w:rPr>
          <w:rFonts w:asciiTheme="minorHAnsi" w:hAnsiTheme="minorHAnsi"/>
          <w:snapToGrid w:val="0"/>
        </w:rPr>
        <w:t xml:space="preserve"> v cenové úrovni odpovídající době zpracování cenové nabídky zhotovitele.</w:t>
      </w:r>
    </w:p>
    <w:p w14:paraId="54BF5D18"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4.</w:t>
      </w:r>
      <w:r w:rsidR="00E5263B" w:rsidRPr="001B514D">
        <w:rPr>
          <w:rFonts w:asciiTheme="minorHAnsi" w:hAnsiTheme="minorHAnsi"/>
          <w:b/>
        </w:rPr>
        <w:t>5</w:t>
      </w:r>
      <w:r w:rsidRPr="001B514D">
        <w:rPr>
          <w:rFonts w:asciiTheme="minorHAnsi" w:hAnsiTheme="minorHAnsi"/>
          <w:b/>
        </w:rPr>
        <w:t>.</w:t>
      </w:r>
      <w:r w:rsidR="00691B36" w:rsidRPr="001B514D">
        <w:rPr>
          <w:rFonts w:asciiTheme="minorHAnsi" w:hAnsiTheme="minorHAnsi"/>
          <w:b/>
        </w:rPr>
        <w:t>2</w:t>
      </w:r>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Obě smluvní strany se zavazují, že ve všech případech shora uvedených budou jednat bez zbytečného odkladu.</w:t>
      </w:r>
    </w:p>
    <w:p w14:paraId="4C634C44" w14:textId="77777777" w:rsidR="00224280" w:rsidRPr="001B514D" w:rsidRDefault="008C4F8E" w:rsidP="00224280">
      <w:pPr>
        <w:spacing w:before="60"/>
        <w:ind w:left="709" w:hanging="709"/>
        <w:jc w:val="both"/>
        <w:rPr>
          <w:rFonts w:asciiTheme="minorHAnsi" w:hAnsiTheme="minorHAnsi"/>
          <w:snapToGrid w:val="0"/>
        </w:rPr>
      </w:pPr>
      <w:proofErr w:type="gramStart"/>
      <w:r w:rsidRPr="001B514D">
        <w:rPr>
          <w:rFonts w:asciiTheme="minorHAnsi" w:hAnsiTheme="minorHAnsi"/>
          <w:b/>
          <w:snapToGrid w:val="0"/>
        </w:rPr>
        <w:t>4.</w:t>
      </w:r>
      <w:r w:rsidR="00E5263B" w:rsidRPr="001B514D">
        <w:rPr>
          <w:rFonts w:asciiTheme="minorHAnsi" w:hAnsiTheme="minorHAnsi"/>
          <w:b/>
          <w:snapToGrid w:val="0"/>
        </w:rPr>
        <w:t>6</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Práce, které nebudou </w:t>
      </w:r>
      <w:r w:rsidR="00B8346C" w:rsidRPr="001B514D">
        <w:rPr>
          <w:rFonts w:asciiTheme="minorHAnsi" w:hAnsiTheme="minorHAnsi"/>
          <w:snapToGrid w:val="0"/>
        </w:rPr>
        <w:t>zhotovitelem</w:t>
      </w:r>
      <w:r w:rsidRPr="001B514D">
        <w:rPr>
          <w:rFonts w:asciiTheme="minorHAnsi" w:hAnsiTheme="minorHAnsi"/>
          <w:snapToGrid w:val="0"/>
        </w:rPr>
        <w:t xml:space="preserve"> provedeny, ačkoliv jsou součástí sjednaného předmětu plnění, budou z celkové ceny díla odečteny, přičemž se při jejich ocenění bude postupovat v souladu s odstavcem 4.</w:t>
      </w:r>
      <w:r w:rsidR="00E5263B" w:rsidRPr="001B514D">
        <w:rPr>
          <w:rFonts w:asciiTheme="minorHAnsi" w:hAnsiTheme="minorHAnsi"/>
          <w:snapToGrid w:val="0"/>
        </w:rPr>
        <w:t>5</w:t>
      </w:r>
      <w:r w:rsidRPr="001B514D">
        <w:rPr>
          <w:rFonts w:asciiTheme="minorHAnsi" w:hAnsiTheme="minorHAnsi"/>
          <w:snapToGrid w:val="0"/>
        </w:rPr>
        <w:t>.</w:t>
      </w:r>
    </w:p>
    <w:p w14:paraId="1871B1C9" w14:textId="77777777" w:rsidR="00224280" w:rsidRPr="001B514D" w:rsidRDefault="00224280" w:rsidP="00224280">
      <w:pPr>
        <w:spacing w:before="60"/>
        <w:ind w:left="709" w:hanging="709"/>
        <w:jc w:val="both"/>
        <w:rPr>
          <w:rFonts w:asciiTheme="minorHAnsi" w:hAnsiTheme="minorHAnsi"/>
          <w:snapToGrid w:val="0"/>
        </w:rPr>
      </w:pPr>
    </w:p>
    <w:p w14:paraId="5CBE20C5" w14:textId="77777777" w:rsidR="00224280" w:rsidRPr="001B514D" w:rsidRDefault="00224280" w:rsidP="00224280">
      <w:pPr>
        <w:spacing w:before="60"/>
        <w:ind w:left="709" w:hanging="709"/>
        <w:jc w:val="center"/>
        <w:rPr>
          <w:rFonts w:asciiTheme="minorHAnsi" w:hAnsiTheme="minorHAnsi"/>
          <w:b/>
        </w:rPr>
      </w:pPr>
      <w:r w:rsidRPr="001B514D">
        <w:rPr>
          <w:rFonts w:asciiTheme="minorHAnsi" w:hAnsiTheme="minorHAnsi"/>
          <w:b/>
        </w:rPr>
        <w:t>Článek V. Platební podmínky</w:t>
      </w:r>
    </w:p>
    <w:p w14:paraId="04FBFA9D" w14:textId="77777777" w:rsidR="00A75A6C" w:rsidRPr="001B514D" w:rsidRDefault="0014160C">
      <w:pPr>
        <w:pStyle w:val="Import3"/>
        <w:tabs>
          <w:tab w:val="clear" w:pos="720"/>
        </w:tabs>
        <w:spacing w:before="120" w:line="240" w:lineRule="auto"/>
        <w:ind w:left="709" w:hanging="709"/>
        <w:jc w:val="both"/>
        <w:rPr>
          <w:rFonts w:asciiTheme="minorHAnsi" w:hAnsiTheme="minorHAnsi"/>
          <w:szCs w:val="24"/>
        </w:rPr>
      </w:pPr>
      <w:proofErr w:type="gramStart"/>
      <w:r w:rsidRPr="001B514D">
        <w:rPr>
          <w:rFonts w:asciiTheme="minorHAnsi" w:hAnsiTheme="minorHAnsi"/>
          <w:b/>
          <w:szCs w:val="24"/>
        </w:rPr>
        <w:t>5.1</w:t>
      </w:r>
      <w:proofErr w:type="gramEnd"/>
      <w:r w:rsidRPr="001B514D">
        <w:rPr>
          <w:rFonts w:asciiTheme="minorHAnsi" w:hAnsiTheme="minorHAnsi"/>
          <w:b/>
          <w:szCs w:val="24"/>
        </w:rPr>
        <w:t>.</w:t>
      </w:r>
      <w:r w:rsidRPr="001B514D">
        <w:rPr>
          <w:rFonts w:asciiTheme="minorHAnsi" w:hAnsiTheme="minorHAnsi"/>
          <w:szCs w:val="24"/>
        </w:rPr>
        <w:tab/>
        <w:t xml:space="preserve">Objednatel neposkytuje zálohy na provádění díla. Zhotovitel bude vystavovat a Objednatel bude hradit faktury za práce a dodávky provedené v uplynulém kalendářním měsíci. Podkladem k vystavení faktury - daňového dokladu - je soupis skutečně provedených prací </w:t>
      </w:r>
      <w:r w:rsidRPr="001B514D">
        <w:rPr>
          <w:rFonts w:asciiTheme="minorHAnsi" w:hAnsiTheme="minorHAnsi"/>
          <w:szCs w:val="24"/>
        </w:rPr>
        <w:lastRenderedPageBreak/>
        <w:t>a dodávek v uplynulém kalendářním měsíci vystavovaný Zhotovitelem a potvrzený TDI. Zhotovitel je povinen předat soupis prací a dodávek s uvedením přehledného výpočtu kubatur (počtu účtovaných měrných jednotek prací a dodávek) TDI k odsouhlasení nejpozději do 3. dne měsíce následujícího</w:t>
      </w:r>
      <w:r w:rsidR="008C4F8E" w:rsidRPr="001B514D">
        <w:rPr>
          <w:rFonts w:asciiTheme="minorHAnsi" w:hAnsiTheme="minorHAnsi"/>
          <w:szCs w:val="24"/>
        </w:rPr>
        <w:t xml:space="preserve">. </w:t>
      </w:r>
      <w:r w:rsidR="00735B78" w:rsidRPr="001B514D">
        <w:rPr>
          <w:rFonts w:asciiTheme="minorHAnsi" w:hAnsiTheme="minorHAnsi"/>
          <w:szCs w:val="24"/>
        </w:rPr>
        <w:t xml:space="preserve">Soupis prací, který bude Zhotovitel předkládat TDI ke kontrole před vystavením faktury, bude předložen TDI v tištěné podobě a současně v datové podobě </w:t>
      </w:r>
      <w:r w:rsidR="00256BD3" w:rsidRPr="001B514D">
        <w:rPr>
          <w:rFonts w:asciiTheme="minorHAnsi" w:hAnsiTheme="minorHAnsi"/>
          <w:szCs w:val="24"/>
        </w:rPr>
        <w:t xml:space="preserve">společně s </w:t>
      </w:r>
      <w:r w:rsidR="00735B78" w:rsidRPr="001B514D">
        <w:rPr>
          <w:rFonts w:asciiTheme="minorHAnsi" w:hAnsiTheme="minorHAnsi"/>
          <w:szCs w:val="24"/>
        </w:rPr>
        <w:t>doklady o použitých materiálech a výrobcích</w:t>
      </w:r>
      <w:r w:rsidRPr="001B514D">
        <w:rPr>
          <w:rFonts w:asciiTheme="minorHAnsi" w:hAnsiTheme="minorHAnsi"/>
          <w:szCs w:val="24"/>
        </w:rPr>
        <w:t>.</w:t>
      </w:r>
      <w:r w:rsidR="00735B78" w:rsidRPr="001B514D">
        <w:rPr>
          <w:rFonts w:asciiTheme="minorHAnsi" w:hAnsiTheme="minorHAnsi"/>
          <w:szCs w:val="24"/>
        </w:rPr>
        <w:t xml:space="preserve"> </w:t>
      </w:r>
      <w:r w:rsidR="008C4F8E" w:rsidRPr="001B514D">
        <w:rPr>
          <w:rFonts w:asciiTheme="minorHAnsi" w:hAnsiTheme="minorHAnsi"/>
          <w:szCs w:val="24"/>
        </w:rPr>
        <w:t xml:space="preserve">TDI připojí své stanovisko k soupisu provedených prací a dodávek a vrátí jej zpět Zhotoviteli nejpozději do 3 pracovních dnů od jeho obdržení. Veškeré doklady prokazující oprávněnost fakturace Zhotovitele v daném </w:t>
      </w:r>
      <w:r w:rsidR="002762BE" w:rsidRPr="001B514D">
        <w:rPr>
          <w:rFonts w:asciiTheme="minorHAnsi" w:hAnsiTheme="minorHAnsi"/>
          <w:szCs w:val="24"/>
        </w:rPr>
        <w:t>kalendářním měsíci</w:t>
      </w:r>
      <w:r w:rsidR="008C4F8E" w:rsidRPr="001B514D">
        <w:rPr>
          <w:rFonts w:asciiTheme="minorHAnsi" w:hAnsiTheme="minorHAnsi"/>
          <w:szCs w:val="24"/>
        </w:rPr>
        <w:t xml:space="preserve"> předá Zhotovitel TDI vždy ve třech vyhotoveních, která budou sloužit výhradně pro potřeby Objednatele. </w:t>
      </w:r>
      <w:r w:rsidR="008C4F8E" w:rsidRPr="001B514D">
        <w:rPr>
          <w:rFonts w:asciiTheme="minorHAnsi" w:hAnsiTheme="minorHAnsi"/>
          <w:szCs w:val="24"/>
        </w:rPr>
        <w:tab/>
      </w:r>
    </w:p>
    <w:p w14:paraId="51CA12BB"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szCs w:val="24"/>
        </w:rPr>
        <w:tab/>
        <w:t>Objednatel je oprávněn odmítnout úhradu faktury v případě, že Zhotovitel přeruší v rozporu s touto smlouvou práce, práce provádí v rozporu s PROJEKTEM nebo touto smlouvou, pokud je v prodlení s realizací oproti harmonogramu, a to až do doby, než budou nedostatky odstraněny.</w:t>
      </w:r>
    </w:p>
    <w:p w14:paraId="503D6487" w14:textId="77777777" w:rsidR="008C4F8E" w:rsidRPr="001B514D" w:rsidRDefault="008C4F8E" w:rsidP="008C4F8E">
      <w:pPr>
        <w:pStyle w:val="Import3"/>
        <w:tabs>
          <w:tab w:val="clear" w:pos="720"/>
          <w:tab w:val="left" w:pos="709"/>
        </w:tabs>
        <w:spacing w:before="60" w:line="240" w:lineRule="auto"/>
        <w:jc w:val="both"/>
        <w:rPr>
          <w:rFonts w:asciiTheme="minorHAnsi" w:hAnsiTheme="minorHAnsi"/>
          <w:szCs w:val="24"/>
        </w:rPr>
      </w:pPr>
      <w:proofErr w:type="gramStart"/>
      <w:r w:rsidRPr="001B514D">
        <w:rPr>
          <w:rFonts w:asciiTheme="minorHAnsi" w:hAnsiTheme="minorHAnsi"/>
          <w:b/>
          <w:szCs w:val="24"/>
        </w:rPr>
        <w:t>5.2</w:t>
      </w:r>
      <w:proofErr w:type="gramEnd"/>
      <w:r w:rsidRPr="001B514D">
        <w:rPr>
          <w:rFonts w:asciiTheme="minorHAnsi" w:hAnsiTheme="minorHAnsi"/>
          <w:b/>
          <w:szCs w:val="24"/>
        </w:rPr>
        <w:t>.</w:t>
      </w:r>
      <w:r w:rsidRPr="001B514D">
        <w:rPr>
          <w:rFonts w:asciiTheme="minorHAnsi" w:hAnsiTheme="minorHAnsi"/>
          <w:szCs w:val="24"/>
        </w:rPr>
        <w:tab/>
        <w:t>Každá faktura Zhotovitele musí obsahovat minimálně tyto náležitosti :</w:t>
      </w:r>
    </w:p>
    <w:p w14:paraId="5E466BA7"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číslo smlouvy</w:t>
      </w:r>
    </w:p>
    <w:p w14:paraId="4E9CD2FD" w14:textId="77777777" w:rsidR="00845964" w:rsidRDefault="008C4F8E" w:rsidP="0084596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číslo faktury</w:t>
      </w:r>
    </w:p>
    <w:p w14:paraId="71570E45" w14:textId="77777777" w:rsidR="00556E38" w:rsidRDefault="00556E38"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Pr>
          <w:rFonts w:asciiTheme="minorHAnsi" w:hAnsiTheme="minorHAnsi"/>
          <w:szCs w:val="24"/>
        </w:rPr>
        <w:t>Registrační číslo projektu (</w:t>
      </w:r>
      <w:r w:rsidRPr="00556E38">
        <w:rPr>
          <w:rFonts w:asciiTheme="minorHAnsi" w:hAnsiTheme="minorHAnsi"/>
          <w:i/>
          <w:szCs w:val="24"/>
        </w:rPr>
        <w:t>dle poskytovatele dotace</w:t>
      </w:r>
      <w:r>
        <w:rPr>
          <w:rFonts w:asciiTheme="minorHAnsi" w:hAnsiTheme="minorHAnsi"/>
          <w:szCs w:val="24"/>
        </w:rPr>
        <w:t>)</w:t>
      </w:r>
    </w:p>
    <w:p w14:paraId="33CB6F85"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den vystavení a den splatnosti faktury, datum uskutečnění zdanitelného plnění</w:t>
      </w:r>
    </w:p>
    <w:p w14:paraId="1E81FDF0" w14:textId="77777777" w:rsidR="008C4F8E" w:rsidRPr="001B514D" w:rsidRDefault="008C4F8E" w:rsidP="00F72FA4">
      <w:pPr>
        <w:pStyle w:val="Import7"/>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název, sídlo, IČ, DIČ Objednatele a Zhotovitele</w:t>
      </w:r>
    </w:p>
    <w:p w14:paraId="7BF791A3"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označení banky a číslo účtu Zhotovitele</w:t>
      </w:r>
    </w:p>
    <w:p w14:paraId="639B15EB"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označení díla</w:t>
      </w:r>
    </w:p>
    <w:p w14:paraId="4FA4D460" w14:textId="77777777" w:rsidR="008C4F8E" w:rsidRPr="001B514D" w:rsidRDefault="008C4F8E" w:rsidP="00F72FA4">
      <w:pPr>
        <w:pStyle w:val="Import6"/>
        <w:numPr>
          <w:ilvl w:val="0"/>
          <w:numId w:val="6"/>
        </w:numPr>
        <w:tabs>
          <w:tab w:val="clear" w:pos="360"/>
          <w:tab w:val="clear" w:pos="720"/>
          <w:tab w:val="clear" w:pos="1584"/>
          <w:tab w:val="left" w:pos="1701"/>
        </w:tabs>
        <w:spacing w:before="20" w:line="240" w:lineRule="auto"/>
        <w:ind w:left="1701" w:hanging="283"/>
        <w:jc w:val="both"/>
        <w:rPr>
          <w:rFonts w:asciiTheme="minorHAnsi" w:hAnsiTheme="minorHAnsi"/>
          <w:szCs w:val="24"/>
        </w:rPr>
      </w:pPr>
      <w:r w:rsidRPr="001B514D">
        <w:rPr>
          <w:rFonts w:asciiTheme="minorHAnsi" w:hAnsiTheme="minorHAnsi"/>
          <w:szCs w:val="24"/>
        </w:rPr>
        <w:t>identifikaci Zhotovitele podle OR</w:t>
      </w:r>
    </w:p>
    <w:p w14:paraId="01745852" w14:textId="77777777" w:rsidR="008C4F8E" w:rsidRPr="001B514D" w:rsidRDefault="008C4F8E" w:rsidP="00F72FA4">
      <w:pPr>
        <w:pStyle w:val="Import6"/>
        <w:numPr>
          <w:ilvl w:val="0"/>
          <w:numId w:val="6"/>
        </w:numPr>
        <w:tabs>
          <w:tab w:val="clear" w:pos="360"/>
          <w:tab w:val="clear" w:pos="720"/>
          <w:tab w:val="clear" w:pos="1584"/>
          <w:tab w:val="left" w:pos="1701"/>
        </w:tabs>
        <w:spacing w:before="20" w:line="240" w:lineRule="auto"/>
        <w:ind w:left="1701" w:hanging="283"/>
        <w:jc w:val="both"/>
        <w:rPr>
          <w:rFonts w:asciiTheme="minorHAnsi" w:hAnsiTheme="minorHAnsi"/>
          <w:szCs w:val="24"/>
        </w:rPr>
      </w:pPr>
      <w:r w:rsidRPr="001B514D">
        <w:rPr>
          <w:rFonts w:asciiTheme="minorHAnsi" w:hAnsiTheme="minorHAnsi"/>
          <w:szCs w:val="24"/>
        </w:rPr>
        <w:t>celkovou fakturovanou částku bez DPH</w:t>
      </w:r>
      <w:r w:rsidR="00665A4F" w:rsidRPr="001B514D">
        <w:rPr>
          <w:rFonts w:asciiTheme="minorHAnsi" w:hAnsiTheme="minorHAnsi"/>
          <w:szCs w:val="24"/>
        </w:rPr>
        <w:t xml:space="preserve"> </w:t>
      </w:r>
      <w:r w:rsidRPr="001B514D">
        <w:rPr>
          <w:rFonts w:asciiTheme="minorHAnsi" w:hAnsiTheme="minorHAnsi"/>
          <w:szCs w:val="24"/>
        </w:rPr>
        <w:t xml:space="preserve"> </w:t>
      </w:r>
      <w:r w:rsidR="00665A4F" w:rsidRPr="001B514D">
        <w:rPr>
          <w:rFonts w:asciiTheme="minorHAnsi" w:hAnsiTheme="minorHAnsi"/>
          <w:szCs w:val="24"/>
        </w:rPr>
        <w:t xml:space="preserve"> </w:t>
      </w:r>
    </w:p>
    <w:p w14:paraId="676CF56A" w14:textId="77777777" w:rsidR="008C4F8E" w:rsidRPr="001B514D" w:rsidRDefault="008C4F8E" w:rsidP="0042440F">
      <w:pPr>
        <w:pStyle w:val="Import7"/>
        <w:numPr>
          <w:ilvl w:val="0"/>
          <w:numId w:val="6"/>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num" w:pos="1701"/>
        </w:tabs>
        <w:spacing w:before="20" w:line="240" w:lineRule="auto"/>
        <w:ind w:left="1701" w:hanging="283"/>
        <w:jc w:val="both"/>
        <w:rPr>
          <w:rFonts w:asciiTheme="minorHAnsi" w:hAnsiTheme="minorHAnsi"/>
          <w:szCs w:val="24"/>
        </w:rPr>
      </w:pPr>
      <w:r w:rsidRPr="001B514D">
        <w:rPr>
          <w:rFonts w:asciiTheme="minorHAnsi" w:hAnsiTheme="minorHAnsi"/>
          <w:szCs w:val="24"/>
        </w:rPr>
        <w:t>soupis provedených prací</w:t>
      </w:r>
      <w:r w:rsidR="00735B78" w:rsidRPr="001B514D">
        <w:rPr>
          <w:rFonts w:asciiTheme="minorHAnsi" w:hAnsiTheme="minorHAnsi"/>
          <w:szCs w:val="24"/>
        </w:rPr>
        <w:t xml:space="preserve"> potvrzený TDI.</w:t>
      </w:r>
      <w:r w:rsidRPr="001B514D">
        <w:rPr>
          <w:rFonts w:asciiTheme="minorHAnsi" w:hAnsiTheme="minorHAnsi"/>
          <w:szCs w:val="24"/>
        </w:rPr>
        <w:t xml:space="preserve"> Částky v soupisu provedených prací budou uvedeny na 2 desetinná místa a číselně musí s přesností na 2 desetinná místa korespondovat s rozpočtem z nabídky Zhotovitele, který je součástí přílohy č. 1 této smlouvy. </w:t>
      </w:r>
    </w:p>
    <w:p w14:paraId="5A0FC31E" w14:textId="77777777" w:rsidR="008C4F8E" w:rsidRPr="001B514D" w:rsidRDefault="008C4F8E" w:rsidP="00F72FA4">
      <w:pPr>
        <w:pStyle w:val="Import6"/>
        <w:numPr>
          <w:ilvl w:val="0"/>
          <w:numId w:val="5"/>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num" w:pos="1778"/>
        </w:tabs>
        <w:spacing w:before="20" w:line="240" w:lineRule="auto"/>
        <w:ind w:left="1778"/>
        <w:jc w:val="both"/>
        <w:rPr>
          <w:rFonts w:asciiTheme="minorHAnsi" w:hAnsiTheme="minorHAnsi"/>
          <w:szCs w:val="24"/>
        </w:rPr>
      </w:pPr>
      <w:r w:rsidRPr="001B514D">
        <w:rPr>
          <w:rFonts w:asciiTheme="minorHAnsi" w:hAnsiTheme="minorHAnsi"/>
          <w:szCs w:val="24"/>
        </w:rPr>
        <w:t>razítko a podpis oprávněné osoby Zhotovitele</w:t>
      </w:r>
    </w:p>
    <w:p w14:paraId="29BD3283"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5.3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napToGrid w:val="0"/>
          <w:szCs w:val="24"/>
        </w:rPr>
        <w:t xml:space="preserve">Bude-li faktura obsahovat nesprávné nebo neúplné údaje a náležitosti </w:t>
      </w:r>
      <w:r w:rsidRPr="001B514D">
        <w:rPr>
          <w:rFonts w:asciiTheme="minorHAnsi" w:hAnsiTheme="minorHAnsi"/>
          <w:szCs w:val="24"/>
        </w:rPr>
        <w:t>uvedené v odstavcích 5.1. a 5.2. této smlouvy,</w:t>
      </w:r>
      <w:r w:rsidRPr="001B514D">
        <w:rPr>
          <w:rFonts w:asciiTheme="minorHAnsi" w:hAnsiTheme="minorHAnsi"/>
          <w:snapToGrid w:val="0"/>
          <w:szCs w:val="24"/>
        </w:rPr>
        <w:t xml:space="preserve"> je </w:t>
      </w:r>
      <w:r w:rsidR="00896546">
        <w:rPr>
          <w:rFonts w:asciiTheme="minorHAnsi" w:hAnsiTheme="minorHAnsi"/>
          <w:snapToGrid w:val="0"/>
          <w:szCs w:val="24"/>
        </w:rPr>
        <w:t>O</w:t>
      </w:r>
      <w:r w:rsidRPr="001B514D">
        <w:rPr>
          <w:rFonts w:asciiTheme="minorHAnsi" w:hAnsiTheme="minorHAnsi"/>
          <w:snapToGrid w:val="0"/>
          <w:szCs w:val="24"/>
        </w:rPr>
        <w:t xml:space="preserve">bjednatel oprávněn ji do data splatnosti vrátit </w:t>
      </w:r>
      <w:r w:rsidR="00896546">
        <w:rPr>
          <w:rFonts w:asciiTheme="minorHAnsi" w:hAnsiTheme="minorHAnsi"/>
          <w:snapToGrid w:val="0"/>
          <w:szCs w:val="24"/>
        </w:rPr>
        <w:t>Z</w:t>
      </w:r>
      <w:r w:rsidRPr="001B514D">
        <w:rPr>
          <w:rFonts w:asciiTheme="minorHAnsi" w:hAnsiTheme="minorHAnsi"/>
          <w:snapToGrid w:val="0"/>
          <w:szCs w:val="24"/>
        </w:rPr>
        <w:t xml:space="preserve">hotoviteli. Po opravě faktury předloží </w:t>
      </w:r>
      <w:r w:rsidR="00896546">
        <w:rPr>
          <w:rFonts w:asciiTheme="minorHAnsi" w:hAnsiTheme="minorHAnsi"/>
          <w:snapToGrid w:val="0"/>
          <w:szCs w:val="24"/>
        </w:rPr>
        <w:t>Z</w:t>
      </w:r>
      <w:r w:rsidRPr="001B514D">
        <w:rPr>
          <w:rFonts w:asciiTheme="minorHAnsi" w:hAnsiTheme="minorHAnsi"/>
          <w:snapToGrid w:val="0"/>
          <w:szCs w:val="24"/>
        </w:rPr>
        <w:t xml:space="preserve">hotovitel </w:t>
      </w:r>
      <w:r w:rsidR="00896546">
        <w:rPr>
          <w:rFonts w:asciiTheme="minorHAnsi" w:hAnsiTheme="minorHAnsi"/>
          <w:snapToGrid w:val="0"/>
          <w:szCs w:val="24"/>
        </w:rPr>
        <w:t>O</w:t>
      </w:r>
      <w:r w:rsidRPr="001B514D">
        <w:rPr>
          <w:rFonts w:asciiTheme="minorHAnsi" w:hAnsiTheme="minorHAnsi"/>
          <w:snapToGrid w:val="0"/>
          <w:szCs w:val="24"/>
        </w:rPr>
        <w:t xml:space="preserve">bjednateli novou fakturu se splatností uvedenou v článku </w:t>
      </w:r>
      <w:proofErr w:type="gramStart"/>
      <w:r w:rsidRPr="001B514D">
        <w:rPr>
          <w:rFonts w:asciiTheme="minorHAnsi" w:hAnsiTheme="minorHAnsi"/>
          <w:snapToGrid w:val="0"/>
          <w:szCs w:val="24"/>
        </w:rPr>
        <w:t>5.4.</w:t>
      </w:r>
      <w:r w:rsidR="00716FC1" w:rsidRPr="001B514D">
        <w:rPr>
          <w:rFonts w:asciiTheme="minorHAnsi" w:hAnsiTheme="minorHAnsi"/>
          <w:snapToGrid w:val="0"/>
          <w:szCs w:val="24"/>
        </w:rPr>
        <w:t xml:space="preserve"> </w:t>
      </w:r>
      <w:r w:rsidRPr="001B514D">
        <w:rPr>
          <w:rFonts w:asciiTheme="minorHAnsi" w:hAnsiTheme="minorHAnsi"/>
          <w:snapToGrid w:val="0"/>
          <w:szCs w:val="24"/>
        </w:rPr>
        <w:t>této</w:t>
      </w:r>
      <w:proofErr w:type="gramEnd"/>
      <w:r w:rsidRPr="001B514D">
        <w:rPr>
          <w:rFonts w:asciiTheme="minorHAnsi" w:hAnsiTheme="minorHAnsi"/>
          <w:snapToGrid w:val="0"/>
          <w:szCs w:val="24"/>
        </w:rPr>
        <w:t xml:space="preserve"> smlouvy. Rovněž tak zjistí-li </w:t>
      </w:r>
      <w:r w:rsidR="00896546">
        <w:rPr>
          <w:rFonts w:asciiTheme="minorHAnsi" w:hAnsiTheme="minorHAnsi"/>
          <w:snapToGrid w:val="0"/>
          <w:szCs w:val="24"/>
        </w:rPr>
        <w:t>O</w:t>
      </w:r>
      <w:r w:rsidRPr="001B514D">
        <w:rPr>
          <w:rFonts w:asciiTheme="minorHAnsi" w:hAnsiTheme="minorHAnsi"/>
          <w:snapToGrid w:val="0"/>
          <w:szCs w:val="24"/>
        </w:rPr>
        <w:t xml:space="preserve">bjednatel před úhradou faktury u provedených prací vady, je oprávněn </w:t>
      </w:r>
      <w:r w:rsidR="00896546">
        <w:rPr>
          <w:rFonts w:asciiTheme="minorHAnsi" w:hAnsiTheme="minorHAnsi"/>
          <w:snapToGrid w:val="0"/>
          <w:szCs w:val="24"/>
        </w:rPr>
        <w:t>Z</w:t>
      </w:r>
      <w:r w:rsidRPr="001B514D">
        <w:rPr>
          <w:rFonts w:asciiTheme="minorHAnsi" w:hAnsiTheme="minorHAnsi"/>
          <w:snapToGrid w:val="0"/>
          <w:szCs w:val="24"/>
        </w:rPr>
        <w:t xml:space="preserve">hotoviteli fakturu vrátit. Po odstranění vady nebo po jiném zániku odpovědnosti </w:t>
      </w:r>
      <w:r w:rsidR="00896546">
        <w:rPr>
          <w:rFonts w:asciiTheme="minorHAnsi" w:hAnsiTheme="minorHAnsi"/>
          <w:snapToGrid w:val="0"/>
          <w:szCs w:val="24"/>
        </w:rPr>
        <w:t>Z</w:t>
      </w:r>
      <w:r w:rsidRPr="001B514D">
        <w:rPr>
          <w:rFonts w:asciiTheme="minorHAnsi" w:hAnsiTheme="minorHAnsi"/>
          <w:snapToGrid w:val="0"/>
          <w:szCs w:val="24"/>
        </w:rPr>
        <w:t xml:space="preserve">hotovitele za vadu předloží </w:t>
      </w:r>
      <w:r w:rsidR="00896546">
        <w:rPr>
          <w:rFonts w:asciiTheme="minorHAnsi" w:hAnsiTheme="minorHAnsi"/>
          <w:snapToGrid w:val="0"/>
          <w:szCs w:val="24"/>
        </w:rPr>
        <w:t>Z</w:t>
      </w:r>
      <w:r w:rsidRPr="001B514D">
        <w:rPr>
          <w:rFonts w:asciiTheme="minorHAnsi" w:hAnsiTheme="minorHAnsi"/>
          <w:snapToGrid w:val="0"/>
          <w:szCs w:val="24"/>
        </w:rPr>
        <w:t xml:space="preserve">hotovitel </w:t>
      </w:r>
      <w:r w:rsidR="00896546">
        <w:rPr>
          <w:rFonts w:asciiTheme="minorHAnsi" w:hAnsiTheme="minorHAnsi"/>
          <w:snapToGrid w:val="0"/>
          <w:szCs w:val="24"/>
        </w:rPr>
        <w:t>O</w:t>
      </w:r>
      <w:r w:rsidRPr="001B514D">
        <w:rPr>
          <w:rFonts w:asciiTheme="minorHAnsi" w:hAnsiTheme="minorHAnsi"/>
          <w:snapToGrid w:val="0"/>
          <w:szCs w:val="24"/>
        </w:rPr>
        <w:t xml:space="preserve">bjednateli novou fakturu se </w:t>
      </w:r>
      <w:r w:rsidR="00AE361E">
        <w:rPr>
          <w:rFonts w:asciiTheme="minorHAnsi" w:hAnsiTheme="minorHAnsi"/>
          <w:snapToGrid w:val="0"/>
          <w:szCs w:val="24"/>
        </w:rPr>
        <w:t xml:space="preserve">splatností uvedenou v článku </w:t>
      </w:r>
      <w:proofErr w:type="gramStart"/>
      <w:r w:rsidR="00AE361E">
        <w:rPr>
          <w:rFonts w:asciiTheme="minorHAnsi" w:hAnsiTheme="minorHAnsi"/>
          <w:snapToGrid w:val="0"/>
          <w:szCs w:val="24"/>
        </w:rPr>
        <w:t>5.5</w:t>
      </w:r>
      <w:r w:rsidRPr="001B514D">
        <w:rPr>
          <w:rFonts w:asciiTheme="minorHAnsi" w:hAnsiTheme="minorHAnsi"/>
          <w:snapToGrid w:val="0"/>
          <w:szCs w:val="24"/>
        </w:rPr>
        <w:t>. této</w:t>
      </w:r>
      <w:proofErr w:type="gramEnd"/>
      <w:r w:rsidRPr="001B514D">
        <w:rPr>
          <w:rFonts w:asciiTheme="minorHAnsi" w:hAnsiTheme="minorHAnsi"/>
          <w:snapToGrid w:val="0"/>
          <w:szCs w:val="24"/>
        </w:rPr>
        <w:t xml:space="preserve"> smlouvy.</w:t>
      </w:r>
    </w:p>
    <w:p w14:paraId="5A47928C" w14:textId="77777777" w:rsidR="008C4F8E" w:rsidRPr="001B514D" w:rsidRDefault="008C4F8E" w:rsidP="008C4F8E">
      <w:pPr>
        <w:pStyle w:val="Nadpis6"/>
        <w:keepNext/>
        <w:spacing w:before="60" w:after="0"/>
        <w:ind w:left="709" w:hanging="709"/>
        <w:jc w:val="both"/>
        <w:rPr>
          <w:rFonts w:asciiTheme="minorHAnsi" w:hAnsiTheme="minorHAnsi"/>
          <w:b w:val="0"/>
          <w:sz w:val="24"/>
          <w:szCs w:val="24"/>
        </w:rPr>
      </w:pPr>
      <w:proofErr w:type="gramStart"/>
      <w:r w:rsidRPr="001B514D">
        <w:rPr>
          <w:rFonts w:asciiTheme="minorHAnsi" w:hAnsiTheme="minorHAnsi"/>
          <w:sz w:val="24"/>
          <w:szCs w:val="24"/>
        </w:rPr>
        <w:t>5.4</w:t>
      </w:r>
      <w:proofErr w:type="gramEnd"/>
      <w:r w:rsidRPr="001B514D">
        <w:rPr>
          <w:rFonts w:asciiTheme="minorHAnsi" w:hAnsiTheme="minorHAnsi"/>
          <w:sz w:val="24"/>
          <w:szCs w:val="24"/>
        </w:rPr>
        <w:t>.</w:t>
      </w:r>
      <w:r w:rsidRPr="001B514D">
        <w:rPr>
          <w:rFonts w:asciiTheme="minorHAnsi" w:hAnsiTheme="minorHAnsi"/>
          <w:sz w:val="24"/>
          <w:szCs w:val="24"/>
        </w:rPr>
        <w:tab/>
      </w:r>
      <w:r w:rsidRPr="001B514D">
        <w:rPr>
          <w:rFonts w:asciiTheme="minorHAnsi" w:hAnsiTheme="minorHAnsi"/>
          <w:b w:val="0"/>
          <w:sz w:val="24"/>
          <w:szCs w:val="24"/>
        </w:rPr>
        <w:t>Splatnost faktur, které budou současně daňovým dok</w:t>
      </w:r>
      <w:r w:rsidR="00367568" w:rsidRPr="001B514D">
        <w:rPr>
          <w:rFonts w:asciiTheme="minorHAnsi" w:hAnsiTheme="minorHAnsi"/>
          <w:b w:val="0"/>
          <w:sz w:val="24"/>
          <w:szCs w:val="24"/>
        </w:rPr>
        <w:t xml:space="preserve">ladem, činí </w:t>
      </w:r>
      <w:r w:rsidR="005505F1" w:rsidRPr="001B514D">
        <w:rPr>
          <w:rFonts w:asciiTheme="minorHAnsi" w:hAnsiTheme="minorHAnsi"/>
          <w:b w:val="0"/>
          <w:sz w:val="24"/>
          <w:szCs w:val="24"/>
        </w:rPr>
        <w:t>3</w:t>
      </w:r>
      <w:r w:rsidR="006C71BD" w:rsidRPr="001B514D">
        <w:rPr>
          <w:rFonts w:asciiTheme="minorHAnsi" w:hAnsiTheme="minorHAnsi"/>
          <w:b w:val="0"/>
          <w:sz w:val="24"/>
          <w:szCs w:val="24"/>
        </w:rPr>
        <w:t>0</w:t>
      </w:r>
      <w:r w:rsidR="00DA783B" w:rsidRPr="001B514D">
        <w:rPr>
          <w:rFonts w:asciiTheme="minorHAnsi" w:hAnsiTheme="minorHAnsi"/>
          <w:b w:val="0"/>
          <w:sz w:val="24"/>
          <w:szCs w:val="24"/>
        </w:rPr>
        <w:t xml:space="preserve"> </w:t>
      </w:r>
      <w:r w:rsidRPr="001B514D">
        <w:rPr>
          <w:rFonts w:asciiTheme="minorHAnsi" w:hAnsiTheme="minorHAnsi"/>
          <w:b w:val="0"/>
          <w:sz w:val="24"/>
          <w:szCs w:val="24"/>
        </w:rPr>
        <w:t>kalendářních dnů ode dne</w:t>
      </w:r>
      <w:r w:rsidR="001B514D">
        <w:rPr>
          <w:rFonts w:asciiTheme="minorHAnsi" w:hAnsiTheme="minorHAnsi"/>
          <w:b w:val="0"/>
          <w:sz w:val="24"/>
          <w:szCs w:val="24"/>
        </w:rPr>
        <w:t xml:space="preserve"> jejich doručení Objednateli na doručovací adresu</w:t>
      </w:r>
      <w:r w:rsidRPr="001B514D">
        <w:rPr>
          <w:rFonts w:asciiTheme="minorHAnsi" w:hAnsiTheme="minorHAnsi"/>
          <w:b w:val="0"/>
          <w:sz w:val="24"/>
          <w:szCs w:val="24"/>
        </w:rPr>
        <w:t xml:space="preserve"> Objednatele uveden</w:t>
      </w:r>
      <w:r w:rsidR="001B514D">
        <w:rPr>
          <w:rFonts w:asciiTheme="minorHAnsi" w:hAnsiTheme="minorHAnsi"/>
          <w:b w:val="0"/>
          <w:sz w:val="24"/>
          <w:szCs w:val="24"/>
        </w:rPr>
        <w:t>ou</w:t>
      </w:r>
      <w:r w:rsidRPr="001B514D">
        <w:rPr>
          <w:rFonts w:asciiTheme="minorHAnsi" w:hAnsiTheme="minorHAnsi"/>
          <w:b w:val="0"/>
          <w:sz w:val="24"/>
          <w:szCs w:val="24"/>
        </w:rPr>
        <w:t xml:space="preserve"> v záhlaví smlouvy.</w:t>
      </w:r>
      <w:r w:rsidR="00345D81" w:rsidRPr="001B514D">
        <w:rPr>
          <w:rFonts w:asciiTheme="minorHAnsi" w:hAnsiTheme="minorHAnsi"/>
          <w:b w:val="0"/>
          <w:sz w:val="24"/>
          <w:szCs w:val="24"/>
        </w:rPr>
        <w:t xml:space="preserve">  </w:t>
      </w:r>
      <w:r w:rsidR="00917D74" w:rsidRPr="001B514D">
        <w:rPr>
          <w:rFonts w:asciiTheme="minorHAnsi" w:hAnsiTheme="minorHAnsi"/>
          <w:b w:val="0"/>
          <w:sz w:val="24"/>
          <w:szCs w:val="24"/>
        </w:rPr>
        <w:t xml:space="preserve"> </w:t>
      </w:r>
    </w:p>
    <w:p w14:paraId="06CDDF3A" w14:textId="77777777" w:rsidR="008C4F8E" w:rsidRPr="001B514D" w:rsidRDefault="008C4F8E" w:rsidP="008C4F8E">
      <w:pPr>
        <w:spacing w:before="60"/>
        <w:ind w:left="709" w:hanging="709"/>
        <w:jc w:val="both"/>
        <w:rPr>
          <w:rFonts w:asciiTheme="minorHAnsi" w:hAnsiTheme="minorHAnsi"/>
        </w:rPr>
      </w:pPr>
      <w:proofErr w:type="gramStart"/>
      <w:r w:rsidRPr="001B514D">
        <w:rPr>
          <w:rFonts w:asciiTheme="minorHAnsi" w:hAnsiTheme="minorHAnsi"/>
          <w:b/>
        </w:rPr>
        <w:t>5.5</w:t>
      </w:r>
      <w:proofErr w:type="gramEnd"/>
      <w:r w:rsidRPr="001B514D">
        <w:rPr>
          <w:rFonts w:asciiTheme="minorHAnsi" w:hAnsiTheme="minorHAnsi"/>
          <w:b/>
        </w:rPr>
        <w:t>.</w:t>
      </w:r>
      <w:r w:rsidRPr="001B514D">
        <w:rPr>
          <w:rFonts w:asciiTheme="minorHAnsi" w:hAnsiTheme="minorHAnsi"/>
          <w:b/>
        </w:rPr>
        <w:tab/>
      </w:r>
      <w:r w:rsidRPr="001B514D">
        <w:rPr>
          <w:rFonts w:asciiTheme="minorHAnsi" w:hAnsiTheme="minorHAnsi"/>
        </w:rPr>
        <w:t xml:space="preserve">Konečnou fakturu Zhotovitel vystaví po úplném dokončení, předání a převzetí poslední části díla. Konečná faktura kromě údajů uvedených v článku </w:t>
      </w:r>
      <w:proofErr w:type="gramStart"/>
      <w:r w:rsidRPr="001B514D">
        <w:rPr>
          <w:rFonts w:asciiTheme="minorHAnsi" w:hAnsiTheme="minorHAnsi"/>
        </w:rPr>
        <w:t>5.2. bude</w:t>
      </w:r>
      <w:proofErr w:type="gramEnd"/>
      <w:r w:rsidRPr="001B514D">
        <w:rPr>
          <w:rFonts w:asciiTheme="minorHAnsi" w:hAnsiTheme="minorHAnsi"/>
        </w:rPr>
        <w:t xml:space="preserve"> obsahovat celkovou cenu, označení všech předchozích faktur a zbývající částku k</w:t>
      </w:r>
      <w:r w:rsidR="00061CB5" w:rsidRPr="001B514D">
        <w:rPr>
          <w:rFonts w:asciiTheme="minorHAnsi" w:hAnsiTheme="minorHAnsi"/>
        </w:rPr>
        <w:t> </w:t>
      </w:r>
      <w:r w:rsidRPr="001B514D">
        <w:rPr>
          <w:rFonts w:asciiTheme="minorHAnsi" w:hAnsiTheme="minorHAnsi"/>
        </w:rPr>
        <w:t>úhradě</w:t>
      </w:r>
      <w:r w:rsidR="00061CB5" w:rsidRPr="001B514D">
        <w:rPr>
          <w:rFonts w:asciiTheme="minorHAnsi" w:hAnsiTheme="minorHAnsi"/>
        </w:rPr>
        <w:t>.</w:t>
      </w:r>
      <w:r w:rsidRPr="001B514D">
        <w:rPr>
          <w:rFonts w:asciiTheme="minorHAnsi" w:hAnsiTheme="minorHAnsi"/>
        </w:rPr>
        <w:t xml:space="preserve"> </w:t>
      </w:r>
      <w:r w:rsidRPr="001B514D">
        <w:rPr>
          <w:rFonts w:asciiTheme="minorHAnsi" w:hAnsiTheme="minorHAnsi"/>
          <w:snapToGrid w:val="0"/>
        </w:rPr>
        <w:t xml:space="preserve"> </w:t>
      </w:r>
      <w:r w:rsidR="004E1C6E" w:rsidRPr="004E1C6E">
        <w:rPr>
          <w:rFonts w:asciiTheme="minorHAnsi" w:hAnsiTheme="minorHAnsi"/>
        </w:rPr>
        <w:t xml:space="preserve">Smluvní strany se dohodly na tom, že pokud při realizaci díla dojde ke změnám  ceny díla stanovené touto smlouvou, které budou upřesněny v dodatku k této smlouvě o dílo,  uhradí objednatel konečnou fakturu až po odsouhlasení uzavření výše uvedeného dodatku Radou města </w:t>
      </w:r>
      <w:r w:rsidR="004E1C6E" w:rsidRPr="004E1C6E">
        <w:rPr>
          <w:rFonts w:asciiTheme="minorHAnsi" w:hAnsiTheme="minorHAnsi"/>
        </w:rPr>
        <w:lastRenderedPageBreak/>
        <w:t>Kroměříže, nejpozději však ve lhůtě do 60 dnů ode dne protokolárního předání díla mezi smluvními stranami.</w:t>
      </w:r>
    </w:p>
    <w:p w14:paraId="22F969CC" w14:textId="77777777" w:rsidR="008C4F8E" w:rsidRPr="001B514D" w:rsidRDefault="008C4F8E" w:rsidP="008C4F8E">
      <w:pPr>
        <w:pStyle w:val="Import5"/>
        <w:tabs>
          <w:tab w:val="clear" w:pos="720"/>
          <w:tab w:val="left" w:pos="709"/>
        </w:tabs>
        <w:spacing w:before="60" w:line="240" w:lineRule="auto"/>
        <w:ind w:left="0" w:firstLine="0"/>
        <w:jc w:val="both"/>
        <w:rPr>
          <w:rFonts w:asciiTheme="minorHAnsi" w:hAnsiTheme="minorHAnsi"/>
          <w:b/>
          <w:szCs w:val="24"/>
        </w:rPr>
      </w:pPr>
      <w:proofErr w:type="gramStart"/>
      <w:r w:rsidRPr="001B514D">
        <w:rPr>
          <w:rFonts w:asciiTheme="minorHAnsi" w:hAnsiTheme="minorHAnsi"/>
          <w:b/>
          <w:caps/>
          <w:szCs w:val="24"/>
        </w:rPr>
        <w:t>5.6</w:t>
      </w:r>
      <w:proofErr w:type="gramEnd"/>
      <w:r w:rsidRPr="001B514D">
        <w:rPr>
          <w:rFonts w:asciiTheme="minorHAnsi" w:hAnsiTheme="minorHAnsi"/>
          <w:b/>
          <w:caps/>
          <w:szCs w:val="24"/>
        </w:rPr>
        <w:t>.</w:t>
      </w:r>
      <w:r w:rsidRPr="001B514D">
        <w:rPr>
          <w:rFonts w:asciiTheme="minorHAnsi" w:hAnsiTheme="minorHAnsi"/>
          <w:b/>
          <w:caps/>
          <w:szCs w:val="24"/>
        </w:rPr>
        <w:tab/>
        <w:t>Schvalování</w:t>
      </w:r>
      <w:r w:rsidRPr="001B514D">
        <w:rPr>
          <w:rFonts w:asciiTheme="minorHAnsi" w:hAnsiTheme="minorHAnsi"/>
          <w:b/>
          <w:szCs w:val="24"/>
        </w:rPr>
        <w:t xml:space="preserve"> PLATEB</w:t>
      </w:r>
    </w:p>
    <w:p w14:paraId="555C73A7"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5.6.1.</w:t>
      </w:r>
      <w:r w:rsidRPr="001B514D">
        <w:rPr>
          <w:rFonts w:asciiTheme="minorHAnsi" w:hAnsiTheme="minorHAnsi"/>
          <w:b/>
          <w:snapToGrid w:val="0"/>
        </w:rPr>
        <w:tab/>
      </w:r>
      <w:r w:rsidRPr="001B514D">
        <w:rPr>
          <w:rFonts w:asciiTheme="minorHAnsi" w:hAnsiTheme="minorHAnsi"/>
          <w:snapToGrid w:val="0"/>
        </w:rPr>
        <w:t>TDI nejpozději třetí den po doručení faktury Zhotovitele sdělí Objednateli</w:t>
      </w:r>
      <w:r w:rsidR="00367568" w:rsidRPr="001B514D">
        <w:rPr>
          <w:rFonts w:asciiTheme="minorHAnsi" w:hAnsiTheme="minorHAnsi"/>
          <w:snapToGrid w:val="0"/>
        </w:rPr>
        <w:t>,</w:t>
      </w:r>
      <w:r w:rsidRPr="001B514D">
        <w:rPr>
          <w:rFonts w:asciiTheme="minorHAnsi" w:hAnsiTheme="minorHAnsi"/>
          <w:snapToGrid w:val="0"/>
        </w:rPr>
        <w:t xml:space="preserve"> jakou částku doporučuje Objednateli uhradit. Bude-li TDI doporučovat snížení fakturované částky, informuje písemně o této změně a důvodech pro ni Zhotovitele bez zbytečného prodlení.</w:t>
      </w:r>
    </w:p>
    <w:p w14:paraId="56CD9E84" w14:textId="77777777" w:rsidR="008C4F8E" w:rsidRDefault="008C4F8E" w:rsidP="008C4F8E">
      <w:pPr>
        <w:spacing w:before="60"/>
        <w:ind w:left="1418" w:hanging="709"/>
        <w:jc w:val="both"/>
        <w:rPr>
          <w:rFonts w:asciiTheme="minorHAnsi" w:hAnsiTheme="minorHAnsi"/>
          <w:snapToGrid w:val="0"/>
        </w:rPr>
      </w:pPr>
      <w:r w:rsidRPr="001B514D">
        <w:rPr>
          <w:rFonts w:asciiTheme="minorHAnsi" w:hAnsiTheme="minorHAnsi"/>
          <w:b/>
        </w:rPr>
        <w:t>5.6.2.</w:t>
      </w:r>
      <w:r w:rsidRPr="001B514D">
        <w:rPr>
          <w:rFonts w:asciiTheme="minorHAnsi" w:hAnsiTheme="minorHAnsi"/>
          <w:b/>
          <w:snapToGrid w:val="0"/>
        </w:rPr>
        <w:tab/>
      </w:r>
      <w:r w:rsidRPr="001B514D">
        <w:rPr>
          <w:rFonts w:asciiTheme="minorHAnsi" w:hAnsiTheme="minorHAnsi"/>
          <w:snapToGrid w:val="0"/>
        </w:rPr>
        <w:t>Ke stanovisku TDI k výstupní kontrole Zhotovitele, bude připojen, bude-li to třeba, seznam vad a nedodělků vyhotovených Zhotovi</w:t>
      </w:r>
      <w:r w:rsidR="00B024C2" w:rsidRPr="001B514D">
        <w:rPr>
          <w:rFonts w:asciiTheme="minorHAnsi" w:hAnsiTheme="minorHAnsi"/>
          <w:snapToGrid w:val="0"/>
        </w:rPr>
        <w:t>telem jako součást Zhotovitelovy</w:t>
      </w:r>
      <w:r w:rsidRPr="001B514D">
        <w:rPr>
          <w:rFonts w:asciiTheme="minorHAnsi" w:hAnsiTheme="minorHAnsi"/>
          <w:snapToGrid w:val="0"/>
        </w:rPr>
        <w:t xml:space="preserve"> výstupní kontroly. V něm budou přesně určeny a popsány veškeré prvky nebo části díla, které jsou vadné nebo nedostatečné, neodpovídají požadavkům PROJEKTU a této smlouvě a budou muset být opraveny či nahrazeny před úplným dokončením a předáním každé z částí díla a to v čase pro TDI v zastoupení Objednatele přijatelném. TDI stanoví datum předání teprve po ukončení prohlídky vad a nedodělků a poté, co od Zhotovitele obdrží požadované doklady.</w:t>
      </w:r>
    </w:p>
    <w:p w14:paraId="2947076B" w14:textId="77777777" w:rsidR="003F4300" w:rsidRDefault="003F4300" w:rsidP="008C4F8E">
      <w:pPr>
        <w:spacing w:before="60"/>
        <w:ind w:left="1418" w:hanging="709"/>
        <w:jc w:val="both"/>
        <w:rPr>
          <w:rFonts w:asciiTheme="minorHAnsi" w:hAnsiTheme="minorHAnsi"/>
          <w:snapToGrid w:val="0"/>
        </w:rPr>
      </w:pPr>
    </w:p>
    <w:p w14:paraId="24F46911" w14:textId="77777777" w:rsidR="003F4300" w:rsidRPr="003D42D0" w:rsidRDefault="003F4300" w:rsidP="003F4300">
      <w:pPr>
        <w:pStyle w:val="Import5"/>
        <w:tabs>
          <w:tab w:val="clear" w:pos="720"/>
          <w:tab w:val="left" w:pos="709"/>
        </w:tabs>
        <w:spacing w:before="60" w:line="240" w:lineRule="auto"/>
        <w:ind w:left="0" w:firstLine="0"/>
        <w:jc w:val="both"/>
        <w:rPr>
          <w:rFonts w:ascii="Calibri" w:hAnsi="Calibri" w:cs="Arial"/>
          <w:b/>
          <w:szCs w:val="24"/>
        </w:rPr>
      </w:pPr>
      <w:proofErr w:type="gramStart"/>
      <w:r w:rsidRPr="003D42D0">
        <w:rPr>
          <w:rFonts w:ascii="Calibri" w:hAnsi="Calibri" w:cs="Arial"/>
          <w:b/>
          <w:caps/>
          <w:szCs w:val="24"/>
        </w:rPr>
        <w:t>5.</w:t>
      </w:r>
      <w:r>
        <w:rPr>
          <w:rFonts w:ascii="Calibri" w:hAnsi="Calibri" w:cs="Arial"/>
          <w:b/>
          <w:caps/>
          <w:szCs w:val="24"/>
        </w:rPr>
        <w:t>7</w:t>
      </w:r>
      <w:proofErr w:type="gramEnd"/>
      <w:r w:rsidRPr="003D42D0">
        <w:rPr>
          <w:rFonts w:ascii="Calibri" w:hAnsi="Calibri" w:cs="Arial"/>
          <w:b/>
          <w:caps/>
          <w:szCs w:val="24"/>
        </w:rPr>
        <w:t>.</w:t>
      </w:r>
      <w:r w:rsidRPr="003D42D0">
        <w:rPr>
          <w:rFonts w:ascii="Calibri" w:hAnsi="Calibri" w:cs="Arial"/>
          <w:b/>
          <w:caps/>
          <w:szCs w:val="24"/>
        </w:rPr>
        <w:tab/>
      </w:r>
      <w:r>
        <w:rPr>
          <w:rFonts w:ascii="Calibri" w:hAnsi="Calibri" w:cs="Arial"/>
          <w:b/>
          <w:caps/>
          <w:szCs w:val="24"/>
        </w:rPr>
        <w:t>BANKOVNÍ ZÁRUKY</w:t>
      </w:r>
    </w:p>
    <w:p w14:paraId="4F6F78CE" w14:textId="77777777" w:rsidR="003F4300" w:rsidRPr="003D42D0" w:rsidRDefault="003F4300" w:rsidP="00C9721A">
      <w:pPr>
        <w:spacing w:before="60"/>
        <w:ind w:left="1418" w:hanging="709"/>
        <w:jc w:val="both"/>
        <w:rPr>
          <w:rFonts w:ascii="Calibri" w:hAnsi="Calibri" w:cs="Arial"/>
          <w:b/>
          <w:snapToGrid w:val="0"/>
        </w:rPr>
      </w:pPr>
      <w:r w:rsidRPr="003D42D0">
        <w:rPr>
          <w:rFonts w:ascii="Calibri" w:hAnsi="Calibri" w:cs="Arial"/>
          <w:b/>
        </w:rPr>
        <w:t>5.</w:t>
      </w:r>
      <w:r>
        <w:rPr>
          <w:rFonts w:ascii="Calibri" w:hAnsi="Calibri" w:cs="Arial"/>
          <w:b/>
        </w:rPr>
        <w:t>7</w:t>
      </w:r>
      <w:r w:rsidRPr="003D42D0">
        <w:rPr>
          <w:rFonts w:ascii="Calibri" w:hAnsi="Calibri" w:cs="Arial"/>
          <w:b/>
        </w:rPr>
        <w:t>.1.</w:t>
      </w:r>
      <w:r w:rsidRPr="003D42D0">
        <w:rPr>
          <w:rFonts w:ascii="Calibri" w:hAnsi="Calibri" w:cs="Arial"/>
          <w:b/>
          <w:snapToGrid w:val="0"/>
        </w:rPr>
        <w:tab/>
      </w:r>
      <w:r w:rsidRPr="003D058E">
        <w:rPr>
          <w:rFonts w:ascii="Calibri" w:hAnsi="Calibri" w:cs="Arial"/>
          <w:snapToGrid w:val="0"/>
        </w:rPr>
        <w:t xml:space="preserve">Smluvní strany se dohodly, že </w:t>
      </w:r>
      <w:r w:rsidR="00896546">
        <w:rPr>
          <w:rFonts w:ascii="Calibri" w:hAnsi="Calibri" w:cs="Arial"/>
          <w:snapToGrid w:val="0"/>
        </w:rPr>
        <w:t>O</w:t>
      </w:r>
      <w:r w:rsidRPr="003D058E">
        <w:rPr>
          <w:rFonts w:ascii="Calibri" w:hAnsi="Calibri" w:cs="Arial"/>
          <w:snapToGrid w:val="0"/>
        </w:rPr>
        <w:t xml:space="preserve">bjednatel má právo uplatnit nárok na smluvní pokuty a jakékoli závazky </w:t>
      </w:r>
      <w:r w:rsidR="00896546">
        <w:rPr>
          <w:rFonts w:ascii="Calibri" w:hAnsi="Calibri" w:cs="Arial"/>
          <w:snapToGrid w:val="0"/>
        </w:rPr>
        <w:t>Z</w:t>
      </w:r>
      <w:r w:rsidRPr="003D058E">
        <w:rPr>
          <w:rFonts w:ascii="Calibri" w:hAnsi="Calibri" w:cs="Arial"/>
          <w:snapToGrid w:val="0"/>
        </w:rPr>
        <w:t>hotovitele z této smlouvy z</w:t>
      </w:r>
      <w:r>
        <w:rPr>
          <w:rFonts w:ascii="Calibri" w:hAnsi="Calibri" w:cs="Arial"/>
          <w:snapToGrid w:val="0"/>
        </w:rPr>
        <w:t> bankovní záruky</w:t>
      </w:r>
      <w:r w:rsidRPr="003D058E">
        <w:rPr>
          <w:rFonts w:ascii="Calibri" w:hAnsi="Calibri" w:cs="Arial"/>
          <w:snapToGrid w:val="0"/>
        </w:rPr>
        <w:t>.</w:t>
      </w:r>
    </w:p>
    <w:p w14:paraId="027A698E" w14:textId="77777777" w:rsidR="003F4300" w:rsidRDefault="003F4300" w:rsidP="00C9721A">
      <w:pPr>
        <w:spacing w:before="60"/>
        <w:ind w:left="1418" w:hanging="709"/>
        <w:jc w:val="both"/>
        <w:rPr>
          <w:rFonts w:ascii="Calibri" w:hAnsi="Calibri" w:cs="Arial"/>
          <w:snapToGrid w:val="0"/>
        </w:rPr>
      </w:pPr>
      <w:r w:rsidRPr="003D42D0">
        <w:rPr>
          <w:rFonts w:ascii="Calibri" w:hAnsi="Calibri" w:cs="Arial"/>
          <w:b/>
        </w:rPr>
        <w:t>5.</w:t>
      </w:r>
      <w:r>
        <w:rPr>
          <w:rFonts w:ascii="Calibri" w:hAnsi="Calibri" w:cs="Arial"/>
          <w:b/>
        </w:rPr>
        <w:t>7</w:t>
      </w:r>
      <w:r w:rsidRPr="003D42D0">
        <w:rPr>
          <w:rFonts w:ascii="Calibri" w:hAnsi="Calibri" w:cs="Arial"/>
          <w:b/>
        </w:rPr>
        <w:t>.2.</w:t>
      </w:r>
      <w:r w:rsidRPr="003D42D0">
        <w:rPr>
          <w:rFonts w:ascii="Calibri" w:hAnsi="Calibri" w:cs="Arial"/>
          <w:b/>
          <w:snapToGrid w:val="0"/>
        </w:rPr>
        <w:tab/>
      </w:r>
      <w:r w:rsidRPr="003D058E">
        <w:rPr>
          <w:rFonts w:ascii="Calibri" w:hAnsi="Calibri" w:cs="Arial"/>
          <w:snapToGrid w:val="0"/>
        </w:rPr>
        <w:t>Zhotovitel se zavazuje objednateli poskytnout dle níže uvedených podmínek tyto bankovní záruky:</w:t>
      </w:r>
    </w:p>
    <w:p w14:paraId="2D302396" w14:textId="77777777" w:rsidR="003F4300" w:rsidRPr="00D334C0" w:rsidRDefault="003F4300" w:rsidP="00C9721A">
      <w:pPr>
        <w:pStyle w:val="Odstavecseseznamem"/>
        <w:numPr>
          <w:ilvl w:val="0"/>
          <w:numId w:val="29"/>
        </w:numPr>
        <w:spacing w:before="60" w:after="0" w:line="240" w:lineRule="auto"/>
        <w:ind w:left="1843" w:hanging="425"/>
        <w:jc w:val="both"/>
        <w:rPr>
          <w:rFonts w:ascii="Calibri" w:hAnsi="Calibri" w:cs="Arial"/>
          <w:snapToGrid w:val="0"/>
          <w:sz w:val="24"/>
        </w:rPr>
      </w:pPr>
      <w:r w:rsidRPr="00D334C0">
        <w:rPr>
          <w:rFonts w:ascii="Calibri" w:hAnsi="Calibri" w:cs="Arial"/>
          <w:snapToGrid w:val="0"/>
          <w:sz w:val="24"/>
        </w:rPr>
        <w:t>bankovní záruku č. 1 – za dodržení smluvních podmínek, kvality a termínu provedení díla</w:t>
      </w:r>
    </w:p>
    <w:p w14:paraId="2AD1F169" w14:textId="77777777" w:rsidR="003F4300" w:rsidRPr="00D334C0" w:rsidRDefault="003F4300" w:rsidP="00C9721A">
      <w:pPr>
        <w:pStyle w:val="Odstavecseseznamem"/>
        <w:numPr>
          <w:ilvl w:val="0"/>
          <w:numId w:val="29"/>
        </w:numPr>
        <w:spacing w:before="60" w:after="0" w:line="240" w:lineRule="auto"/>
        <w:ind w:left="1843" w:hanging="425"/>
        <w:jc w:val="both"/>
        <w:rPr>
          <w:rFonts w:cs="Arial"/>
          <w:snapToGrid w:val="0"/>
          <w:sz w:val="24"/>
          <w:szCs w:val="24"/>
        </w:rPr>
      </w:pPr>
      <w:r w:rsidRPr="00D334C0">
        <w:rPr>
          <w:rFonts w:cs="Arial"/>
          <w:snapToGrid w:val="0"/>
          <w:sz w:val="24"/>
          <w:szCs w:val="24"/>
        </w:rPr>
        <w:t>bankovní záruku č. 2 – za odstranění vad v záruční době</w:t>
      </w:r>
    </w:p>
    <w:p w14:paraId="5327114D" w14:textId="77777777" w:rsidR="003F4300" w:rsidRPr="006F6ABD" w:rsidRDefault="003F4300" w:rsidP="00C9721A">
      <w:pPr>
        <w:ind w:left="1413" w:hanging="705"/>
        <w:jc w:val="both"/>
        <w:rPr>
          <w:rFonts w:asciiTheme="minorHAnsi" w:hAnsiTheme="minorHAnsi"/>
        </w:rPr>
      </w:pPr>
      <w:r w:rsidRPr="006F6ABD">
        <w:rPr>
          <w:rFonts w:asciiTheme="minorHAnsi" w:hAnsiTheme="minorHAnsi"/>
          <w:b/>
        </w:rPr>
        <w:t>5.7.3.</w:t>
      </w:r>
      <w:r w:rsidRPr="006F6ABD">
        <w:rPr>
          <w:rFonts w:asciiTheme="minorHAnsi" w:hAnsiTheme="minorHAnsi"/>
          <w:b/>
          <w:snapToGrid w:val="0"/>
        </w:rPr>
        <w:tab/>
      </w:r>
      <w:r w:rsidRPr="006F6ABD">
        <w:rPr>
          <w:rFonts w:asciiTheme="minorHAnsi" w:hAnsiTheme="minorHAnsi"/>
          <w:snapToGrid w:val="0"/>
        </w:rPr>
        <w:t xml:space="preserve">Vystavení bankovní záruky č. 1 doloží </w:t>
      </w:r>
      <w:r w:rsidR="00896546">
        <w:rPr>
          <w:rFonts w:asciiTheme="minorHAnsi" w:hAnsiTheme="minorHAnsi"/>
          <w:snapToGrid w:val="0"/>
        </w:rPr>
        <w:t>Z</w:t>
      </w:r>
      <w:r w:rsidRPr="006F6ABD">
        <w:rPr>
          <w:rFonts w:asciiTheme="minorHAnsi" w:hAnsiTheme="minorHAnsi"/>
          <w:snapToGrid w:val="0"/>
        </w:rPr>
        <w:t xml:space="preserve">hotovitel </w:t>
      </w:r>
      <w:r w:rsidR="00896546">
        <w:rPr>
          <w:rFonts w:asciiTheme="minorHAnsi" w:hAnsiTheme="minorHAnsi"/>
          <w:snapToGrid w:val="0"/>
        </w:rPr>
        <w:t>O</w:t>
      </w:r>
      <w:r w:rsidRPr="006F6ABD">
        <w:rPr>
          <w:rFonts w:asciiTheme="minorHAnsi" w:hAnsiTheme="minorHAnsi"/>
          <w:snapToGrid w:val="0"/>
        </w:rPr>
        <w:t xml:space="preserve">bjednateli originálem záruční listiny vystavené bankou ve prospěch </w:t>
      </w:r>
      <w:r w:rsidR="00896546">
        <w:rPr>
          <w:rFonts w:asciiTheme="minorHAnsi" w:hAnsiTheme="minorHAnsi"/>
          <w:snapToGrid w:val="0"/>
        </w:rPr>
        <w:t>O</w:t>
      </w:r>
      <w:r w:rsidRPr="006F6ABD">
        <w:rPr>
          <w:rFonts w:asciiTheme="minorHAnsi" w:hAnsiTheme="minorHAnsi"/>
          <w:snapToGrid w:val="0"/>
        </w:rPr>
        <w:t xml:space="preserve">bjednatele, jako výlučně oprávněného. Bankovní záruka č. 1 musí být vystavena jako neodvolatelná a bezpodmínečná, přičemž se banka zaváže k plnění bez námitek a na první výzvu </w:t>
      </w:r>
      <w:r w:rsidR="00896546">
        <w:rPr>
          <w:rFonts w:asciiTheme="minorHAnsi" w:hAnsiTheme="minorHAnsi"/>
          <w:snapToGrid w:val="0"/>
        </w:rPr>
        <w:t>O</w:t>
      </w:r>
      <w:r w:rsidRPr="006F6ABD">
        <w:rPr>
          <w:rFonts w:asciiTheme="minorHAnsi" w:hAnsiTheme="minorHAnsi"/>
          <w:snapToGrid w:val="0"/>
        </w:rPr>
        <w:t xml:space="preserve">bjednatele. Bankovní záruka č. 1 musí podléhat </w:t>
      </w:r>
      <w:r w:rsidRPr="00102A55">
        <w:rPr>
          <w:rFonts w:asciiTheme="minorHAnsi" w:hAnsiTheme="minorHAnsi"/>
        </w:rPr>
        <w:t>režimu občanské</w:t>
      </w:r>
      <w:r w:rsidR="00896546">
        <w:rPr>
          <w:rFonts w:asciiTheme="minorHAnsi" w:hAnsiTheme="minorHAnsi"/>
        </w:rPr>
        <w:t>ho</w:t>
      </w:r>
      <w:r w:rsidRPr="00102A55">
        <w:rPr>
          <w:rFonts w:asciiTheme="minorHAnsi" w:hAnsiTheme="minorHAnsi"/>
        </w:rPr>
        <w:t xml:space="preserve"> zákoníku a musí splňovat tyto podmínky:</w:t>
      </w:r>
    </w:p>
    <w:p w14:paraId="1CCF8DBE" w14:textId="77777777" w:rsidR="003F4300" w:rsidRPr="00CE3D00" w:rsidRDefault="003F4300" w:rsidP="00C9721A">
      <w:pPr>
        <w:pStyle w:val="Odstavecseseznamem"/>
        <w:numPr>
          <w:ilvl w:val="2"/>
          <w:numId w:val="31"/>
        </w:numPr>
        <w:ind w:left="1843" w:hanging="425"/>
        <w:jc w:val="both"/>
        <w:rPr>
          <w:sz w:val="24"/>
        </w:rPr>
      </w:pPr>
      <w:r w:rsidRPr="00CE3D00">
        <w:rPr>
          <w:sz w:val="24"/>
        </w:rPr>
        <w:t xml:space="preserve">banka se v bankovní záruce č. 1 zaručí za </w:t>
      </w:r>
      <w:r w:rsidR="00896546">
        <w:rPr>
          <w:sz w:val="24"/>
        </w:rPr>
        <w:t>Z</w:t>
      </w:r>
      <w:r w:rsidRPr="00CE3D00">
        <w:rPr>
          <w:sz w:val="24"/>
        </w:rPr>
        <w:t xml:space="preserve">hotovitele až do výše </w:t>
      </w:r>
      <w:r w:rsidR="00E56E5C">
        <w:rPr>
          <w:b/>
          <w:sz w:val="24"/>
        </w:rPr>
        <w:t>150</w:t>
      </w:r>
      <w:r w:rsidR="00731D21">
        <w:rPr>
          <w:b/>
          <w:sz w:val="24"/>
        </w:rPr>
        <w:t>.000</w:t>
      </w:r>
      <w:r w:rsidRPr="008D3D95">
        <w:rPr>
          <w:b/>
          <w:sz w:val="24"/>
        </w:rPr>
        <w:t>,- Kč</w:t>
      </w:r>
      <w:r w:rsidRPr="00CE3D00">
        <w:rPr>
          <w:sz w:val="24"/>
        </w:rPr>
        <w:t>,</w:t>
      </w:r>
    </w:p>
    <w:p w14:paraId="617D7289" w14:textId="77777777" w:rsidR="003F4300" w:rsidRPr="00CE3D00" w:rsidRDefault="003F4300" w:rsidP="00C9721A">
      <w:pPr>
        <w:pStyle w:val="Odstavecseseznamem"/>
        <w:numPr>
          <w:ilvl w:val="2"/>
          <w:numId w:val="31"/>
        </w:numPr>
        <w:ind w:left="1843" w:hanging="425"/>
        <w:jc w:val="both"/>
        <w:rPr>
          <w:sz w:val="24"/>
        </w:rPr>
      </w:pPr>
      <w:r w:rsidRPr="00CE3D00">
        <w:rPr>
          <w:sz w:val="24"/>
        </w:rPr>
        <w:t>bankovní záruka č. 1 bude platná a účinná po dobu provádění díla alespoň do dne podpisu protokolu o odstranění poslední vady díla, uvedené v Protokolu o předání a převzetí díla.</w:t>
      </w:r>
    </w:p>
    <w:p w14:paraId="249FDAAC" w14:textId="77777777" w:rsidR="003F4300" w:rsidRPr="00CE3D00" w:rsidRDefault="003F4300" w:rsidP="00C9721A">
      <w:pPr>
        <w:pStyle w:val="Odstavecseseznamem"/>
        <w:numPr>
          <w:ilvl w:val="2"/>
          <w:numId w:val="31"/>
        </w:numPr>
        <w:ind w:left="1843" w:hanging="425"/>
        <w:jc w:val="both"/>
        <w:rPr>
          <w:sz w:val="24"/>
        </w:rPr>
      </w:pPr>
      <w:r w:rsidRPr="00CE3D00">
        <w:rPr>
          <w:sz w:val="24"/>
        </w:rPr>
        <w:t xml:space="preserve">právo z bankovní záruky č. 1 je </w:t>
      </w:r>
      <w:r w:rsidR="00896546">
        <w:rPr>
          <w:sz w:val="24"/>
        </w:rPr>
        <w:t>O</w:t>
      </w:r>
      <w:r w:rsidRPr="00CE3D00">
        <w:rPr>
          <w:sz w:val="24"/>
        </w:rPr>
        <w:t xml:space="preserve">bjednatel oprávněn uplatnit v případech, že </w:t>
      </w:r>
      <w:r w:rsidR="00896546">
        <w:rPr>
          <w:sz w:val="24"/>
        </w:rPr>
        <w:t>Z</w:t>
      </w:r>
      <w:r w:rsidRPr="00CE3D00">
        <w:rPr>
          <w:sz w:val="24"/>
        </w:rPr>
        <w:t xml:space="preserve">hotovitel neprovádí dílo v souladu s podmínkami této smlouvy nebo neplní termíny provádění díla podle harmonogramu nebo nepředloží řádně a včas </w:t>
      </w:r>
      <w:r w:rsidR="00896546">
        <w:rPr>
          <w:sz w:val="24"/>
        </w:rPr>
        <w:t>O</w:t>
      </w:r>
      <w:r w:rsidRPr="00CE3D00">
        <w:rPr>
          <w:sz w:val="24"/>
        </w:rPr>
        <w:t xml:space="preserve">bjednateli bankovní záruku č. 2 nebo neuhradí </w:t>
      </w:r>
      <w:r w:rsidR="00896546">
        <w:rPr>
          <w:sz w:val="24"/>
        </w:rPr>
        <w:t>O</w:t>
      </w:r>
      <w:r w:rsidRPr="00CE3D00">
        <w:rPr>
          <w:sz w:val="24"/>
        </w:rPr>
        <w:t>bjednateli nebo třetí straně způsobenou škodu či smluvní pokutu nebo jiný peněžitý závazek, k němuž je podle této smlouvy povinen nebo neodstraní v dohodnutém termínu vady a nedodělky nebránící užívání díla uvedené v Protokolu o předání a převzetí díla.</w:t>
      </w:r>
    </w:p>
    <w:p w14:paraId="2394B75A"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Pr>
          <w:rFonts w:ascii="Calibri" w:hAnsi="Calibri" w:cs="Arial"/>
          <w:b/>
        </w:rPr>
        <w:t>4</w:t>
      </w:r>
      <w:r w:rsidRPr="003771D9">
        <w:rPr>
          <w:rFonts w:ascii="Calibri" w:hAnsi="Calibri" w:cs="Arial"/>
          <w:b/>
        </w:rPr>
        <w:t>.</w:t>
      </w:r>
      <w:r w:rsidRPr="003771D9">
        <w:rPr>
          <w:rFonts w:ascii="Calibri" w:hAnsi="Calibri" w:cs="Arial"/>
          <w:b/>
          <w:snapToGrid w:val="0"/>
        </w:rPr>
        <w:tab/>
      </w:r>
      <w:r w:rsidRPr="00034D9E">
        <w:rPr>
          <w:rFonts w:ascii="Calibri" w:hAnsi="Calibri" w:cs="Arial"/>
          <w:snapToGrid w:val="0"/>
        </w:rPr>
        <w:t>Zhotovitel je povinen předat originál záruční listiny k bankovní záruce č. 1 objednateli při uzavření této smlouvy</w:t>
      </w:r>
      <w:r w:rsidR="00896546">
        <w:rPr>
          <w:rFonts w:ascii="Calibri" w:hAnsi="Calibri" w:cs="Arial"/>
          <w:snapToGrid w:val="0"/>
        </w:rPr>
        <w:t>, tj. před jejím podpisem</w:t>
      </w:r>
      <w:r w:rsidRPr="00034D9E">
        <w:rPr>
          <w:rFonts w:ascii="Calibri" w:hAnsi="Calibri" w:cs="Arial"/>
          <w:snapToGrid w:val="0"/>
        </w:rPr>
        <w:t>.</w:t>
      </w:r>
    </w:p>
    <w:p w14:paraId="1B4ABA62"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lastRenderedPageBreak/>
        <w:t>5.7.</w:t>
      </w:r>
      <w:r>
        <w:rPr>
          <w:rFonts w:ascii="Calibri" w:hAnsi="Calibri" w:cs="Arial"/>
          <w:b/>
        </w:rPr>
        <w:t>5</w:t>
      </w:r>
      <w:r w:rsidRPr="003771D9">
        <w:rPr>
          <w:rFonts w:ascii="Calibri" w:hAnsi="Calibri" w:cs="Arial"/>
          <w:b/>
        </w:rPr>
        <w:t>.</w:t>
      </w:r>
      <w:r w:rsidRPr="003771D9">
        <w:rPr>
          <w:rFonts w:ascii="Calibri" w:hAnsi="Calibri" w:cs="Arial"/>
          <w:b/>
          <w:snapToGrid w:val="0"/>
        </w:rPr>
        <w:tab/>
      </w:r>
      <w:r w:rsidRPr="005C6B0A">
        <w:rPr>
          <w:rFonts w:ascii="Calibri" w:hAnsi="Calibri" w:cs="Arial"/>
          <w:snapToGrid w:val="0"/>
        </w:rPr>
        <w:t xml:space="preserve">Bankovní záruka č. 1 bude </w:t>
      </w:r>
      <w:r w:rsidR="00896546">
        <w:rPr>
          <w:rFonts w:ascii="Calibri" w:hAnsi="Calibri" w:cs="Arial"/>
          <w:snapToGrid w:val="0"/>
        </w:rPr>
        <w:t>O</w:t>
      </w:r>
      <w:r w:rsidRPr="005C6B0A">
        <w:rPr>
          <w:rFonts w:ascii="Calibri" w:hAnsi="Calibri" w:cs="Arial"/>
          <w:snapToGrid w:val="0"/>
        </w:rPr>
        <w:t xml:space="preserve">bjednatelem uvolněna do 5 (pěti) pracovních dnů po podpisu protokolu o odstranění posledních vad či nedodělků uvedených v protokolu o předání a převzetí díla </w:t>
      </w:r>
      <w:r w:rsidR="00896546">
        <w:rPr>
          <w:rFonts w:ascii="Calibri" w:hAnsi="Calibri" w:cs="Arial"/>
          <w:snapToGrid w:val="0"/>
        </w:rPr>
        <w:t>O</w:t>
      </w:r>
      <w:r w:rsidRPr="005C6B0A">
        <w:rPr>
          <w:rFonts w:ascii="Calibri" w:hAnsi="Calibri" w:cs="Arial"/>
          <w:snapToGrid w:val="0"/>
        </w:rPr>
        <w:t>bjednateli a po úhradě uplatněných nároků na smluvní pokutu či náhradu škody.</w:t>
      </w:r>
    </w:p>
    <w:p w14:paraId="1CDD0E68" w14:textId="77777777" w:rsidR="003F4300" w:rsidRDefault="003F4300" w:rsidP="00C9721A">
      <w:pPr>
        <w:spacing w:before="60"/>
        <w:ind w:left="1413" w:hanging="705"/>
        <w:jc w:val="both"/>
        <w:rPr>
          <w:rFonts w:ascii="Calibri" w:hAnsi="Calibri" w:cs="Arial"/>
          <w:snapToGrid w:val="0"/>
        </w:rPr>
      </w:pPr>
      <w:r w:rsidRPr="003771D9">
        <w:rPr>
          <w:rFonts w:ascii="Calibri" w:hAnsi="Calibri" w:cs="Arial"/>
          <w:b/>
        </w:rPr>
        <w:t>5.7.</w:t>
      </w:r>
      <w:r>
        <w:rPr>
          <w:rFonts w:ascii="Calibri" w:hAnsi="Calibri" w:cs="Arial"/>
          <w:b/>
        </w:rPr>
        <w:t>6</w:t>
      </w:r>
      <w:r w:rsidRPr="003771D9">
        <w:rPr>
          <w:rFonts w:ascii="Calibri" w:hAnsi="Calibri" w:cs="Arial"/>
          <w:b/>
        </w:rPr>
        <w:t>.</w:t>
      </w:r>
      <w:r w:rsidRPr="003771D9">
        <w:rPr>
          <w:rFonts w:ascii="Calibri" w:hAnsi="Calibri" w:cs="Arial"/>
          <w:b/>
          <w:snapToGrid w:val="0"/>
        </w:rPr>
        <w:tab/>
      </w:r>
      <w:r w:rsidRPr="005C6B0A">
        <w:rPr>
          <w:rFonts w:ascii="Calibri" w:hAnsi="Calibri" w:cs="Arial"/>
          <w:snapToGrid w:val="0"/>
        </w:rPr>
        <w:t xml:space="preserve">Vystavení bankovní záruky č. 2 doloží </w:t>
      </w:r>
      <w:r w:rsidR="00896546">
        <w:rPr>
          <w:rFonts w:ascii="Calibri" w:hAnsi="Calibri" w:cs="Arial"/>
          <w:snapToGrid w:val="0"/>
        </w:rPr>
        <w:t>Z</w:t>
      </w:r>
      <w:r w:rsidRPr="005C6B0A">
        <w:rPr>
          <w:rFonts w:ascii="Calibri" w:hAnsi="Calibri" w:cs="Arial"/>
          <w:snapToGrid w:val="0"/>
        </w:rPr>
        <w:t xml:space="preserve">hotovitel </w:t>
      </w:r>
      <w:r w:rsidR="00896546">
        <w:rPr>
          <w:rFonts w:ascii="Calibri" w:hAnsi="Calibri" w:cs="Arial"/>
          <w:snapToGrid w:val="0"/>
        </w:rPr>
        <w:t>O</w:t>
      </w:r>
      <w:r w:rsidRPr="005C6B0A">
        <w:rPr>
          <w:rFonts w:ascii="Calibri" w:hAnsi="Calibri" w:cs="Arial"/>
          <w:snapToGrid w:val="0"/>
        </w:rPr>
        <w:t xml:space="preserve">bjednateli originálem záruční listiny vystavené bankou ve prospěch </w:t>
      </w:r>
      <w:r w:rsidR="00896546">
        <w:rPr>
          <w:rFonts w:ascii="Calibri" w:hAnsi="Calibri" w:cs="Arial"/>
          <w:snapToGrid w:val="0"/>
        </w:rPr>
        <w:t>O</w:t>
      </w:r>
      <w:r w:rsidRPr="005C6B0A">
        <w:rPr>
          <w:rFonts w:ascii="Calibri" w:hAnsi="Calibri" w:cs="Arial"/>
          <w:snapToGrid w:val="0"/>
        </w:rPr>
        <w:t xml:space="preserve">bjednatele, jako výlučně oprávněného. Bankovní záruka č. 2 musí být vystavena jako neodvolatelná a bezpodmínečná, přičemž se banka zaváže k plnění bez námitek a na první výzvu </w:t>
      </w:r>
      <w:r w:rsidR="00896546">
        <w:rPr>
          <w:rFonts w:ascii="Calibri" w:hAnsi="Calibri" w:cs="Arial"/>
          <w:snapToGrid w:val="0"/>
        </w:rPr>
        <w:t>O</w:t>
      </w:r>
      <w:r w:rsidRPr="005C6B0A">
        <w:rPr>
          <w:rFonts w:ascii="Calibri" w:hAnsi="Calibri" w:cs="Arial"/>
          <w:snapToGrid w:val="0"/>
        </w:rPr>
        <w:t xml:space="preserve">bjednatele. Bankovní záruka č. 2 musí podléhat </w:t>
      </w:r>
      <w:r w:rsidRPr="00102A55">
        <w:rPr>
          <w:rFonts w:ascii="Calibri" w:hAnsi="Calibri" w:cs="Arial"/>
          <w:snapToGrid w:val="0"/>
        </w:rPr>
        <w:t>režimu občanské</w:t>
      </w:r>
      <w:r w:rsidR="00896546">
        <w:rPr>
          <w:rFonts w:ascii="Calibri" w:hAnsi="Calibri" w:cs="Arial"/>
          <w:snapToGrid w:val="0"/>
        </w:rPr>
        <w:t>ho</w:t>
      </w:r>
      <w:r w:rsidRPr="00102A55">
        <w:rPr>
          <w:rFonts w:ascii="Calibri" w:hAnsi="Calibri" w:cs="Arial"/>
          <w:snapToGrid w:val="0"/>
        </w:rPr>
        <w:t xml:space="preserve"> zákoníku a musí splňovat tyto podmínky:</w:t>
      </w:r>
    </w:p>
    <w:p w14:paraId="677E6639" w14:textId="77777777" w:rsidR="003F4300" w:rsidRPr="00EA5996" w:rsidRDefault="003F4300" w:rsidP="00C9721A">
      <w:pPr>
        <w:pStyle w:val="Odstavecseseznamem"/>
        <w:numPr>
          <w:ilvl w:val="0"/>
          <w:numId w:val="32"/>
        </w:numPr>
        <w:spacing w:before="60"/>
        <w:ind w:left="1843" w:hanging="425"/>
        <w:jc w:val="both"/>
        <w:rPr>
          <w:rFonts w:ascii="Calibri" w:hAnsi="Calibri" w:cs="Arial"/>
          <w:snapToGrid w:val="0"/>
          <w:sz w:val="24"/>
        </w:rPr>
      </w:pPr>
      <w:r w:rsidRPr="00EA5996">
        <w:rPr>
          <w:rFonts w:ascii="Calibri" w:hAnsi="Calibri" w:cs="Arial"/>
          <w:snapToGrid w:val="0"/>
          <w:sz w:val="24"/>
        </w:rPr>
        <w:t xml:space="preserve">banka se v bankovní záruce č. 2 zaručí za zhotovitele až do výše </w:t>
      </w:r>
      <w:r w:rsidR="00A531AC">
        <w:rPr>
          <w:rFonts w:ascii="Calibri" w:hAnsi="Calibri" w:cs="Arial"/>
          <w:b/>
          <w:snapToGrid w:val="0"/>
          <w:sz w:val="24"/>
        </w:rPr>
        <w:t>100</w:t>
      </w:r>
      <w:r w:rsidR="00731D21">
        <w:rPr>
          <w:rFonts w:ascii="Calibri" w:hAnsi="Calibri" w:cs="Arial"/>
          <w:b/>
          <w:snapToGrid w:val="0"/>
          <w:sz w:val="24"/>
        </w:rPr>
        <w:t>.000</w:t>
      </w:r>
      <w:r w:rsidRPr="008D3D95">
        <w:rPr>
          <w:rFonts w:ascii="Calibri" w:hAnsi="Calibri" w:cs="Arial"/>
          <w:b/>
          <w:snapToGrid w:val="0"/>
          <w:sz w:val="24"/>
        </w:rPr>
        <w:t>,- Kč</w:t>
      </w:r>
      <w:r w:rsidRPr="00EA5996">
        <w:rPr>
          <w:rFonts w:ascii="Calibri" w:hAnsi="Calibri" w:cs="Arial"/>
          <w:snapToGrid w:val="0"/>
          <w:sz w:val="24"/>
        </w:rPr>
        <w:t>,</w:t>
      </w:r>
    </w:p>
    <w:p w14:paraId="77248C9E" w14:textId="77777777" w:rsidR="003F4300" w:rsidRPr="00EA5996" w:rsidRDefault="003F4300" w:rsidP="00C9721A">
      <w:pPr>
        <w:pStyle w:val="Odstavecseseznamem"/>
        <w:numPr>
          <w:ilvl w:val="0"/>
          <w:numId w:val="32"/>
        </w:numPr>
        <w:spacing w:before="60"/>
        <w:ind w:left="1843" w:hanging="425"/>
        <w:jc w:val="both"/>
        <w:rPr>
          <w:rFonts w:ascii="Calibri" w:hAnsi="Calibri" w:cs="Arial"/>
          <w:snapToGrid w:val="0"/>
          <w:sz w:val="24"/>
        </w:rPr>
      </w:pPr>
      <w:r w:rsidRPr="00EA5996">
        <w:rPr>
          <w:rFonts w:ascii="Calibri" w:hAnsi="Calibri" w:cs="Arial"/>
          <w:snapToGrid w:val="0"/>
          <w:sz w:val="24"/>
        </w:rPr>
        <w:t>bankovní záruka č. 2 bude platná a účinná nejméně po dobu trvání nejdelší záruční doby stanovené v této smlouvě, a pokud k tomuto dni nebudou odstraněny některé uplatněné vady, pak do dne odstranění poslední z těchto vad</w:t>
      </w:r>
      <w:r>
        <w:rPr>
          <w:rFonts w:ascii="Calibri" w:hAnsi="Calibri" w:cs="Arial"/>
          <w:snapToGrid w:val="0"/>
          <w:sz w:val="24"/>
        </w:rPr>
        <w:t>,</w:t>
      </w:r>
    </w:p>
    <w:p w14:paraId="50338986" w14:textId="77777777" w:rsidR="003F4300" w:rsidRPr="00EA5996" w:rsidRDefault="003F4300" w:rsidP="00C9721A">
      <w:pPr>
        <w:pStyle w:val="Odstavecseseznamem"/>
        <w:numPr>
          <w:ilvl w:val="0"/>
          <w:numId w:val="32"/>
        </w:numPr>
        <w:spacing w:before="60" w:after="0" w:line="240" w:lineRule="auto"/>
        <w:ind w:left="1843" w:hanging="425"/>
        <w:jc w:val="both"/>
        <w:rPr>
          <w:rFonts w:ascii="Calibri" w:hAnsi="Calibri" w:cs="Arial"/>
          <w:snapToGrid w:val="0"/>
          <w:sz w:val="24"/>
        </w:rPr>
      </w:pPr>
      <w:r w:rsidRPr="00EA5996">
        <w:rPr>
          <w:rFonts w:ascii="Calibri" w:hAnsi="Calibri" w:cs="Arial"/>
          <w:snapToGrid w:val="0"/>
          <w:sz w:val="24"/>
        </w:rPr>
        <w:t xml:space="preserve">právo z bankovní záruky č. 2 je </w:t>
      </w:r>
      <w:r w:rsidR="00896546">
        <w:rPr>
          <w:rFonts w:ascii="Calibri" w:hAnsi="Calibri" w:cs="Arial"/>
          <w:snapToGrid w:val="0"/>
          <w:sz w:val="24"/>
        </w:rPr>
        <w:t>O</w:t>
      </w:r>
      <w:r w:rsidRPr="00EA5996">
        <w:rPr>
          <w:rFonts w:ascii="Calibri" w:hAnsi="Calibri" w:cs="Arial"/>
          <w:snapToGrid w:val="0"/>
          <w:sz w:val="24"/>
        </w:rPr>
        <w:t xml:space="preserve">bjednatel oprávněn uplatnit v případech, že </w:t>
      </w:r>
      <w:r w:rsidR="00896546">
        <w:rPr>
          <w:rFonts w:ascii="Calibri" w:hAnsi="Calibri" w:cs="Arial"/>
          <w:snapToGrid w:val="0"/>
          <w:sz w:val="24"/>
        </w:rPr>
        <w:t>Z</w:t>
      </w:r>
      <w:r w:rsidRPr="00EA5996">
        <w:rPr>
          <w:rFonts w:ascii="Calibri" w:hAnsi="Calibri" w:cs="Arial"/>
          <w:snapToGrid w:val="0"/>
          <w:sz w:val="24"/>
        </w:rPr>
        <w:t xml:space="preserve">hotovitel neodstraní v záruční době oznámené záruční vady v souladu s touto smlouvou nebo neuhradí </w:t>
      </w:r>
      <w:r w:rsidR="00896546">
        <w:rPr>
          <w:rFonts w:ascii="Calibri" w:hAnsi="Calibri" w:cs="Arial"/>
          <w:snapToGrid w:val="0"/>
          <w:sz w:val="24"/>
        </w:rPr>
        <w:t>O</w:t>
      </w:r>
      <w:r w:rsidRPr="00EA5996">
        <w:rPr>
          <w:rFonts w:ascii="Calibri" w:hAnsi="Calibri" w:cs="Arial"/>
          <w:snapToGrid w:val="0"/>
          <w:sz w:val="24"/>
        </w:rPr>
        <w:t>bjednateli nebo třetí straně smluvní pokutu nebo škodu způsobenou v souvislosti s výskytem záruční vady nebo jiný peněžitý závazek, k němuž je podle této smlouvy povinen</w:t>
      </w:r>
      <w:r>
        <w:rPr>
          <w:rFonts w:ascii="Calibri" w:hAnsi="Calibri" w:cs="Arial"/>
          <w:snapToGrid w:val="0"/>
          <w:sz w:val="24"/>
        </w:rPr>
        <w:t>.</w:t>
      </w:r>
    </w:p>
    <w:p w14:paraId="642FCAE5"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Pr>
          <w:rFonts w:ascii="Calibri" w:hAnsi="Calibri" w:cs="Arial"/>
          <w:b/>
        </w:rPr>
        <w:t>7</w:t>
      </w:r>
      <w:r w:rsidRPr="003771D9">
        <w:rPr>
          <w:rFonts w:ascii="Calibri" w:hAnsi="Calibri" w:cs="Arial"/>
          <w:b/>
        </w:rPr>
        <w:t>.</w:t>
      </w:r>
      <w:r w:rsidRPr="003771D9">
        <w:rPr>
          <w:rFonts w:ascii="Calibri" w:hAnsi="Calibri" w:cs="Arial"/>
          <w:b/>
          <w:snapToGrid w:val="0"/>
        </w:rPr>
        <w:tab/>
      </w:r>
      <w:r w:rsidRPr="00663DA8">
        <w:rPr>
          <w:rFonts w:ascii="Calibri" w:hAnsi="Calibri" w:cs="Arial"/>
          <w:snapToGrid w:val="0"/>
        </w:rPr>
        <w:t xml:space="preserve">Zhotovitel je povinen předat originál záruční listiny k bankovní záruce č. 2 </w:t>
      </w:r>
      <w:r w:rsidR="001B3929">
        <w:rPr>
          <w:rFonts w:ascii="Calibri" w:hAnsi="Calibri" w:cs="Arial"/>
          <w:snapToGrid w:val="0"/>
        </w:rPr>
        <w:t>O</w:t>
      </w:r>
      <w:r w:rsidRPr="00663DA8">
        <w:rPr>
          <w:rFonts w:ascii="Calibri" w:hAnsi="Calibri" w:cs="Arial"/>
          <w:snapToGrid w:val="0"/>
        </w:rPr>
        <w:t xml:space="preserve">bjednateli nejpozději při podpisu Protokolu o předání a převzetí díla </w:t>
      </w:r>
      <w:r w:rsidR="001B3929">
        <w:rPr>
          <w:rFonts w:ascii="Calibri" w:hAnsi="Calibri" w:cs="Arial"/>
          <w:snapToGrid w:val="0"/>
        </w:rPr>
        <w:t>O</w:t>
      </w:r>
      <w:r w:rsidRPr="00663DA8">
        <w:rPr>
          <w:rFonts w:ascii="Calibri" w:hAnsi="Calibri" w:cs="Arial"/>
          <w:snapToGrid w:val="0"/>
        </w:rPr>
        <w:t xml:space="preserve">bjednateli.    V případě porušení této povinnosti je </w:t>
      </w:r>
      <w:r w:rsidR="001B3929">
        <w:rPr>
          <w:rFonts w:ascii="Calibri" w:hAnsi="Calibri" w:cs="Arial"/>
          <w:snapToGrid w:val="0"/>
        </w:rPr>
        <w:t>O</w:t>
      </w:r>
      <w:r w:rsidRPr="00663DA8">
        <w:rPr>
          <w:rFonts w:ascii="Calibri" w:hAnsi="Calibri" w:cs="Arial"/>
          <w:snapToGrid w:val="0"/>
        </w:rPr>
        <w:t xml:space="preserve">bjednatel oprávněn čerpat bankovní záruku č. 1 v plné výši a ponechat si ji jako jistotu za řádné plnění povinností </w:t>
      </w:r>
      <w:r w:rsidR="001B3929">
        <w:rPr>
          <w:rFonts w:ascii="Calibri" w:hAnsi="Calibri" w:cs="Arial"/>
          <w:snapToGrid w:val="0"/>
        </w:rPr>
        <w:t>Z</w:t>
      </w:r>
      <w:r w:rsidRPr="00663DA8">
        <w:rPr>
          <w:rFonts w:ascii="Calibri" w:hAnsi="Calibri" w:cs="Arial"/>
          <w:snapToGrid w:val="0"/>
        </w:rPr>
        <w:t xml:space="preserve">hotovitele, vyplývajících ze záruky dle této smlouvy. Jistota nebo její zbylá část bude </w:t>
      </w:r>
      <w:r w:rsidR="001B3929">
        <w:rPr>
          <w:rFonts w:ascii="Calibri" w:hAnsi="Calibri" w:cs="Arial"/>
          <w:snapToGrid w:val="0"/>
        </w:rPr>
        <w:t>Z</w:t>
      </w:r>
      <w:r w:rsidRPr="00663DA8">
        <w:rPr>
          <w:rFonts w:ascii="Calibri" w:hAnsi="Calibri" w:cs="Arial"/>
          <w:snapToGrid w:val="0"/>
        </w:rPr>
        <w:t>hotoviteli vyplacena do 10 pracovních dnů od předání řádně vystavené bankovní záruky č. 2.</w:t>
      </w:r>
    </w:p>
    <w:p w14:paraId="18879EA4"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sidR="00F93D7E">
        <w:rPr>
          <w:rFonts w:ascii="Calibri" w:hAnsi="Calibri" w:cs="Arial"/>
          <w:b/>
        </w:rPr>
        <w:t>8</w:t>
      </w:r>
      <w:r w:rsidRPr="003771D9">
        <w:rPr>
          <w:rFonts w:ascii="Calibri" w:hAnsi="Calibri" w:cs="Arial"/>
          <w:b/>
        </w:rPr>
        <w:t>.</w:t>
      </w:r>
      <w:r w:rsidRPr="003771D9">
        <w:rPr>
          <w:rFonts w:ascii="Calibri" w:hAnsi="Calibri" w:cs="Arial"/>
          <w:b/>
          <w:snapToGrid w:val="0"/>
        </w:rPr>
        <w:tab/>
      </w:r>
      <w:r w:rsidRPr="00AB3555">
        <w:rPr>
          <w:rFonts w:ascii="Calibri" w:hAnsi="Calibri" w:cs="Arial"/>
          <w:snapToGrid w:val="0"/>
        </w:rPr>
        <w:t xml:space="preserve">Objednatel je oprávněn využít prostředků z bankovních záruk ve výši, která odpovídá výši uplatněné smluvní pokuty, jakéhokoliv nesplněného závazku </w:t>
      </w:r>
      <w:r w:rsidR="001B3929">
        <w:rPr>
          <w:rFonts w:ascii="Calibri" w:hAnsi="Calibri" w:cs="Arial"/>
          <w:snapToGrid w:val="0"/>
        </w:rPr>
        <w:t>Z</w:t>
      </w:r>
      <w:r w:rsidRPr="00AB3555">
        <w:rPr>
          <w:rFonts w:ascii="Calibri" w:hAnsi="Calibri" w:cs="Arial"/>
          <w:snapToGrid w:val="0"/>
        </w:rPr>
        <w:t xml:space="preserve">hotovitele vůči </w:t>
      </w:r>
      <w:r w:rsidR="001B3929">
        <w:rPr>
          <w:rFonts w:ascii="Calibri" w:hAnsi="Calibri" w:cs="Arial"/>
          <w:snapToGrid w:val="0"/>
        </w:rPr>
        <w:t>O</w:t>
      </w:r>
      <w:r w:rsidRPr="00AB3555">
        <w:rPr>
          <w:rFonts w:ascii="Calibri" w:hAnsi="Calibri" w:cs="Arial"/>
          <w:snapToGrid w:val="0"/>
        </w:rPr>
        <w:t xml:space="preserve">bjednateli na úhradu nákladů nezbytných k odstranění vad díla, škod způsobených plněním </w:t>
      </w:r>
      <w:r w:rsidR="001B3929">
        <w:rPr>
          <w:rFonts w:ascii="Calibri" w:hAnsi="Calibri" w:cs="Arial"/>
          <w:snapToGrid w:val="0"/>
        </w:rPr>
        <w:t>Z</w:t>
      </w:r>
      <w:r w:rsidRPr="00AB3555">
        <w:rPr>
          <w:rFonts w:ascii="Calibri" w:hAnsi="Calibri" w:cs="Arial"/>
          <w:snapToGrid w:val="0"/>
        </w:rPr>
        <w:t xml:space="preserve">hotovitele v rozporu s touto smlouvou nebo jakékoliv částce, která podle mínění </w:t>
      </w:r>
      <w:r w:rsidR="001B3929">
        <w:rPr>
          <w:rFonts w:ascii="Calibri" w:hAnsi="Calibri" w:cs="Arial"/>
          <w:snapToGrid w:val="0"/>
        </w:rPr>
        <w:t>O</w:t>
      </w:r>
      <w:r w:rsidRPr="00AB3555">
        <w:rPr>
          <w:rFonts w:ascii="Calibri" w:hAnsi="Calibri" w:cs="Arial"/>
          <w:snapToGrid w:val="0"/>
        </w:rPr>
        <w:t xml:space="preserve">bjednatele důvodně odpovídá náhradě vadného plnění </w:t>
      </w:r>
      <w:r w:rsidR="001B3929">
        <w:rPr>
          <w:rFonts w:ascii="Calibri" w:hAnsi="Calibri" w:cs="Arial"/>
          <w:snapToGrid w:val="0"/>
        </w:rPr>
        <w:t>Z</w:t>
      </w:r>
      <w:r w:rsidRPr="00AB3555">
        <w:rPr>
          <w:rFonts w:ascii="Calibri" w:hAnsi="Calibri" w:cs="Arial"/>
          <w:snapToGrid w:val="0"/>
        </w:rPr>
        <w:t>hotovitele.</w:t>
      </w:r>
    </w:p>
    <w:p w14:paraId="25DDBF30"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sidR="00F93D7E">
        <w:rPr>
          <w:rFonts w:ascii="Calibri" w:hAnsi="Calibri" w:cs="Arial"/>
          <w:b/>
        </w:rPr>
        <w:t>9</w:t>
      </w:r>
      <w:r w:rsidRPr="003771D9">
        <w:rPr>
          <w:rFonts w:ascii="Calibri" w:hAnsi="Calibri" w:cs="Arial"/>
          <w:b/>
        </w:rPr>
        <w:t>.</w:t>
      </w:r>
      <w:r w:rsidRPr="003771D9">
        <w:rPr>
          <w:rFonts w:ascii="Calibri" w:hAnsi="Calibri" w:cs="Arial"/>
          <w:b/>
          <w:snapToGrid w:val="0"/>
        </w:rPr>
        <w:tab/>
      </w:r>
      <w:r w:rsidRPr="00196994">
        <w:rPr>
          <w:rFonts w:ascii="Calibri" w:hAnsi="Calibri" w:cs="Arial"/>
          <w:snapToGrid w:val="0"/>
        </w:rPr>
        <w:t xml:space="preserve">Před uplatněním plnění z některé bankovní záruky oznámí </w:t>
      </w:r>
      <w:r w:rsidR="001B3929">
        <w:rPr>
          <w:rFonts w:ascii="Calibri" w:hAnsi="Calibri" w:cs="Arial"/>
          <w:snapToGrid w:val="0"/>
        </w:rPr>
        <w:t>O</w:t>
      </w:r>
      <w:r w:rsidRPr="00196994">
        <w:rPr>
          <w:rFonts w:ascii="Calibri" w:hAnsi="Calibri" w:cs="Arial"/>
          <w:snapToGrid w:val="0"/>
        </w:rPr>
        <w:t xml:space="preserve">bjednatel písemně </w:t>
      </w:r>
      <w:r w:rsidR="001B3929">
        <w:rPr>
          <w:rFonts w:ascii="Calibri" w:hAnsi="Calibri" w:cs="Arial"/>
          <w:snapToGrid w:val="0"/>
        </w:rPr>
        <w:t>Z</w:t>
      </w:r>
      <w:r w:rsidRPr="00196994">
        <w:rPr>
          <w:rFonts w:ascii="Calibri" w:hAnsi="Calibri" w:cs="Arial"/>
          <w:snapToGrid w:val="0"/>
        </w:rPr>
        <w:t xml:space="preserve">hotoviteli výši plnění, které bude </w:t>
      </w:r>
      <w:r w:rsidR="001B3929">
        <w:rPr>
          <w:rFonts w:ascii="Calibri" w:hAnsi="Calibri" w:cs="Arial"/>
          <w:snapToGrid w:val="0"/>
        </w:rPr>
        <w:t>O</w:t>
      </w:r>
      <w:r w:rsidRPr="00196994">
        <w:rPr>
          <w:rFonts w:ascii="Calibri" w:hAnsi="Calibri" w:cs="Arial"/>
          <w:snapToGrid w:val="0"/>
        </w:rPr>
        <w:t>bjednatel od banky požadovat.</w:t>
      </w:r>
    </w:p>
    <w:p w14:paraId="46FC6476" w14:textId="77777777" w:rsidR="003F4300" w:rsidRPr="003771D9" w:rsidRDefault="003F4300" w:rsidP="00C9721A">
      <w:pPr>
        <w:spacing w:before="60"/>
        <w:ind w:left="1413" w:hanging="705"/>
        <w:jc w:val="both"/>
        <w:rPr>
          <w:rFonts w:ascii="Calibri" w:hAnsi="Calibri" w:cs="Arial"/>
          <w:b/>
          <w:snapToGrid w:val="0"/>
        </w:rPr>
      </w:pPr>
      <w:proofErr w:type="gramStart"/>
      <w:r w:rsidRPr="003771D9">
        <w:rPr>
          <w:rFonts w:ascii="Calibri" w:hAnsi="Calibri" w:cs="Arial"/>
          <w:b/>
        </w:rPr>
        <w:t>5.7.</w:t>
      </w:r>
      <w:r w:rsidR="00F93D7E">
        <w:rPr>
          <w:rFonts w:ascii="Calibri" w:hAnsi="Calibri" w:cs="Arial"/>
          <w:b/>
        </w:rPr>
        <w:t>10</w:t>
      </w:r>
      <w:proofErr w:type="gramEnd"/>
      <w:r w:rsidRPr="003771D9">
        <w:rPr>
          <w:rFonts w:ascii="Calibri" w:hAnsi="Calibri" w:cs="Arial"/>
          <w:b/>
        </w:rPr>
        <w:t>.</w:t>
      </w:r>
      <w:r w:rsidRPr="003771D9">
        <w:rPr>
          <w:rFonts w:ascii="Calibri" w:hAnsi="Calibri" w:cs="Arial"/>
          <w:b/>
          <w:snapToGrid w:val="0"/>
        </w:rPr>
        <w:tab/>
      </w:r>
      <w:r w:rsidRPr="00AB3555">
        <w:rPr>
          <w:rFonts w:ascii="Calibri" w:hAnsi="Calibri" w:cs="Arial"/>
          <w:snapToGrid w:val="0"/>
        </w:rPr>
        <w:t xml:space="preserve">Objednatel je oprávněn využít prostředků z bankovních záruk ve výši, která odpovídá výši uplatněné smluvní pokuty, jakéhokoliv nesplněného závazku </w:t>
      </w:r>
      <w:r w:rsidR="001B3929">
        <w:rPr>
          <w:rFonts w:ascii="Calibri" w:hAnsi="Calibri" w:cs="Arial"/>
          <w:snapToGrid w:val="0"/>
        </w:rPr>
        <w:t>Z</w:t>
      </w:r>
      <w:r w:rsidRPr="00AB3555">
        <w:rPr>
          <w:rFonts w:ascii="Calibri" w:hAnsi="Calibri" w:cs="Arial"/>
          <w:snapToGrid w:val="0"/>
        </w:rPr>
        <w:t xml:space="preserve">hotovitele vůči objednateli na úhradu nákladů nezbytných k odstranění vad díla, škod způsobených plněním </w:t>
      </w:r>
      <w:r w:rsidR="001B3929">
        <w:rPr>
          <w:rFonts w:ascii="Calibri" w:hAnsi="Calibri" w:cs="Arial"/>
          <w:snapToGrid w:val="0"/>
        </w:rPr>
        <w:t>Z</w:t>
      </w:r>
      <w:r w:rsidRPr="00AB3555">
        <w:rPr>
          <w:rFonts w:ascii="Calibri" w:hAnsi="Calibri" w:cs="Arial"/>
          <w:snapToGrid w:val="0"/>
        </w:rPr>
        <w:t xml:space="preserve">hotovitele v rozporu s touto smlouvou nebo jakékoliv částce, která podle mínění </w:t>
      </w:r>
      <w:r w:rsidR="001B3929">
        <w:rPr>
          <w:rFonts w:ascii="Calibri" w:hAnsi="Calibri" w:cs="Arial"/>
          <w:snapToGrid w:val="0"/>
        </w:rPr>
        <w:t>O</w:t>
      </w:r>
      <w:r w:rsidRPr="00AB3555">
        <w:rPr>
          <w:rFonts w:ascii="Calibri" w:hAnsi="Calibri" w:cs="Arial"/>
          <w:snapToGrid w:val="0"/>
        </w:rPr>
        <w:t xml:space="preserve">bjednatele důvodně odpovídá náhradě vadného plnění </w:t>
      </w:r>
      <w:r w:rsidR="001B3929">
        <w:rPr>
          <w:rFonts w:ascii="Calibri" w:hAnsi="Calibri" w:cs="Arial"/>
          <w:snapToGrid w:val="0"/>
        </w:rPr>
        <w:t>Z</w:t>
      </w:r>
      <w:r w:rsidRPr="00AB3555">
        <w:rPr>
          <w:rFonts w:ascii="Calibri" w:hAnsi="Calibri" w:cs="Arial"/>
          <w:snapToGrid w:val="0"/>
        </w:rPr>
        <w:t>hotovitele.</w:t>
      </w:r>
    </w:p>
    <w:p w14:paraId="5BA6DC68" w14:textId="77777777" w:rsidR="003F4300" w:rsidRPr="003771D9" w:rsidRDefault="003F4300" w:rsidP="00C9721A">
      <w:pPr>
        <w:spacing w:before="60"/>
        <w:ind w:left="1413" w:hanging="705"/>
        <w:jc w:val="both"/>
        <w:rPr>
          <w:rFonts w:ascii="Calibri" w:hAnsi="Calibri" w:cs="Arial"/>
          <w:b/>
          <w:snapToGrid w:val="0"/>
        </w:rPr>
      </w:pPr>
      <w:proofErr w:type="gramStart"/>
      <w:r w:rsidRPr="003771D9">
        <w:rPr>
          <w:rFonts w:ascii="Calibri" w:hAnsi="Calibri" w:cs="Arial"/>
          <w:b/>
        </w:rPr>
        <w:t>5.7.</w:t>
      </w:r>
      <w:r>
        <w:rPr>
          <w:rFonts w:ascii="Calibri" w:hAnsi="Calibri" w:cs="Arial"/>
          <w:b/>
        </w:rPr>
        <w:t>1</w:t>
      </w:r>
      <w:r w:rsidR="00F93D7E">
        <w:rPr>
          <w:rFonts w:ascii="Calibri" w:hAnsi="Calibri" w:cs="Arial"/>
          <w:b/>
        </w:rPr>
        <w:t>1</w:t>
      </w:r>
      <w:proofErr w:type="gramEnd"/>
      <w:r w:rsidRPr="003771D9">
        <w:rPr>
          <w:rFonts w:ascii="Calibri" w:hAnsi="Calibri" w:cs="Arial"/>
          <w:b/>
        </w:rPr>
        <w:t>.</w:t>
      </w:r>
      <w:r w:rsidRPr="003771D9">
        <w:rPr>
          <w:rFonts w:ascii="Calibri" w:hAnsi="Calibri" w:cs="Arial"/>
          <w:b/>
          <w:snapToGrid w:val="0"/>
        </w:rPr>
        <w:tab/>
      </w:r>
      <w:r w:rsidRPr="00D5403E">
        <w:rPr>
          <w:rFonts w:ascii="Calibri" w:hAnsi="Calibri" w:cs="Arial"/>
          <w:snapToGrid w:val="0"/>
        </w:rPr>
        <w:t xml:space="preserve">Zhotovitel není oprávněn se domáhat náhrady škody ani jakéhokoliv jiného nároku pro neoprávněné čerpání bankovní záruky, pokud byl na závazky při provádění díla nebo na výskyt vad nebo záručních vad díla, které byly důvodem čerpání bankovní záruky, upozorněn a tyto vady bezodkladně neodstranil nebo neprokázal, že nenastaly nebo se s </w:t>
      </w:r>
      <w:r w:rsidR="001B3929">
        <w:rPr>
          <w:rFonts w:ascii="Calibri" w:hAnsi="Calibri" w:cs="Arial"/>
          <w:snapToGrid w:val="0"/>
        </w:rPr>
        <w:t>O</w:t>
      </w:r>
      <w:r w:rsidRPr="00D5403E">
        <w:rPr>
          <w:rFonts w:ascii="Calibri" w:hAnsi="Calibri" w:cs="Arial"/>
          <w:snapToGrid w:val="0"/>
        </w:rPr>
        <w:t>bjednatelem nedohodl jinak.</w:t>
      </w:r>
    </w:p>
    <w:p w14:paraId="2B625DF2" w14:textId="77777777" w:rsidR="003F4300" w:rsidRPr="001B514D" w:rsidRDefault="003F4300" w:rsidP="00C9721A">
      <w:pPr>
        <w:spacing w:before="60"/>
        <w:ind w:left="1418" w:hanging="709"/>
        <w:jc w:val="both"/>
        <w:rPr>
          <w:rFonts w:asciiTheme="minorHAnsi" w:hAnsiTheme="minorHAnsi"/>
          <w:snapToGrid w:val="0"/>
        </w:rPr>
      </w:pPr>
      <w:proofErr w:type="gramStart"/>
      <w:r w:rsidRPr="003771D9">
        <w:rPr>
          <w:rFonts w:ascii="Calibri" w:hAnsi="Calibri" w:cs="Arial"/>
          <w:b/>
        </w:rPr>
        <w:lastRenderedPageBreak/>
        <w:t>5.7.</w:t>
      </w:r>
      <w:r>
        <w:rPr>
          <w:rFonts w:ascii="Calibri" w:hAnsi="Calibri" w:cs="Arial"/>
          <w:b/>
        </w:rPr>
        <w:t>1</w:t>
      </w:r>
      <w:r w:rsidR="00F93D7E">
        <w:rPr>
          <w:rFonts w:ascii="Calibri" w:hAnsi="Calibri" w:cs="Arial"/>
          <w:b/>
        </w:rPr>
        <w:t>2</w:t>
      </w:r>
      <w:proofErr w:type="gramEnd"/>
      <w:r w:rsidRPr="003771D9">
        <w:rPr>
          <w:rFonts w:ascii="Calibri" w:hAnsi="Calibri" w:cs="Arial"/>
          <w:b/>
        </w:rPr>
        <w:t>.</w:t>
      </w:r>
      <w:r w:rsidRPr="003771D9">
        <w:rPr>
          <w:rFonts w:ascii="Calibri" w:hAnsi="Calibri" w:cs="Arial"/>
          <w:b/>
          <w:snapToGrid w:val="0"/>
        </w:rPr>
        <w:tab/>
      </w:r>
      <w:r w:rsidRPr="00BA2E8E">
        <w:rPr>
          <w:rFonts w:ascii="Calibri" w:hAnsi="Calibri" w:cs="Arial"/>
          <w:snapToGrid w:val="0"/>
        </w:rPr>
        <w:t xml:space="preserve">V případě předčasného ukončení této smlouvy vrátí </w:t>
      </w:r>
      <w:r w:rsidR="001B3929">
        <w:rPr>
          <w:rFonts w:ascii="Calibri" w:hAnsi="Calibri" w:cs="Arial"/>
          <w:snapToGrid w:val="0"/>
        </w:rPr>
        <w:t>O</w:t>
      </w:r>
      <w:r w:rsidRPr="00BA2E8E">
        <w:rPr>
          <w:rFonts w:ascii="Calibri" w:hAnsi="Calibri" w:cs="Arial"/>
          <w:snapToGrid w:val="0"/>
        </w:rPr>
        <w:t xml:space="preserve">bjednatel </w:t>
      </w:r>
      <w:r w:rsidR="001B3929">
        <w:rPr>
          <w:rFonts w:ascii="Calibri" w:hAnsi="Calibri" w:cs="Arial"/>
          <w:snapToGrid w:val="0"/>
        </w:rPr>
        <w:t>Z</w:t>
      </w:r>
      <w:r w:rsidRPr="00BA2E8E">
        <w:rPr>
          <w:rFonts w:ascii="Calibri" w:hAnsi="Calibri" w:cs="Arial"/>
          <w:snapToGrid w:val="0"/>
        </w:rPr>
        <w:t xml:space="preserve">hotoviteli záruční listiny, po řádném splnění všech povinností </w:t>
      </w:r>
      <w:r w:rsidR="001B3929">
        <w:rPr>
          <w:rFonts w:ascii="Calibri" w:hAnsi="Calibri" w:cs="Arial"/>
          <w:snapToGrid w:val="0"/>
        </w:rPr>
        <w:t>Z</w:t>
      </w:r>
      <w:r w:rsidRPr="00BA2E8E">
        <w:rPr>
          <w:rFonts w:ascii="Calibri" w:hAnsi="Calibri" w:cs="Arial"/>
          <w:snapToGrid w:val="0"/>
        </w:rPr>
        <w:t>hotovitele, vyplývajících z této smlouvy nebo ze závazných právních předpisů a ze smluvní dokumentace, které s ohledem na jejich charakter předčasným ukončením této smlouvy nezaniknou.</w:t>
      </w:r>
    </w:p>
    <w:p w14:paraId="77BAD06C" w14:textId="77777777" w:rsidR="008C4F8E" w:rsidRPr="001B514D" w:rsidRDefault="008C4F8E" w:rsidP="008C4F8E">
      <w:pPr>
        <w:pStyle w:val="Import8"/>
        <w:spacing w:before="360" w:line="240" w:lineRule="auto"/>
        <w:ind w:left="0"/>
        <w:jc w:val="center"/>
        <w:rPr>
          <w:rFonts w:asciiTheme="minorHAnsi" w:hAnsiTheme="minorHAnsi"/>
          <w:b/>
          <w:szCs w:val="24"/>
        </w:rPr>
      </w:pPr>
      <w:r w:rsidRPr="001B514D">
        <w:rPr>
          <w:rFonts w:asciiTheme="minorHAnsi" w:hAnsiTheme="minorHAnsi"/>
          <w:b/>
          <w:szCs w:val="24"/>
        </w:rPr>
        <w:t xml:space="preserve">Článek VI. Staveniště </w:t>
      </w:r>
    </w:p>
    <w:p w14:paraId="54DAB253"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6.1</w:t>
      </w:r>
      <w:proofErr w:type="gramEnd"/>
      <w:r w:rsidRPr="001B514D">
        <w:rPr>
          <w:rFonts w:asciiTheme="minorHAnsi" w:hAnsiTheme="minorHAnsi"/>
          <w:sz w:val="24"/>
          <w:szCs w:val="24"/>
        </w:rPr>
        <w:t>.</w:t>
      </w:r>
      <w:r w:rsidRPr="001B514D">
        <w:rPr>
          <w:rFonts w:asciiTheme="minorHAnsi" w:hAnsiTheme="minorHAnsi"/>
          <w:sz w:val="24"/>
          <w:szCs w:val="24"/>
        </w:rPr>
        <w:tab/>
        <w:t xml:space="preserve">PŘEVZETÍ, PROVOZ A VYKLIZENÍ STAVENIŠTĚ </w:t>
      </w:r>
    </w:p>
    <w:p w14:paraId="64F7F3FD" w14:textId="77777777" w:rsidR="008C4F8E" w:rsidRPr="001B514D" w:rsidRDefault="008C4F8E" w:rsidP="008C4F8E">
      <w:pPr>
        <w:pStyle w:val="Zhlav"/>
        <w:spacing w:before="60"/>
        <w:ind w:left="1418" w:hanging="709"/>
        <w:jc w:val="both"/>
        <w:rPr>
          <w:rFonts w:asciiTheme="minorHAnsi" w:hAnsiTheme="minorHAnsi"/>
        </w:rPr>
      </w:pPr>
      <w:r w:rsidRPr="001B514D">
        <w:rPr>
          <w:rFonts w:asciiTheme="minorHAnsi" w:hAnsiTheme="minorHAnsi"/>
          <w:b/>
        </w:rPr>
        <w:t>6.1.1.</w:t>
      </w:r>
      <w:r w:rsidRPr="001B514D">
        <w:rPr>
          <w:rFonts w:asciiTheme="minorHAnsi" w:hAnsiTheme="minorHAnsi"/>
          <w:b/>
        </w:rPr>
        <w:tab/>
      </w:r>
      <w:r w:rsidRPr="001B514D">
        <w:rPr>
          <w:rFonts w:asciiTheme="minorHAnsi" w:hAnsiTheme="minorHAnsi"/>
        </w:rPr>
        <w:t xml:space="preserve">Staveništěm se rozumí prostor určený PROJEKTEM. Objednatel předá Zhotoviteli staveniště </w:t>
      </w:r>
      <w:r w:rsidR="00E36D27" w:rsidRPr="001B514D">
        <w:rPr>
          <w:rFonts w:asciiTheme="minorHAnsi" w:hAnsiTheme="minorHAnsi"/>
        </w:rPr>
        <w:t xml:space="preserve">nejpozději </w:t>
      </w:r>
      <w:r w:rsidRPr="001B514D">
        <w:rPr>
          <w:rFonts w:asciiTheme="minorHAnsi" w:hAnsiTheme="minorHAnsi"/>
        </w:rPr>
        <w:t xml:space="preserve">v termínu </w:t>
      </w:r>
      <w:r w:rsidR="00E36D27" w:rsidRPr="001B514D">
        <w:rPr>
          <w:rFonts w:asciiTheme="minorHAnsi" w:hAnsiTheme="minorHAnsi"/>
        </w:rPr>
        <w:t>dle čl.</w:t>
      </w:r>
      <w:r w:rsidR="001B3929">
        <w:rPr>
          <w:rFonts w:asciiTheme="minorHAnsi" w:hAnsiTheme="minorHAnsi"/>
        </w:rPr>
        <w:t xml:space="preserve"> </w:t>
      </w:r>
      <w:r w:rsidR="00E36D27" w:rsidRPr="001B514D">
        <w:rPr>
          <w:rFonts w:asciiTheme="minorHAnsi" w:hAnsiTheme="minorHAnsi"/>
        </w:rPr>
        <w:t>2.1</w:t>
      </w:r>
      <w:r w:rsidRPr="001B514D">
        <w:rPr>
          <w:rFonts w:asciiTheme="minorHAnsi" w:hAnsiTheme="minorHAnsi"/>
        </w:rPr>
        <w:t xml:space="preserve"> smlouvy. O předání staveniště bude pořízen protokol o předání a převzetí staveniště podepsaný oprávněnými zástupci obou stran, přičemž za rozhodný termín předání a převzetí staveniště se považuje den zahájení předání a převzetí staveniště. Součástí protokolu bude soupis oprávněných osob Objednatele a Zhotovitele a soupis organ</w:t>
      </w:r>
      <w:r w:rsidR="00F350AE" w:rsidRPr="001B514D">
        <w:rPr>
          <w:rFonts w:asciiTheme="minorHAnsi" w:hAnsiTheme="minorHAnsi"/>
        </w:rPr>
        <w:t>izačních požadavků Objednatele</w:t>
      </w:r>
      <w:r w:rsidR="00B8346C" w:rsidRPr="001B514D">
        <w:rPr>
          <w:rFonts w:asciiTheme="minorHAnsi" w:hAnsiTheme="minorHAnsi"/>
        </w:rPr>
        <w:t xml:space="preserve">.  </w:t>
      </w:r>
    </w:p>
    <w:p w14:paraId="175828F3" w14:textId="77777777" w:rsidR="008C4F8E" w:rsidRPr="001B514D" w:rsidRDefault="008C4F8E" w:rsidP="008C4F8E">
      <w:pPr>
        <w:pStyle w:val="Zhlav"/>
        <w:spacing w:before="60"/>
        <w:ind w:left="1418" w:hanging="709"/>
        <w:jc w:val="both"/>
        <w:rPr>
          <w:rFonts w:asciiTheme="minorHAnsi" w:hAnsiTheme="minorHAnsi"/>
          <w:b/>
        </w:rPr>
      </w:pPr>
      <w:r w:rsidRPr="001B514D">
        <w:rPr>
          <w:rFonts w:asciiTheme="minorHAnsi" w:hAnsiTheme="minorHAnsi"/>
          <w:b/>
        </w:rPr>
        <w:t>6.1.2.</w:t>
      </w:r>
      <w:r w:rsidRPr="001B514D">
        <w:rPr>
          <w:rFonts w:asciiTheme="minorHAnsi" w:hAnsiTheme="minorHAnsi"/>
        </w:rPr>
        <w:tab/>
        <w:t>Ode dne převzetí staveniště nese Zhotovitel nebezpečí všech škod na prováděném díle až do doby jeho předání Objednateli. Zhotovitel platí vodné, stočné a náklady na další odebraná média. Zhotovitel zabezpečí na své náklady měření jejich odběru. Zhotovitel je povinen zajistit ostrahu staveniště.</w:t>
      </w:r>
    </w:p>
    <w:p w14:paraId="2C27A54E"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6.2</w:t>
      </w:r>
      <w:proofErr w:type="gramEnd"/>
      <w:r w:rsidRPr="001B514D">
        <w:rPr>
          <w:rFonts w:asciiTheme="minorHAnsi" w:hAnsiTheme="minorHAnsi"/>
          <w:sz w:val="24"/>
          <w:szCs w:val="24"/>
        </w:rPr>
        <w:t xml:space="preserve">. </w:t>
      </w:r>
      <w:r w:rsidRPr="001B514D">
        <w:rPr>
          <w:rFonts w:asciiTheme="minorHAnsi" w:hAnsiTheme="minorHAnsi"/>
          <w:sz w:val="24"/>
          <w:szCs w:val="24"/>
        </w:rPr>
        <w:tab/>
        <w:t xml:space="preserve">VYTÝČENÍ STAVENIŠTĚ </w:t>
      </w:r>
    </w:p>
    <w:p w14:paraId="07FD6F91" w14:textId="77777777" w:rsidR="008C4F8E" w:rsidRPr="001B514D" w:rsidRDefault="008C4F8E" w:rsidP="002F5723">
      <w:pPr>
        <w:spacing w:before="60"/>
        <w:ind w:left="1418"/>
        <w:jc w:val="both"/>
        <w:rPr>
          <w:rFonts w:asciiTheme="minorHAnsi" w:hAnsiTheme="minorHAnsi"/>
          <w:snapToGrid w:val="0"/>
        </w:rPr>
      </w:pPr>
      <w:r w:rsidRPr="001B514D">
        <w:rPr>
          <w:rFonts w:asciiTheme="minorHAnsi" w:hAnsiTheme="minorHAnsi"/>
          <w:snapToGrid w:val="0"/>
        </w:rPr>
        <w:t>Zhotovitel je v rámci sjednan</w:t>
      </w:r>
      <w:r w:rsidR="002F5723" w:rsidRPr="001B514D">
        <w:rPr>
          <w:rFonts w:asciiTheme="minorHAnsi" w:hAnsiTheme="minorHAnsi"/>
          <w:snapToGrid w:val="0"/>
        </w:rPr>
        <w:t>é ceny díla plně zodpovědný za z</w:t>
      </w:r>
      <w:r w:rsidRPr="001B514D">
        <w:rPr>
          <w:rFonts w:asciiTheme="minorHAnsi" w:hAnsiTheme="minorHAnsi"/>
          <w:snapToGrid w:val="0"/>
        </w:rPr>
        <w:t>abezpečení všech přístrojů, nástrojů, prací a dodávek nezbytných k zajištění činností v této smlouvě uvedených.</w:t>
      </w:r>
    </w:p>
    <w:p w14:paraId="20ADB311" w14:textId="77777777" w:rsidR="008C4F8E" w:rsidRPr="001B514D" w:rsidRDefault="008C4F8E" w:rsidP="008C4F8E">
      <w:pPr>
        <w:spacing w:before="60"/>
        <w:ind w:left="1418"/>
        <w:jc w:val="both"/>
        <w:rPr>
          <w:rFonts w:asciiTheme="minorHAnsi" w:hAnsiTheme="minorHAnsi"/>
          <w:snapToGrid w:val="0"/>
        </w:rPr>
      </w:pPr>
      <w:r w:rsidRPr="001B514D">
        <w:rPr>
          <w:rFonts w:asciiTheme="minorHAnsi" w:hAnsiTheme="minorHAnsi"/>
          <w:snapToGrid w:val="0"/>
        </w:rPr>
        <w:t xml:space="preserve">Bude-li během provádění díla zjištěna jakákoliv chyba v umístění, úrovni, rozměrech nebo zaměření jakékoliv části díla, je Zhotovitel povinen bezodkladně na výzvu Objednatele nebo TDI odstranit takové nedostatky na vlastní náklad, a to způsobem stanoveným TDI.  </w:t>
      </w:r>
    </w:p>
    <w:p w14:paraId="42BB5F27"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6.3</w:t>
      </w:r>
      <w:proofErr w:type="gramEnd"/>
      <w:r w:rsidRPr="001B514D">
        <w:rPr>
          <w:rFonts w:asciiTheme="minorHAnsi" w:hAnsiTheme="minorHAnsi"/>
          <w:sz w:val="24"/>
          <w:szCs w:val="24"/>
        </w:rPr>
        <w:t xml:space="preserve">. </w:t>
      </w:r>
      <w:r w:rsidRPr="001B514D">
        <w:rPr>
          <w:rFonts w:asciiTheme="minorHAnsi" w:hAnsiTheme="minorHAnsi"/>
          <w:sz w:val="24"/>
          <w:szCs w:val="24"/>
        </w:rPr>
        <w:tab/>
        <w:t xml:space="preserve">ÚKLID STAVENIŠTĚ </w:t>
      </w:r>
    </w:p>
    <w:p w14:paraId="293E3C0D" w14:textId="77777777" w:rsidR="00A2470D" w:rsidRDefault="008C4F8E" w:rsidP="00A2470D">
      <w:pPr>
        <w:spacing w:before="60"/>
        <w:ind w:left="1418"/>
        <w:jc w:val="both"/>
        <w:rPr>
          <w:rFonts w:asciiTheme="minorHAnsi" w:hAnsiTheme="minorHAnsi"/>
        </w:rPr>
      </w:pPr>
      <w:r w:rsidRPr="001B514D">
        <w:rPr>
          <w:rFonts w:asciiTheme="minorHAnsi" w:hAnsiTheme="minorHAnsi"/>
          <w:snapToGrid w:val="0"/>
        </w:rPr>
        <w:t xml:space="preserve">Zhotovitel je povinen udržovat staveniště i dílo v čistotě a pořádku, bez hromadění odpadů a zbytků materiálu. Po celou dobu provádění díla je Zhotovitel povinen provádět řádný úklid staveniště, odstraňovat všechny přebytečné překážky, manipulovat se svými prostředky a uskladněným materiálem a skladovat je tak, aby nepřekážely, při provádění prací a dodávek a odstraňovat </w:t>
      </w:r>
      <w:r w:rsidR="00FA68BD" w:rsidRPr="001B514D">
        <w:rPr>
          <w:rFonts w:asciiTheme="minorHAnsi" w:hAnsiTheme="minorHAnsi"/>
          <w:snapToGrid w:val="0"/>
        </w:rPr>
        <w:t>pravidelně ze staveniště veškerou staveništní suť, odpad</w:t>
      </w:r>
      <w:r w:rsidRPr="001B514D">
        <w:rPr>
          <w:rFonts w:asciiTheme="minorHAnsi" w:hAnsiTheme="minorHAnsi"/>
          <w:snapToGrid w:val="0"/>
        </w:rPr>
        <w:t>y a dočasné konstrukce, kterých při provádění díla není nezbytně třeba. Při nakládání s odpady je Zhotovitel povinen se řídit ustanoveními zákona č. 185/2001 Sb.</w:t>
      </w:r>
      <w:r w:rsidR="001B3929">
        <w:rPr>
          <w:rFonts w:asciiTheme="minorHAnsi" w:hAnsiTheme="minorHAnsi"/>
          <w:snapToGrid w:val="0"/>
        </w:rPr>
        <w:t>,</w:t>
      </w:r>
      <w:r w:rsidRPr="001B514D">
        <w:rPr>
          <w:rFonts w:asciiTheme="minorHAnsi" w:hAnsiTheme="minorHAnsi"/>
          <w:snapToGrid w:val="0"/>
        </w:rPr>
        <w:t xml:space="preserve"> ve znění pozdějších předpisů a jeho prováděcími předpisy.</w:t>
      </w:r>
      <w:r w:rsidRPr="001B514D">
        <w:rPr>
          <w:rFonts w:asciiTheme="minorHAnsi" w:hAnsiTheme="minorHAnsi"/>
        </w:rPr>
        <w:t xml:space="preserve"> </w:t>
      </w:r>
      <w:r w:rsidR="00A2470D">
        <w:rPr>
          <w:rFonts w:asciiTheme="minorHAnsi" w:hAnsiTheme="minorHAnsi"/>
        </w:rPr>
        <w:t xml:space="preserve"> </w:t>
      </w:r>
    </w:p>
    <w:p w14:paraId="5392933E" w14:textId="77777777" w:rsidR="00A2470D" w:rsidRPr="00A2470D" w:rsidRDefault="007B65E1" w:rsidP="00A2470D">
      <w:pPr>
        <w:spacing w:before="60"/>
        <w:ind w:left="1418"/>
        <w:jc w:val="both"/>
        <w:rPr>
          <w:rFonts w:asciiTheme="minorHAnsi" w:hAnsiTheme="minorHAnsi"/>
        </w:rPr>
      </w:pPr>
      <w:r>
        <w:rPr>
          <w:rFonts w:asciiTheme="minorHAnsi" w:hAnsiTheme="minorHAnsi"/>
          <w:snapToGrid w:val="0"/>
        </w:rPr>
        <w:t>Zhotovitel je povinen zajistit ú</w:t>
      </w:r>
      <w:r w:rsidR="00A2470D" w:rsidRPr="00A2470D">
        <w:rPr>
          <w:rFonts w:asciiTheme="minorHAnsi" w:hAnsiTheme="minorHAnsi"/>
          <w:snapToGrid w:val="0"/>
        </w:rPr>
        <w:t xml:space="preserve">klid jednotlivých sekcí objektu dle předloženého časového harmonogramu prací. </w:t>
      </w:r>
      <w:r w:rsidR="000D1FE2" w:rsidRPr="000D1FE2">
        <w:rPr>
          <w:rFonts w:asciiTheme="minorHAnsi" w:hAnsiTheme="minorHAnsi"/>
          <w:snapToGrid w:val="0"/>
        </w:rPr>
        <w:t>Úklidem sekcí je míněn úklid místností, ve kterých budou v průběhu víkendů postupně měněny ventily ÚT včetně rozvodů IRC</w:t>
      </w:r>
      <w:r w:rsidR="000D1FE2">
        <w:rPr>
          <w:rFonts w:asciiTheme="minorHAnsi" w:hAnsiTheme="minorHAnsi"/>
          <w:snapToGrid w:val="0"/>
        </w:rPr>
        <w:t xml:space="preserve">. </w:t>
      </w:r>
      <w:r w:rsidR="00A2470D" w:rsidRPr="00A2470D">
        <w:rPr>
          <w:rFonts w:asciiTheme="minorHAnsi" w:hAnsiTheme="minorHAnsi"/>
          <w:snapToGrid w:val="0"/>
        </w:rPr>
        <w:t>Tyto místnosti budou první pracovní den připraveny opět k běžnému pracovnímu provozu</w:t>
      </w:r>
      <w:r w:rsidR="00AF2E34">
        <w:rPr>
          <w:rFonts w:asciiTheme="minorHAnsi" w:hAnsiTheme="minorHAnsi"/>
          <w:snapToGrid w:val="0"/>
        </w:rPr>
        <w:t>.</w:t>
      </w:r>
    </w:p>
    <w:p w14:paraId="3927872B" w14:textId="77777777" w:rsidR="008C4F8E" w:rsidRPr="001B514D" w:rsidRDefault="008C4F8E" w:rsidP="008C4F8E">
      <w:pPr>
        <w:pStyle w:val="Nadpis6"/>
        <w:spacing w:before="120" w:after="0"/>
        <w:ind w:left="709" w:hanging="709"/>
        <w:rPr>
          <w:rFonts w:asciiTheme="minorHAnsi" w:hAnsiTheme="minorHAnsi"/>
          <w:sz w:val="24"/>
          <w:szCs w:val="24"/>
        </w:rPr>
      </w:pPr>
      <w:proofErr w:type="gramStart"/>
      <w:r w:rsidRPr="001B514D">
        <w:rPr>
          <w:rFonts w:asciiTheme="minorHAnsi" w:hAnsiTheme="minorHAnsi"/>
          <w:sz w:val="24"/>
          <w:szCs w:val="24"/>
        </w:rPr>
        <w:t>6.4</w:t>
      </w:r>
      <w:proofErr w:type="gramEnd"/>
      <w:r w:rsidRPr="001B514D">
        <w:rPr>
          <w:rFonts w:asciiTheme="minorHAnsi" w:hAnsiTheme="minorHAnsi"/>
          <w:sz w:val="24"/>
          <w:szCs w:val="24"/>
        </w:rPr>
        <w:t xml:space="preserve">. </w:t>
      </w:r>
      <w:r w:rsidRPr="001B514D">
        <w:rPr>
          <w:rFonts w:asciiTheme="minorHAnsi" w:hAnsiTheme="minorHAnsi"/>
          <w:sz w:val="24"/>
          <w:szCs w:val="24"/>
        </w:rPr>
        <w:tab/>
        <w:t xml:space="preserve">VYKLIZENÍ STAVENIŠTĚ </w:t>
      </w:r>
    </w:p>
    <w:p w14:paraId="3C7947B3" w14:textId="77777777" w:rsidR="008C4F8E" w:rsidRPr="001B514D" w:rsidRDefault="008C4F8E" w:rsidP="008C4F8E">
      <w:pPr>
        <w:ind w:left="1418"/>
        <w:jc w:val="both"/>
        <w:rPr>
          <w:rFonts w:asciiTheme="minorHAnsi" w:hAnsiTheme="minorHAnsi"/>
        </w:rPr>
      </w:pPr>
      <w:r w:rsidRPr="001B514D">
        <w:rPr>
          <w:rFonts w:asciiTheme="minorHAnsi" w:hAnsiTheme="minorHAnsi"/>
        </w:rPr>
        <w:t>Zhotovitel je povinen nejpozději ke dni předání díla staveniště zcela vyklidit</w:t>
      </w:r>
      <w:r w:rsidR="00FA68BD" w:rsidRPr="001B514D">
        <w:rPr>
          <w:rFonts w:asciiTheme="minorHAnsi" w:hAnsiTheme="minorHAnsi"/>
        </w:rPr>
        <w:t xml:space="preserve"> a uklidit</w:t>
      </w:r>
      <w:r w:rsidRPr="001B514D">
        <w:rPr>
          <w:rFonts w:asciiTheme="minorHAnsi" w:hAnsiTheme="minorHAnsi"/>
        </w:rPr>
        <w:t>, jinak je Objednatel oprávněn převzetí díla odmítnout.</w:t>
      </w:r>
    </w:p>
    <w:p w14:paraId="13C07805" w14:textId="77777777" w:rsidR="00C22059" w:rsidRPr="00E05054" w:rsidRDefault="00C22059" w:rsidP="00C22059">
      <w:pPr>
        <w:pStyle w:val="Nadpis6"/>
        <w:spacing w:before="120" w:after="0"/>
        <w:ind w:left="709" w:hanging="709"/>
        <w:rPr>
          <w:rFonts w:asciiTheme="minorHAnsi" w:hAnsiTheme="minorHAnsi"/>
          <w:color w:val="FF0000"/>
          <w:sz w:val="24"/>
          <w:szCs w:val="24"/>
        </w:rPr>
      </w:pPr>
      <w:proofErr w:type="gramStart"/>
      <w:r w:rsidRPr="008559E3">
        <w:rPr>
          <w:rFonts w:asciiTheme="minorHAnsi" w:hAnsiTheme="minorHAnsi"/>
          <w:sz w:val="24"/>
          <w:szCs w:val="24"/>
        </w:rPr>
        <w:lastRenderedPageBreak/>
        <w:t>6.5</w:t>
      </w:r>
      <w:proofErr w:type="gramEnd"/>
      <w:r w:rsidRPr="008559E3">
        <w:rPr>
          <w:rFonts w:asciiTheme="minorHAnsi" w:hAnsiTheme="minorHAnsi"/>
          <w:sz w:val="24"/>
          <w:szCs w:val="24"/>
        </w:rPr>
        <w:t>.</w:t>
      </w:r>
      <w:r w:rsidRPr="008559E3">
        <w:rPr>
          <w:rFonts w:asciiTheme="minorHAnsi" w:hAnsiTheme="minorHAnsi"/>
          <w:sz w:val="24"/>
          <w:szCs w:val="24"/>
        </w:rPr>
        <w:tab/>
        <w:t>DOPRAVNÍ OPATŘENÍ</w:t>
      </w:r>
    </w:p>
    <w:p w14:paraId="59C9110F"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6.5.1.</w:t>
      </w:r>
      <w:r w:rsidRPr="000F1176">
        <w:rPr>
          <w:rFonts w:asciiTheme="minorHAnsi" w:hAnsiTheme="minorHAnsi"/>
          <w:b/>
          <w:snapToGrid w:val="0"/>
        </w:rPr>
        <w:t xml:space="preserve"> </w:t>
      </w:r>
      <w:r w:rsidRPr="000F1176">
        <w:rPr>
          <w:rFonts w:asciiTheme="minorHAnsi" w:hAnsiTheme="minorHAnsi"/>
          <w:b/>
          <w:snapToGrid w:val="0"/>
        </w:rPr>
        <w:tab/>
      </w:r>
      <w:r w:rsidRPr="000F1176">
        <w:rPr>
          <w:rFonts w:asciiTheme="minorHAnsi" w:hAnsiTheme="minorHAnsi"/>
          <w:snapToGrid w:val="0"/>
        </w:rPr>
        <w:t>Všechny úkony nutné k provádění a dokončení prací a dodávek na zhotovení díla a odstranění vad a nedodělků musí být prováděny v souladu s touto smlouvou tak, aby nenarušily:</w:t>
      </w:r>
    </w:p>
    <w:p w14:paraId="11A063F7" w14:textId="77777777" w:rsidR="00C22059" w:rsidRPr="000F1176" w:rsidRDefault="00C22059" w:rsidP="00C22059">
      <w:pPr>
        <w:spacing w:before="60"/>
        <w:ind w:left="2127" w:hanging="709"/>
        <w:jc w:val="both"/>
        <w:rPr>
          <w:rFonts w:asciiTheme="minorHAnsi" w:hAnsiTheme="minorHAnsi"/>
          <w:b/>
          <w:snapToGrid w:val="0"/>
        </w:rPr>
      </w:pPr>
      <w:r w:rsidRPr="000F1176">
        <w:rPr>
          <w:rFonts w:asciiTheme="minorHAnsi" w:hAnsiTheme="minorHAnsi"/>
          <w:b/>
          <w:snapToGrid w:val="0"/>
        </w:rPr>
        <w:t>6.5.1.1.</w:t>
      </w:r>
      <w:r w:rsidRPr="000F1176">
        <w:rPr>
          <w:rFonts w:asciiTheme="minorHAnsi" w:hAnsiTheme="minorHAnsi"/>
          <w:b/>
          <w:snapToGrid w:val="0"/>
        </w:rPr>
        <w:tab/>
      </w:r>
      <w:r w:rsidRPr="000F1176">
        <w:rPr>
          <w:rFonts w:asciiTheme="minorHAnsi" w:hAnsiTheme="minorHAnsi"/>
          <w:snapToGrid w:val="0"/>
        </w:rPr>
        <w:t>provoz v okolí stavby, životní podmínky osob užívajících budovy a veřejná prostranství obce a jejich bezpečnost, to vše na staveništi a v okolí místa předmětu plnění zakázky v rozsahu určeném příslušnými hygienickými normami a ostatními doporučenými i závaznými předpisy o ochraně životního prostředí;</w:t>
      </w:r>
    </w:p>
    <w:p w14:paraId="5127A357" w14:textId="77777777" w:rsidR="00C22059" w:rsidRPr="000F1176" w:rsidRDefault="00C22059" w:rsidP="00C22059">
      <w:pPr>
        <w:spacing w:before="60"/>
        <w:ind w:left="2127" w:hanging="709"/>
        <w:jc w:val="both"/>
        <w:rPr>
          <w:rFonts w:asciiTheme="minorHAnsi" w:hAnsiTheme="minorHAnsi"/>
          <w:b/>
          <w:snapToGrid w:val="0"/>
        </w:rPr>
      </w:pPr>
      <w:r w:rsidRPr="000F1176">
        <w:rPr>
          <w:rFonts w:asciiTheme="minorHAnsi" w:hAnsiTheme="minorHAnsi"/>
          <w:b/>
          <w:snapToGrid w:val="0"/>
        </w:rPr>
        <w:t>6.5.1.2.</w:t>
      </w:r>
      <w:r w:rsidRPr="000F1176">
        <w:rPr>
          <w:rFonts w:asciiTheme="minorHAnsi" w:hAnsiTheme="minorHAnsi"/>
          <w:b/>
          <w:snapToGrid w:val="0"/>
        </w:rPr>
        <w:tab/>
      </w:r>
      <w:r w:rsidRPr="000F1176">
        <w:rPr>
          <w:rFonts w:asciiTheme="minorHAnsi" w:hAnsiTheme="minorHAnsi"/>
          <w:snapToGrid w:val="0"/>
        </w:rPr>
        <w:t xml:space="preserve">přístup a užívání veřejných a soukromých pozemních komunikací. </w:t>
      </w:r>
    </w:p>
    <w:p w14:paraId="78B22BAD" w14:textId="77777777" w:rsidR="00C22059" w:rsidRPr="000F1176" w:rsidRDefault="00C22059" w:rsidP="00C22059">
      <w:pPr>
        <w:spacing w:before="60"/>
        <w:ind w:left="1418"/>
        <w:jc w:val="both"/>
        <w:rPr>
          <w:rFonts w:asciiTheme="minorHAnsi" w:hAnsiTheme="minorHAnsi"/>
          <w:snapToGrid w:val="0"/>
        </w:rPr>
      </w:pPr>
      <w:r w:rsidRPr="000F1176">
        <w:rPr>
          <w:rFonts w:asciiTheme="minorHAnsi" w:hAnsiTheme="minorHAnsi"/>
          <w:snapToGrid w:val="0"/>
        </w:rPr>
        <w:t>Zhotovitel je povinen plně odškodnit Objednatele za jakékoliv nároky a náklady, které mu vznikly v souvislosti s narušením práv třetích osob, vyplývajících z </w:t>
      </w:r>
      <w:r w:rsidRPr="000F1176">
        <w:rPr>
          <w:rFonts w:asciiTheme="minorHAnsi" w:hAnsiTheme="minorHAnsi"/>
        </w:rPr>
        <w:t>odstavců</w:t>
      </w:r>
      <w:r w:rsidRPr="000F1176">
        <w:rPr>
          <w:rFonts w:asciiTheme="minorHAnsi" w:hAnsiTheme="minorHAnsi"/>
          <w:snapToGrid w:val="0"/>
        </w:rPr>
        <w:t xml:space="preserve"> 6.5.1.1. a 6.5.1.2., a to v rozsahu, ve kterém je za toto narušení sám odpovědný.</w:t>
      </w:r>
    </w:p>
    <w:p w14:paraId="66427B57"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6.5.2.</w:t>
      </w:r>
      <w:r w:rsidRPr="000F1176">
        <w:rPr>
          <w:rFonts w:asciiTheme="minorHAnsi" w:hAnsiTheme="minorHAnsi"/>
          <w:b/>
          <w:snapToGrid w:val="0"/>
        </w:rPr>
        <w:tab/>
      </w:r>
      <w:r w:rsidRPr="000F1176">
        <w:rPr>
          <w:rFonts w:asciiTheme="minorHAnsi" w:hAnsiTheme="minorHAnsi"/>
          <w:snapToGrid w:val="0"/>
        </w:rPr>
        <w:t xml:space="preserve">Zhotovitel je povinen užít veškeré dostupné prostředky, aby předešel znečištěním a poškozením pozemních komunikací vedoucích ke staveništi v důsledku dopravy prováděné Zhotovitelem, jeho </w:t>
      </w:r>
      <w:proofErr w:type="spellStart"/>
      <w:r w:rsidR="00CC126D">
        <w:rPr>
          <w:rFonts w:asciiTheme="minorHAnsi" w:hAnsiTheme="minorHAnsi"/>
          <w:snapToGrid w:val="0"/>
        </w:rPr>
        <w:t>podzhotoviteli</w:t>
      </w:r>
      <w:proofErr w:type="spellEnd"/>
      <w:r w:rsidRPr="000F1176">
        <w:rPr>
          <w:rFonts w:asciiTheme="minorHAnsi" w:hAnsiTheme="minorHAnsi"/>
          <w:snapToGrid w:val="0"/>
        </w:rPr>
        <w:t xml:space="preserve"> či osob, které k dopravě použil. Zhotovitel je zároveň povinen věnovat zvýšenou péči výběru tras pozemních komunikací, výběru používaných dopravních prostředků a omezení a rozložení dopravovaných nákladů tak, aby případné poškození pozemních komunikací v důsledku přepravy materiálů a osob bylo omezeno na nejmenší možnou míru.</w:t>
      </w:r>
    </w:p>
    <w:p w14:paraId="1F829D3D"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6.5.3.</w:t>
      </w:r>
      <w:r w:rsidRPr="000F1176">
        <w:rPr>
          <w:rFonts w:asciiTheme="minorHAnsi" w:hAnsiTheme="minorHAnsi"/>
          <w:b/>
          <w:snapToGrid w:val="0"/>
        </w:rPr>
        <w:tab/>
      </w:r>
      <w:r w:rsidRPr="000F1176">
        <w:rPr>
          <w:rFonts w:asciiTheme="minorHAnsi" w:hAnsiTheme="minorHAnsi"/>
          <w:snapToGrid w:val="0"/>
        </w:rPr>
        <w:t>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70D6DE76"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6.5.4.</w:t>
      </w:r>
      <w:r w:rsidRPr="000F1176">
        <w:rPr>
          <w:rFonts w:asciiTheme="minorHAnsi" w:hAnsiTheme="minorHAnsi"/>
          <w:b/>
          <w:snapToGrid w:val="0"/>
        </w:rPr>
        <w:tab/>
      </w:r>
      <w:r w:rsidRPr="000F1176">
        <w:rPr>
          <w:rFonts w:asciiTheme="minorHAnsi" w:hAnsiTheme="minorHAnsi"/>
          <w:snapToGrid w:val="0"/>
        </w:rPr>
        <w:t>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TDI a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r w:rsidRPr="000F1176">
        <w:rPr>
          <w:rFonts w:asciiTheme="minorHAnsi" w:hAnsiTheme="minorHAnsi"/>
          <w:b/>
          <w:snapToGrid w:val="0"/>
        </w:rPr>
        <w:t xml:space="preserve"> </w:t>
      </w:r>
    </w:p>
    <w:p w14:paraId="7E2142A2"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VII. Stavební deník</w:t>
      </w:r>
    </w:p>
    <w:p w14:paraId="5D064519"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7.1. </w:t>
      </w:r>
      <w:r w:rsidRPr="001B514D">
        <w:rPr>
          <w:rFonts w:asciiTheme="minorHAnsi" w:hAnsiTheme="minorHAnsi"/>
          <w:b/>
          <w:szCs w:val="24"/>
        </w:rPr>
        <w:tab/>
      </w:r>
      <w:r w:rsidRPr="001B514D">
        <w:rPr>
          <w:rFonts w:asciiTheme="minorHAnsi" w:hAnsiTheme="minorHAnsi"/>
          <w:szCs w:val="24"/>
        </w:rPr>
        <w:t xml:space="preserve">Zhotovitel je povinen vést ode dne, kdy byly zahájeny práce na staveništi, stavební deník, a to až do dne odstranění veškerých vad a nedodělků. Poté je Zhotovitel povinen předat </w:t>
      </w:r>
      <w:r w:rsidR="00E36D27" w:rsidRPr="001B514D">
        <w:rPr>
          <w:rFonts w:asciiTheme="minorHAnsi" w:hAnsiTheme="minorHAnsi"/>
          <w:szCs w:val="24"/>
        </w:rPr>
        <w:t xml:space="preserve">originál </w:t>
      </w:r>
      <w:r w:rsidRPr="001B514D">
        <w:rPr>
          <w:rFonts w:asciiTheme="minorHAnsi" w:hAnsiTheme="minorHAnsi"/>
          <w:szCs w:val="24"/>
        </w:rPr>
        <w:t>stavební</w:t>
      </w:r>
      <w:r w:rsidR="00E36D27" w:rsidRPr="001B514D">
        <w:rPr>
          <w:rFonts w:asciiTheme="minorHAnsi" w:hAnsiTheme="minorHAnsi"/>
          <w:szCs w:val="24"/>
        </w:rPr>
        <w:t>ho</w:t>
      </w:r>
      <w:r w:rsidRPr="001B514D">
        <w:rPr>
          <w:rFonts w:asciiTheme="minorHAnsi" w:hAnsiTheme="minorHAnsi"/>
          <w:szCs w:val="24"/>
        </w:rPr>
        <w:t xml:space="preserve"> deník</w:t>
      </w:r>
      <w:r w:rsidR="00E36D27" w:rsidRPr="001B514D">
        <w:rPr>
          <w:rFonts w:asciiTheme="minorHAnsi" w:hAnsiTheme="minorHAnsi"/>
          <w:szCs w:val="24"/>
        </w:rPr>
        <w:t>u</w:t>
      </w:r>
      <w:r w:rsidRPr="001B514D">
        <w:rPr>
          <w:rFonts w:asciiTheme="minorHAnsi" w:hAnsiTheme="minorHAnsi"/>
          <w:szCs w:val="24"/>
        </w:rPr>
        <w:t xml:space="preserve"> Objednateli. </w:t>
      </w:r>
    </w:p>
    <w:p w14:paraId="5495C0D9"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7.2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zajistí vedení stavebního deníku v souladu s ustanovením § 157 zák. č. 183/2006 Sb.</w:t>
      </w:r>
      <w:r w:rsidR="001B3929">
        <w:rPr>
          <w:rFonts w:asciiTheme="minorHAnsi" w:hAnsiTheme="minorHAnsi"/>
          <w:szCs w:val="24"/>
        </w:rPr>
        <w:t>,</w:t>
      </w:r>
      <w:r w:rsidRPr="001B514D">
        <w:rPr>
          <w:rFonts w:asciiTheme="minorHAnsi" w:hAnsiTheme="minorHAnsi"/>
          <w:szCs w:val="24"/>
        </w:rPr>
        <w:t xml:space="preserve"> (stavební zákon</w:t>
      </w:r>
      <w:r w:rsidR="001B3929">
        <w:rPr>
          <w:rFonts w:asciiTheme="minorHAnsi" w:hAnsiTheme="minorHAnsi"/>
          <w:szCs w:val="24"/>
        </w:rPr>
        <w:t xml:space="preserve"> ve znění pozdějších předpisů</w:t>
      </w:r>
      <w:r w:rsidRPr="001B514D">
        <w:rPr>
          <w:rFonts w:asciiTheme="minorHAnsi" w:hAnsiTheme="minorHAnsi"/>
          <w:szCs w:val="24"/>
        </w:rPr>
        <w:t xml:space="preserve">). Stavební deník bude přístupný na stavbě Objednateli v pracovní době. </w:t>
      </w:r>
      <w:r w:rsidRPr="001B514D">
        <w:rPr>
          <w:rFonts w:asciiTheme="minorHAnsi" w:hAnsiTheme="minorHAnsi"/>
          <w:b/>
          <w:szCs w:val="24"/>
        </w:rPr>
        <w:t xml:space="preserve"> </w:t>
      </w:r>
      <w:r w:rsidRPr="001B514D">
        <w:rPr>
          <w:rFonts w:asciiTheme="minorHAnsi" w:hAnsiTheme="minorHAnsi"/>
          <w:szCs w:val="24"/>
        </w:rPr>
        <w:t xml:space="preserve">Zhotovitel zapisuje do stavebního deníku všechny důležité okolnosti týkající se stavby a skutečnosti rozhodné pro plnění této smlouvy, zejména časový postup prací, odchylky od PROJEKTU nebo od podmínek stanovených rozhodnutím </w:t>
      </w:r>
      <w:r w:rsidRPr="001B514D">
        <w:rPr>
          <w:rFonts w:asciiTheme="minorHAnsi" w:hAnsiTheme="minorHAnsi"/>
          <w:szCs w:val="24"/>
        </w:rPr>
        <w:lastRenderedPageBreak/>
        <w:t xml:space="preserve">nebo opatřením, popřípadě další údaje nutné pro posouzení prací stavebním úřadem a ostatními orgány státní správy, jako je například teplota ve vztahu ke stavebním pracím, zejména s mokrým výrobním procesem, počasí (například déšť) u zemních prací a terénních úprav, apod., denně do něj provádět zápisy všech rozhodných a významných skutečností o průběhu stavby. Zejména je povinen zapisovat údaje o časovém postupu prací, jejich </w:t>
      </w:r>
      <w:r w:rsidRPr="00E16F8E">
        <w:rPr>
          <w:rFonts w:asciiTheme="minorHAnsi" w:hAnsiTheme="minorHAnsi"/>
          <w:szCs w:val="24"/>
        </w:rPr>
        <w:t>jakosti</w:t>
      </w:r>
      <w:r w:rsidRPr="001B514D">
        <w:rPr>
          <w:rFonts w:asciiTheme="minorHAnsi" w:hAnsiTheme="minorHAnsi"/>
          <w:szCs w:val="24"/>
        </w:rPr>
        <w:t>, zdůvodnění nepodstatných odchylek prováděných prací od PROJEKTU, klimatické podmínky apod. Pokud bude Zhotovitel účtovat HZS (hodinovou zúčtovací sazbu), budou počty hodin účtovaných v HZS zapsány ve stavebním deníku v den, kdy budou takové práce prováděny. Zápisy ve stavebním deníku budou datovány a podepsány Zhotovitelem.</w:t>
      </w:r>
    </w:p>
    <w:p w14:paraId="10142CD6"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 xml:space="preserve">7.3. </w:t>
      </w:r>
      <w:r w:rsidRPr="001B514D">
        <w:rPr>
          <w:rFonts w:asciiTheme="minorHAnsi" w:hAnsiTheme="minorHAnsi"/>
          <w:b/>
          <w:szCs w:val="24"/>
        </w:rPr>
        <w:tab/>
      </w:r>
      <w:r w:rsidRPr="001B514D">
        <w:rPr>
          <w:rFonts w:asciiTheme="minorHAnsi" w:hAnsiTheme="minorHAnsi"/>
          <w:szCs w:val="24"/>
        </w:rPr>
        <w:t xml:space="preserve">Zápisy do stavebního deníku provádí stavbyvedoucí vždy v ten den, kdy byly práce provedeny nebo kdy nastaly okolnosti, které jsou předmětem zápisu. Mimo stavbyvedoucího může do stavebního deníku provádět potřebné záznamy pouze Objednatel a TDI případně jimi písemně pověřený zástupce, </w:t>
      </w:r>
      <w:r w:rsidR="00E36D27" w:rsidRPr="001B514D">
        <w:rPr>
          <w:rFonts w:asciiTheme="minorHAnsi" w:hAnsiTheme="minorHAnsi"/>
          <w:szCs w:val="24"/>
        </w:rPr>
        <w:t xml:space="preserve">koordinátor bezpečnosti a ochrany zdraví při práci, </w:t>
      </w:r>
      <w:r w:rsidRPr="001B514D">
        <w:rPr>
          <w:rFonts w:asciiTheme="minorHAnsi" w:hAnsiTheme="minorHAnsi"/>
          <w:szCs w:val="24"/>
        </w:rPr>
        <w:t>zpracovatel projektové dokumentace, autorský dozor nebo oprávněné orgány státní správy.</w:t>
      </w:r>
    </w:p>
    <w:p w14:paraId="7108C5B6"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7.4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je povinen předkládat stavební deník TDI denně (případně kdykoliv na vyzvání) ke kontrole a k provádění zápisů a současně mu bez zbytečného odkladu vydat průpisy uzavřených stran stavebního deníku.</w:t>
      </w:r>
    </w:p>
    <w:p w14:paraId="7895CB41"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7.5</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a TDI je oprávněn kontrolovat obsah stavebního deníku Zhotovitele, nejméně jednou za týden potvrdit kontrolu svým podpisem a k zápisům připojit své stanovisko. Nesouhlasí-li Zhotovitel se zápisem ve stavebním deníku, musí k tomuto zápisu připojit svoje stanovisko nejpozději do tří pracovních dnů. Zápisem do stavebního deníku nelze měnit obsah této smlouvy.</w:t>
      </w:r>
    </w:p>
    <w:p w14:paraId="25A36B6F" w14:textId="77777777" w:rsidR="008C4F8E" w:rsidRPr="001B514D" w:rsidRDefault="008C4F8E" w:rsidP="008C4F8E">
      <w:pPr>
        <w:pStyle w:val="Import5"/>
        <w:spacing w:before="60" w:line="240" w:lineRule="auto"/>
        <w:ind w:left="709" w:hanging="709"/>
        <w:jc w:val="both"/>
        <w:rPr>
          <w:rFonts w:asciiTheme="minorHAnsi" w:hAnsiTheme="minorHAnsi"/>
          <w:b/>
          <w:strike/>
          <w:szCs w:val="24"/>
        </w:rPr>
      </w:pPr>
      <w:proofErr w:type="gramStart"/>
      <w:r w:rsidRPr="001B514D">
        <w:rPr>
          <w:rFonts w:asciiTheme="minorHAnsi" w:hAnsiTheme="minorHAnsi"/>
          <w:b/>
          <w:szCs w:val="24"/>
        </w:rPr>
        <w:t>7.6</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Zhotovitel je povinen </w:t>
      </w:r>
      <w:r w:rsidR="00FA68BD" w:rsidRPr="001B514D">
        <w:rPr>
          <w:rFonts w:asciiTheme="minorHAnsi" w:hAnsiTheme="minorHAnsi"/>
          <w:szCs w:val="24"/>
        </w:rPr>
        <w:t xml:space="preserve">se </w:t>
      </w:r>
      <w:r w:rsidR="00E16F8E">
        <w:rPr>
          <w:rFonts w:asciiTheme="minorHAnsi" w:hAnsiTheme="minorHAnsi"/>
          <w:szCs w:val="24"/>
        </w:rPr>
        <w:t xml:space="preserve">zúčastňovat </w:t>
      </w:r>
      <w:r w:rsidRPr="001B514D">
        <w:rPr>
          <w:rFonts w:asciiTheme="minorHAnsi" w:hAnsiTheme="minorHAnsi"/>
          <w:szCs w:val="24"/>
        </w:rPr>
        <w:t>pravidelných kontrolních dnů</w:t>
      </w:r>
      <w:r w:rsidR="00905493" w:rsidRPr="001B514D">
        <w:rPr>
          <w:rFonts w:asciiTheme="minorHAnsi" w:hAnsiTheme="minorHAnsi"/>
          <w:szCs w:val="24"/>
        </w:rPr>
        <w:t xml:space="preserve">, </w:t>
      </w:r>
      <w:r w:rsidRPr="001B514D">
        <w:rPr>
          <w:rFonts w:asciiTheme="minorHAnsi" w:hAnsiTheme="minorHAnsi"/>
          <w:szCs w:val="24"/>
        </w:rPr>
        <w:t xml:space="preserve"> za účelem kontroly provádění díla za účasti TDI a Objednatele a aut</w:t>
      </w:r>
      <w:r w:rsidR="007D26DB" w:rsidRPr="001B514D">
        <w:rPr>
          <w:rFonts w:asciiTheme="minorHAnsi" w:hAnsiTheme="minorHAnsi"/>
          <w:szCs w:val="24"/>
        </w:rPr>
        <w:t>orského dozoru projektanta</w:t>
      </w:r>
      <w:r w:rsidRPr="001B514D">
        <w:rPr>
          <w:rFonts w:asciiTheme="minorHAnsi" w:hAnsiTheme="minorHAnsi"/>
          <w:szCs w:val="24"/>
        </w:rPr>
        <w:t>. Kontrolní dny budou zaměřeny zejména na dodržování časového harmonogramu výstavby a na kvalitu prováděných prací.</w:t>
      </w:r>
      <w:r w:rsidR="00905493" w:rsidRPr="001B514D">
        <w:rPr>
          <w:rFonts w:asciiTheme="minorHAnsi" w:hAnsiTheme="minorHAnsi"/>
          <w:szCs w:val="24"/>
        </w:rPr>
        <w:t xml:space="preserve"> </w:t>
      </w:r>
      <w:r w:rsidRPr="001B514D">
        <w:rPr>
          <w:rFonts w:asciiTheme="minorHAnsi" w:hAnsiTheme="minorHAnsi"/>
          <w:szCs w:val="24"/>
        </w:rPr>
        <w:t xml:space="preserve"> </w:t>
      </w:r>
      <w:r w:rsidR="00905493" w:rsidRPr="001B514D">
        <w:rPr>
          <w:rFonts w:asciiTheme="minorHAnsi" w:hAnsiTheme="minorHAnsi"/>
          <w:szCs w:val="24"/>
        </w:rPr>
        <w:t>Kontrolní dny svolává TDI dle potřeby a postupu prací v předpokládané četnosti 1x za 1-2 týdny.</w:t>
      </w:r>
      <w:r w:rsidR="007D26DB" w:rsidRPr="001B514D">
        <w:rPr>
          <w:rFonts w:asciiTheme="minorHAnsi" w:hAnsiTheme="minorHAnsi"/>
          <w:szCs w:val="24"/>
        </w:rPr>
        <w:t xml:space="preserve"> </w:t>
      </w:r>
      <w:r w:rsidRPr="001B514D">
        <w:rPr>
          <w:rFonts w:asciiTheme="minorHAnsi" w:hAnsiTheme="minorHAnsi"/>
          <w:b/>
          <w:szCs w:val="24"/>
        </w:rPr>
        <w:t xml:space="preserve"> </w:t>
      </w:r>
    </w:p>
    <w:p w14:paraId="095D4DAE" w14:textId="77777777" w:rsidR="008C4F8E" w:rsidRPr="001B514D" w:rsidRDefault="008C4F8E" w:rsidP="00905493">
      <w:pPr>
        <w:pStyle w:val="Import3"/>
        <w:tabs>
          <w:tab w:val="clear" w:pos="720"/>
          <w:tab w:val="clear" w:pos="1584"/>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7.7</w:t>
      </w:r>
      <w:proofErr w:type="gramEnd"/>
      <w:r w:rsidRPr="001B514D">
        <w:rPr>
          <w:rFonts w:asciiTheme="minorHAnsi" w:hAnsiTheme="minorHAnsi"/>
          <w:b/>
          <w:szCs w:val="24"/>
        </w:rPr>
        <w:t>.</w:t>
      </w:r>
      <w:r w:rsidRPr="001B514D">
        <w:rPr>
          <w:rFonts w:asciiTheme="minorHAnsi" w:hAnsiTheme="minorHAnsi"/>
          <w:szCs w:val="24"/>
        </w:rPr>
        <w:tab/>
        <w:t xml:space="preserve">Zápis z </w:t>
      </w:r>
      <w:r w:rsidR="00905493" w:rsidRPr="001B514D">
        <w:rPr>
          <w:rFonts w:asciiTheme="minorHAnsi" w:hAnsiTheme="minorHAnsi"/>
          <w:szCs w:val="24"/>
        </w:rPr>
        <w:t xml:space="preserve">kontrolního dne bude obsahovat soupis jednotlivých řešených bodů s uvedením termínů jejich plnění a odpovědnosti konkrétních účastníků výstavby za jejich plnění. </w:t>
      </w:r>
    </w:p>
    <w:p w14:paraId="5B79C335"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7.8. </w:t>
      </w:r>
      <w:r w:rsidRPr="001B514D">
        <w:rPr>
          <w:rFonts w:asciiTheme="minorHAnsi" w:hAnsiTheme="minorHAnsi"/>
          <w:b/>
          <w:szCs w:val="24"/>
        </w:rPr>
        <w:tab/>
      </w:r>
      <w:r w:rsidRPr="001B514D">
        <w:rPr>
          <w:rFonts w:asciiTheme="minorHAnsi" w:hAnsiTheme="minorHAnsi"/>
          <w:szCs w:val="24"/>
        </w:rPr>
        <w:t xml:space="preserve">Kontrolní den povede TDI, </w:t>
      </w:r>
      <w:proofErr w:type="gramStart"/>
      <w:r w:rsidRPr="001B514D">
        <w:rPr>
          <w:rFonts w:asciiTheme="minorHAnsi" w:hAnsiTheme="minorHAnsi"/>
          <w:szCs w:val="24"/>
        </w:rPr>
        <w:t>který</w:t>
      </w:r>
      <w:proofErr w:type="gramEnd"/>
      <w:r w:rsidRPr="001B514D">
        <w:rPr>
          <w:rFonts w:asciiTheme="minorHAnsi" w:hAnsiTheme="minorHAnsi"/>
          <w:szCs w:val="24"/>
        </w:rPr>
        <w:t xml:space="preserve"> z něj rovněž pořídí zápis.</w:t>
      </w:r>
    </w:p>
    <w:p w14:paraId="6942AE87"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7.9</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Výše uvedenými kontrolními dny nejsou dotčeny pravidelné průběžné kontroly provádění díla TDI a Objednatelem a jím oprávněných osob na staveništi, jež budou zaznamenány ve stavebním deníku.</w:t>
      </w:r>
    </w:p>
    <w:p w14:paraId="3E2E6EEC"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7.10</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Zápisy ve stavebním deníku ani zápisy z kontrolních dnů se nepovažují za změnu smlouvy ani nezakládají nárok na změnu smlouvy.</w:t>
      </w:r>
    </w:p>
    <w:p w14:paraId="16623392" w14:textId="77777777" w:rsidR="008C4F8E" w:rsidRPr="001B514D" w:rsidRDefault="008C4F8E"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t>Článek VIII. Provádění díla</w:t>
      </w:r>
    </w:p>
    <w:p w14:paraId="506127BA"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rPr>
        <w:t xml:space="preserve">8.1. </w:t>
      </w:r>
      <w:r w:rsidRPr="001B514D">
        <w:rPr>
          <w:rFonts w:asciiTheme="minorHAnsi" w:hAnsiTheme="minorHAnsi"/>
          <w:b/>
        </w:rPr>
        <w:tab/>
      </w:r>
      <w:r w:rsidRPr="001B514D">
        <w:rPr>
          <w:rFonts w:asciiTheme="minorHAnsi" w:hAnsiTheme="minorHAnsi"/>
          <w:snapToGrid w:val="0"/>
        </w:rPr>
        <w:t xml:space="preserve">Zhotovitel bude mít úplnou kontrolu nad prováděním díla, bude je účinně řídit a dohlížet na ně tak, aby zajistil, že dílo bude odpovídat PROJEKTU a této smlouvě. K tomuto účelu Zhotovitel zpracuje a do 10 dnů ode dne podpisu této smlouvy předá Objednateli </w:t>
      </w:r>
      <w:r w:rsidR="00A871C8" w:rsidRPr="00A871C8">
        <w:rPr>
          <w:rFonts w:asciiTheme="minorHAnsi" w:hAnsiTheme="minorHAnsi"/>
          <w:snapToGrid w:val="0"/>
        </w:rPr>
        <w:t>plán systému řízení pro předmět díla</w:t>
      </w:r>
      <w:r w:rsidRPr="001B514D">
        <w:rPr>
          <w:rFonts w:asciiTheme="minorHAnsi" w:hAnsiTheme="minorHAnsi"/>
          <w:snapToGrid w:val="0"/>
        </w:rPr>
        <w:t xml:space="preserve">. Výlučně bude Zhotovitel zodpovědný za stavební a konstrukční prostředky, metody, techniky, užité technologie a za koordinaci různých části díla a to zejména za bezpečnost a stabilitu konstrukcí na staveništi a za přiměřenost a bezpečnost veškerých užitých technologických postupů. </w:t>
      </w:r>
    </w:p>
    <w:p w14:paraId="3A3DF38C"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rPr>
        <w:lastRenderedPageBreak/>
        <w:t>8.2</w:t>
      </w:r>
      <w:proofErr w:type="gramEnd"/>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Zhotovitel bude výlučně zodpovědný za bezpečnost práce při provádění díla podle zákona č. 309/2006 Sb.</w:t>
      </w:r>
      <w:r w:rsidR="001B3929">
        <w:rPr>
          <w:rFonts w:asciiTheme="minorHAnsi" w:hAnsiTheme="minorHAnsi"/>
          <w:snapToGrid w:val="0"/>
        </w:rPr>
        <w:t>, ve znění pozdějších předpisů</w:t>
      </w:r>
      <w:r w:rsidRPr="001B514D">
        <w:rPr>
          <w:rFonts w:asciiTheme="minorHAnsi" w:hAnsiTheme="minorHAnsi"/>
          <w:snapToGrid w:val="0"/>
        </w:rPr>
        <w:t xml:space="preserve">  a Nařízení vlády č. 591/2006 Sb.</w:t>
      </w:r>
      <w:r w:rsidR="001B3929">
        <w:rPr>
          <w:rFonts w:asciiTheme="minorHAnsi" w:hAnsiTheme="minorHAnsi"/>
          <w:snapToGrid w:val="0"/>
        </w:rPr>
        <w:t>, v platném znění</w:t>
      </w:r>
      <w:r w:rsidRPr="001B514D">
        <w:rPr>
          <w:rFonts w:asciiTheme="minorHAnsi" w:hAnsiTheme="minorHAnsi"/>
          <w:snapToGrid w:val="0"/>
        </w:rPr>
        <w:t xml:space="preserve"> </w:t>
      </w:r>
      <w:r w:rsidR="00072B26" w:rsidRPr="001B514D">
        <w:rPr>
          <w:rFonts w:asciiTheme="minorHAnsi" w:hAnsiTheme="minorHAnsi"/>
          <w:snapToGrid w:val="0"/>
        </w:rPr>
        <w:t xml:space="preserve">a bude dodržovat nařízení koordinátora BOZP, kterého zajišťuje Objednatel. </w:t>
      </w:r>
      <w:r w:rsidRPr="001B514D">
        <w:rPr>
          <w:rFonts w:asciiTheme="minorHAnsi" w:hAnsiTheme="minorHAnsi"/>
          <w:snapToGrid w:val="0"/>
        </w:rPr>
        <w:t>Dále je Zhotovitel zodpovědný za to, že pravidla, regulace a pracovní metody či postupy požadované příslušnými předpisy budou dodržovány. Zhotovitel je pro tento účel povinen dodržovat podmínky citovaných právních předpisů a dále zejména (nikoliv však pouze):</w:t>
      </w:r>
    </w:p>
    <w:p w14:paraId="75B507B1"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8.2.1.</w:t>
      </w:r>
      <w:r w:rsidRPr="001B514D">
        <w:rPr>
          <w:rFonts w:asciiTheme="minorHAnsi" w:hAnsiTheme="minorHAnsi"/>
          <w:snapToGrid w:val="0"/>
        </w:rPr>
        <w:t xml:space="preserve"> </w:t>
      </w:r>
      <w:r w:rsidRPr="001B514D">
        <w:rPr>
          <w:rFonts w:asciiTheme="minorHAnsi" w:hAnsiTheme="minorHAnsi"/>
          <w:snapToGrid w:val="0"/>
        </w:rPr>
        <w:tab/>
        <w:t xml:space="preserve">učinit veškerá nezbytná opatření k ochraně osob užívajících budovy a prostory areálu a všech osob oprávněných k pohybu na staveništi, k ochraně staveniště samého a k ochraně prováděného díla. Zhotovitel je rovněž povinen udržovat staveniště i nedokončené dílo v takovém stavu, aby bylo nebezpečí hrozící všem občanům a osobám pohybujícím se na staveništi nebo v jeho blízkosti odstraněno </w:t>
      </w:r>
    </w:p>
    <w:p w14:paraId="3CF4F63B" w14:textId="77777777" w:rsidR="008C4F8E" w:rsidRPr="001B514D" w:rsidRDefault="008C4F8E" w:rsidP="00367568">
      <w:pPr>
        <w:pStyle w:val="Zkladntextodsazen3"/>
        <w:ind w:left="1418" w:hanging="709"/>
        <w:jc w:val="both"/>
        <w:rPr>
          <w:rFonts w:asciiTheme="minorHAnsi" w:hAnsiTheme="minorHAnsi"/>
          <w:sz w:val="24"/>
          <w:szCs w:val="24"/>
        </w:rPr>
      </w:pPr>
      <w:r w:rsidRPr="001B514D">
        <w:rPr>
          <w:rFonts w:asciiTheme="minorHAnsi" w:hAnsiTheme="minorHAnsi"/>
          <w:b/>
          <w:sz w:val="24"/>
          <w:szCs w:val="24"/>
        </w:rPr>
        <w:t>8.2.2.</w:t>
      </w:r>
      <w:r w:rsidRPr="001B514D">
        <w:rPr>
          <w:rFonts w:asciiTheme="minorHAnsi" w:hAnsiTheme="minorHAnsi"/>
          <w:sz w:val="24"/>
          <w:szCs w:val="24"/>
        </w:rPr>
        <w:tab/>
        <w:t>zabezpečit a udržovat na vlastní náklad veškerá světla, ostrahu, oplocení, varovné tabulky a dozor v době a na místech, kde je to nezbytně nutné nebo kde je to požadováno TDI, příslušnými předpisy nebo příslušným oprávněným orgánem veřejné správy pro bezpečnost osob, díla nebo zachování veřejného pořádku,</w:t>
      </w:r>
    </w:p>
    <w:p w14:paraId="1C9702B0"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8.2.3.</w:t>
      </w:r>
      <w:r w:rsidRPr="001B514D">
        <w:rPr>
          <w:rFonts w:asciiTheme="minorHAnsi" w:hAnsiTheme="minorHAnsi"/>
          <w:snapToGrid w:val="0"/>
        </w:rPr>
        <w:tab/>
        <w:t>učinit veškerá nezbytná opatření k ochraně životního prostředí, a to jak přímo na staveništi, tak i mimo ně v rozsahu, který účinně zamezí poškození nebo ohrožení zdraví nebo života občanů a majetku imisemi, hlukem nebo jiným způsobem v příčinné souvislosti s prováděním díla.</w:t>
      </w:r>
    </w:p>
    <w:p w14:paraId="684ED7D3"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8.2.4.</w:t>
      </w:r>
      <w:r w:rsidRPr="001B514D">
        <w:rPr>
          <w:rFonts w:asciiTheme="minorHAnsi" w:hAnsiTheme="minorHAnsi"/>
          <w:snapToGrid w:val="0"/>
        </w:rPr>
        <w:tab/>
        <w:t>vlivem činnosti Zhotovitele nesmí dojit ke škodám na objektech a inženýrských sítích. Případné vzniklé škody hradí Zhotovitel.</w:t>
      </w:r>
    </w:p>
    <w:p w14:paraId="33BABB34"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8.4.5.</w:t>
      </w:r>
      <w:r w:rsidRPr="001B514D">
        <w:rPr>
          <w:rFonts w:asciiTheme="minorHAnsi" w:hAnsiTheme="minorHAnsi"/>
          <w:snapToGrid w:val="0"/>
        </w:rPr>
        <w:tab/>
        <w:t>v případě, že Zhotovitel bude používat stroje, které vyvolávají vibrace a otřesy, zajistí taková opatření, aby na blízkých stávajících objektech nedošlo vlivem stavební činnosti ke škodám. Případné vzniklé škody hradí Zhotovitel.</w:t>
      </w:r>
    </w:p>
    <w:p w14:paraId="1DAC95E8" w14:textId="77777777" w:rsidR="003F48CB" w:rsidRDefault="00CF290D" w:rsidP="003F48CB">
      <w:pPr>
        <w:spacing w:before="60"/>
        <w:ind w:left="720" w:hanging="720"/>
        <w:jc w:val="both"/>
        <w:rPr>
          <w:rFonts w:ascii="Calibri" w:hAnsi="Calibri" w:cs="Arial"/>
          <w:snapToGrid w:val="0"/>
          <w:color w:val="FF0000"/>
        </w:rPr>
      </w:pPr>
      <w:proofErr w:type="gramStart"/>
      <w:r w:rsidRPr="001B514D">
        <w:rPr>
          <w:rFonts w:asciiTheme="minorHAnsi" w:hAnsiTheme="minorHAnsi"/>
          <w:b/>
          <w:snapToGrid w:val="0"/>
        </w:rPr>
        <w:t>8.3</w:t>
      </w:r>
      <w:proofErr w:type="gramEnd"/>
      <w:r w:rsidRPr="00B32433">
        <w:rPr>
          <w:rFonts w:asciiTheme="minorHAnsi" w:hAnsiTheme="minorHAnsi"/>
          <w:b/>
          <w:snapToGrid w:val="0"/>
        </w:rPr>
        <w:t>.</w:t>
      </w:r>
      <w:r w:rsidR="00E00BBC" w:rsidRPr="00B32433">
        <w:rPr>
          <w:rFonts w:asciiTheme="minorHAnsi" w:hAnsiTheme="minorHAnsi"/>
          <w:snapToGrid w:val="0"/>
        </w:rPr>
        <w:tab/>
      </w:r>
      <w:r w:rsidR="00B32433" w:rsidRPr="00606EC2">
        <w:rPr>
          <w:rFonts w:asciiTheme="minorHAnsi" w:hAnsiTheme="minorHAnsi"/>
          <w:snapToGrid w:val="0"/>
        </w:rPr>
        <w:t xml:space="preserve">Zhotovitel se zavazuje provést pro </w:t>
      </w:r>
      <w:r w:rsidR="001B3929">
        <w:rPr>
          <w:rFonts w:asciiTheme="minorHAnsi" w:hAnsiTheme="minorHAnsi"/>
          <w:snapToGrid w:val="0"/>
        </w:rPr>
        <w:t>O</w:t>
      </w:r>
      <w:r w:rsidR="00B32433" w:rsidRPr="00606EC2">
        <w:rPr>
          <w:rFonts w:asciiTheme="minorHAnsi" w:hAnsiTheme="minorHAnsi"/>
          <w:snapToGrid w:val="0"/>
        </w:rPr>
        <w:t xml:space="preserve">bjednatele dílo s využitím vlastních kapacit a třetích osob, jejichž závazný seznam předložil v nabídce. Tento seznam je nedílnou součástí této smlouvy o dílo, jako </w:t>
      </w:r>
      <w:r w:rsidR="00B32433" w:rsidRPr="00606EC2">
        <w:rPr>
          <w:rFonts w:asciiTheme="minorHAnsi" w:hAnsiTheme="minorHAnsi"/>
          <w:b/>
          <w:snapToGrid w:val="0"/>
        </w:rPr>
        <w:t>příloha č. III.</w:t>
      </w:r>
      <w:r w:rsidR="00E467DB" w:rsidRPr="00606EC2">
        <w:rPr>
          <w:rFonts w:asciiTheme="minorHAnsi" w:hAnsiTheme="minorHAnsi"/>
          <w:snapToGrid w:val="0"/>
        </w:rPr>
        <w:t xml:space="preserve"> </w:t>
      </w:r>
      <w:r w:rsidR="00B32433" w:rsidRPr="00606EC2">
        <w:rPr>
          <w:rFonts w:asciiTheme="minorHAnsi" w:hAnsiTheme="minorHAnsi"/>
          <w:snapToGrid w:val="0"/>
        </w:rPr>
        <w:t xml:space="preserve">Jiné osoby jako </w:t>
      </w:r>
      <w:proofErr w:type="spellStart"/>
      <w:r w:rsidR="00E467DB" w:rsidRPr="00606EC2">
        <w:rPr>
          <w:rFonts w:asciiTheme="minorHAnsi" w:hAnsiTheme="minorHAnsi"/>
          <w:snapToGrid w:val="0"/>
        </w:rPr>
        <w:t>podzhotovitele</w:t>
      </w:r>
      <w:proofErr w:type="spellEnd"/>
      <w:r w:rsidR="00B32433" w:rsidRPr="00606EC2">
        <w:rPr>
          <w:rFonts w:asciiTheme="minorHAnsi" w:hAnsiTheme="minorHAnsi"/>
          <w:snapToGrid w:val="0"/>
        </w:rPr>
        <w:t xml:space="preserve"> může </w:t>
      </w:r>
      <w:r w:rsidR="001B3929">
        <w:rPr>
          <w:rFonts w:asciiTheme="minorHAnsi" w:hAnsiTheme="minorHAnsi"/>
          <w:snapToGrid w:val="0"/>
        </w:rPr>
        <w:t>Z</w:t>
      </w:r>
      <w:r w:rsidR="00B32433" w:rsidRPr="00606EC2">
        <w:rPr>
          <w:rFonts w:asciiTheme="minorHAnsi" w:hAnsiTheme="minorHAnsi"/>
          <w:snapToGrid w:val="0"/>
        </w:rPr>
        <w:t xml:space="preserve">hotovitel k provedení </w:t>
      </w:r>
      <w:r w:rsidR="00B32433" w:rsidRPr="003E57F8">
        <w:rPr>
          <w:rFonts w:asciiTheme="minorHAnsi" w:hAnsiTheme="minorHAnsi"/>
          <w:snapToGrid w:val="0"/>
        </w:rPr>
        <w:t xml:space="preserve">díla využít jen s předchozím písemným souhlasem </w:t>
      </w:r>
      <w:r w:rsidR="001B3929">
        <w:rPr>
          <w:rFonts w:asciiTheme="minorHAnsi" w:hAnsiTheme="minorHAnsi"/>
          <w:snapToGrid w:val="0"/>
        </w:rPr>
        <w:t>O</w:t>
      </w:r>
      <w:r w:rsidR="00B32433" w:rsidRPr="003E57F8">
        <w:rPr>
          <w:rFonts w:asciiTheme="minorHAnsi" w:hAnsiTheme="minorHAnsi"/>
          <w:snapToGrid w:val="0"/>
        </w:rPr>
        <w:t xml:space="preserve">bjednatele. </w:t>
      </w:r>
      <w:r w:rsidR="00606EC2" w:rsidRPr="003E57F8">
        <w:rPr>
          <w:rFonts w:ascii="Calibri" w:hAnsi="Calibri" w:cs="Arial"/>
          <w:snapToGrid w:val="0"/>
        </w:rPr>
        <w:t>Tyto třetí osoby (dále jen „</w:t>
      </w:r>
      <w:proofErr w:type="spellStart"/>
      <w:r w:rsidR="00606EC2" w:rsidRPr="003E57F8">
        <w:rPr>
          <w:rFonts w:ascii="Calibri" w:hAnsi="Calibri" w:cs="Arial"/>
          <w:snapToGrid w:val="0"/>
        </w:rPr>
        <w:t>podzhotovitel</w:t>
      </w:r>
      <w:proofErr w:type="spellEnd"/>
      <w:r w:rsidR="00606EC2" w:rsidRPr="003E57F8">
        <w:rPr>
          <w:rFonts w:ascii="Calibri" w:hAnsi="Calibri" w:cs="Arial"/>
          <w:snapToGrid w:val="0"/>
        </w:rPr>
        <w:t>“)</w:t>
      </w:r>
      <w:r w:rsidR="00606EC2" w:rsidRPr="003E57F8">
        <w:rPr>
          <w:rFonts w:ascii="Calibri" w:hAnsi="Calibri" w:cs="Arial"/>
          <w:b/>
          <w:snapToGrid w:val="0"/>
        </w:rPr>
        <w:t xml:space="preserve"> </w:t>
      </w:r>
      <w:r w:rsidR="00606EC2" w:rsidRPr="003E57F8">
        <w:rPr>
          <w:rFonts w:ascii="Calibri" w:hAnsi="Calibri" w:cs="Arial"/>
          <w:snapToGrid w:val="0"/>
        </w:rPr>
        <w:t xml:space="preserve">se nesmí podílet na </w:t>
      </w:r>
      <w:r w:rsidR="003F48CB" w:rsidRPr="003E57F8">
        <w:rPr>
          <w:rFonts w:ascii="Calibri" w:hAnsi="Calibri" w:cs="Arial"/>
          <w:snapToGrid w:val="0"/>
        </w:rPr>
        <w:t>činnostech specifikovan</w:t>
      </w:r>
      <w:r w:rsidR="001B3929">
        <w:rPr>
          <w:rFonts w:ascii="Calibri" w:hAnsi="Calibri" w:cs="Arial"/>
          <w:snapToGrid w:val="0"/>
        </w:rPr>
        <w:t>ých</w:t>
      </w:r>
      <w:r w:rsidR="003F48CB" w:rsidRPr="003E57F8">
        <w:rPr>
          <w:rFonts w:ascii="Calibri" w:hAnsi="Calibri" w:cs="Arial"/>
          <w:snapToGrid w:val="0"/>
        </w:rPr>
        <w:t xml:space="preserve"> v rozpočtu ve stavebním dílu</w:t>
      </w:r>
      <w:r w:rsidR="00E05054">
        <w:rPr>
          <w:rFonts w:ascii="Calibri" w:hAnsi="Calibri" w:cs="Arial"/>
          <w:snapToGrid w:val="0"/>
        </w:rPr>
        <w:t>:</w:t>
      </w:r>
      <w:r w:rsidR="003F48CB" w:rsidRPr="003E57F8">
        <w:rPr>
          <w:rFonts w:ascii="Calibri" w:hAnsi="Calibri" w:cs="Arial"/>
          <w:snapToGrid w:val="0"/>
          <w:color w:val="FF0000"/>
        </w:rPr>
        <w:t xml:space="preserve"> </w:t>
      </w:r>
    </w:p>
    <w:p w14:paraId="00FF9ADC" w14:textId="77777777" w:rsidR="00E05054" w:rsidRPr="004E30D1" w:rsidRDefault="00E05054" w:rsidP="00E05054">
      <w:pPr>
        <w:numPr>
          <w:ilvl w:val="0"/>
          <w:numId w:val="41"/>
        </w:numPr>
        <w:autoSpaceDE w:val="0"/>
        <w:autoSpaceDN w:val="0"/>
        <w:adjustRightInd w:val="0"/>
        <w:ind w:left="1070"/>
        <w:jc w:val="both"/>
        <w:rPr>
          <w:rFonts w:ascii="Calibri" w:hAnsi="Calibri" w:cs="Cambria"/>
          <w:szCs w:val="20"/>
        </w:rPr>
      </w:pPr>
      <w:r w:rsidRPr="004E30D1">
        <w:rPr>
          <w:rFonts w:ascii="Calibri" w:hAnsi="Calibri" w:cs="Cambria"/>
          <w:szCs w:val="20"/>
        </w:rPr>
        <w:t>Stavební díl 720 Zdravotně technická instalace</w:t>
      </w:r>
    </w:p>
    <w:p w14:paraId="68E49886" w14:textId="77777777" w:rsidR="00E05054" w:rsidRPr="004E30D1" w:rsidRDefault="00E05054" w:rsidP="00E05054">
      <w:pPr>
        <w:numPr>
          <w:ilvl w:val="0"/>
          <w:numId w:val="41"/>
        </w:numPr>
        <w:autoSpaceDE w:val="0"/>
        <w:autoSpaceDN w:val="0"/>
        <w:adjustRightInd w:val="0"/>
        <w:ind w:left="1070"/>
        <w:jc w:val="both"/>
        <w:rPr>
          <w:rFonts w:ascii="Calibri" w:hAnsi="Calibri" w:cs="Cambria"/>
          <w:szCs w:val="20"/>
        </w:rPr>
      </w:pPr>
      <w:r w:rsidRPr="004E30D1">
        <w:rPr>
          <w:rFonts w:ascii="Calibri" w:hAnsi="Calibri" w:cs="Cambria"/>
          <w:szCs w:val="20"/>
        </w:rPr>
        <w:t>Stavební díl 730 Ústřední vytápění</w:t>
      </w:r>
    </w:p>
    <w:p w14:paraId="24BC4C23" w14:textId="77777777" w:rsidR="00E05054" w:rsidRPr="004E30D1" w:rsidRDefault="00E05054" w:rsidP="00E05054">
      <w:pPr>
        <w:numPr>
          <w:ilvl w:val="0"/>
          <w:numId w:val="41"/>
        </w:numPr>
        <w:autoSpaceDE w:val="0"/>
        <w:autoSpaceDN w:val="0"/>
        <w:adjustRightInd w:val="0"/>
        <w:ind w:left="1070"/>
        <w:jc w:val="both"/>
        <w:rPr>
          <w:rFonts w:ascii="Calibri" w:hAnsi="Calibri" w:cs="Cambria"/>
          <w:szCs w:val="20"/>
        </w:rPr>
      </w:pPr>
      <w:r w:rsidRPr="004E30D1">
        <w:rPr>
          <w:rFonts w:ascii="Calibri" w:hAnsi="Calibri" w:cs="Cambria"/>
          <w:szCs w:val="20"/>
        </w:rPr>
        <w:t>Stavební díl 731 Kotelny</w:t>
      </w:r>
    </w:p>
    <w:p w14:paraId="66C19887" w14:textId="77777777" w:rsidR="00E05054" w:rsidRPr="008954AD" w:rsidRDefault="00E05054" w:rsidP="00E05054">
      <w:pPr>
        <w:numPr>
          <w:ilvl w:val="0"/>
          <w:numId w:val="41"/>
        </w:numPr>
        <w:autoSpaceDE w:val="0"/>
        <w:autoSpaceDN w:val="0"/>
        <w:adjustRightInd w:val="0"/>
        <w:ind w:left="1070"/>
        <w:jc w:val="both"/>
        <w:rPr>
          <w:rFonts w:ascii="Calibri" w:hAnsi="Calibri" w:cs="Cambria"/>
          <w:szCs w:val="20"/>
        </w:rPr>
      </w:pPr>
      <w:r w:rsidRPr="008954AD">
        <w:rPr>
          <w:rFonts w:ascii="Calibri" w:hAnsi="Calibri" w:cs="Cambria"/>
          <w:szCs w:val="20"/>
        </w:rPr>
        <w:t>Stavební díl 732 Strojovny</w:t>
      </w:r>
    </w:p>
    <w:p w14:paraId="2C056DA1" w14:textId="77777777" w:rsidR="00E05054" w:rsidRPr="008954AD" w:rsidRDefault="00E05054" w:rsidP="00E05054">
      <w:pPr>
        <w:numPr>
          <w:ilvl w:val="0"/>
          <w:numId w:val="41"/>
        </w:numPr>
        <w:autoSpaceDE w:val="0"/>
        <w:autoSpaceDN w:val="0"/>
        <w:adjustRightInd w:val="0"/>
        <w:ind w:left="1070"/>
        <w:jc w:val="both"/>
        <w:rPr>
          <w:rFonts w:ascii="Calibri" w:hAnsi="Calibri" w:cs="Cambria"/>
          <w:szCs w:val="20"/>
        </w:rPr>
      </w:pPr>
      <w:r w:rsidRPr="008954AD">
        <w:rPr>
          <w:rFonts w:ascii="Calibri" w:hAnsi="Calibri" w:cs="Cambria"/>
          <w:szCs w:val="20"/>
        </w:rPr>
        <w:t>Stavební díl 733 Rozvod potrubí</w:t>
      </w:r>
    </w:p>
    <w:p w14:paraId="674B7342" w14:textId="77777777" w:rsidR="00E05054" w:rsidRDefault="00E05054" w:rsidP="00E05054">
      <w:pPr>
        <w:numPr>
          <w:ilvl w:val="0"/>
          <w:numId w:val="41"/>
        </w:numPr>
        <w:autoSpaceDE w:val="0"/>
        <w:autoSpaceDN w:val="0"/>
        <w:adjustRightInd w:val="0"/>
        <w:ind w:left="1070"/>
        <w:jc w:val="both"/>
        <w:rPr>
          <w:rFonts w:ascii="Calibri" w:hAnsi="Calibri" w:cs="Cambria"/>
          <w:szCs w:val="20"/>
        </w:rPr>
      </w:pPr>
      <w:r w:rsidRPr="008954AD">
        <w:rPr>
          <w:rFonts w:ascii="Calibri" w:hAnsi="Calibri" w:cs="Cambria"/>
          <w:szCs w:val="20"/>
        </w:rPr>
        <w:t>Stavební díl 734 Armatura</w:t>
      </w:r>
    </w:p>
    <w:p w14:paraId="5491868A" w14:textId="77777777" w:rsidR="00B32433" w:rsidRPr="00B32433" w:rsidRDefault="00B32433" w:rsidP="00B32433">
      <w:pPr>
        <w:spacing w:before="60"/>
        <w:ind w:left="1418" w:hanging="709"/>
        <w:jc w:val="both"/>
        <w:rPr>
          <w:rFonts w:asciiTheme="minorHAnsi" w:hAnsiTheme="minorHAnsi"/>
          <w:snapToGrid w:val="0"/>
        </w:rPr>
      </w:pPr>
      <w:r w:rsidRPr="003E57F8">
        <w:rPr>
          <w:rFonts w:asciiTheme="minorHAnsi" w:hAnsiTheme="minorHAnsi"/>
          <w:b/>
          <w:snapToGrid w:val="0"/>
        </w:rPr>
        <w:t>8.3.1.</w:t>
      </w:r>
      <w:r w:rsidRPr="003E57F8">
        <w:rPr>
          <w:rFonts w:asciiTheme="minorHAnsi" w:hAnsiTheme="minorHAnsi"/>
          <w:snapToGrid w:val="0"/>
        </w:rPr>
        <w:tab/>
        <w:t xml:space="preserve">Zhotovitel odpovídá v plném rozsahu za veškeré části díla provedené </w:t>
      </w:r>
      <w:proofErr w:type="spellStart"/>
      <w:r w:rsidR="00E467DB" w:rsidRPr="003E57F8">
        <w:rPr>
          <w:rFonts w:asciiTheme="minorHAnsi" w:hAnsiTheme="minorHAnsi"/>
          <w:snapToGrid w:val="0"/>
        </w:rPr>
        <w:t>podzhotoviteli</w:t>
      </w:r>
      <w:proofErr w:type="spellEnd"/>
      <w:r w:rsidRPr="003E57F8">
        <w:rPr>
          <w:rFonts w:asciiTheme="minorHAnsi" w:hAnsiTheme="minorHAnsi"/>
          <w:snapToGrid w:val="0"/>
        </w:rPr>
        <w:t xml:space="preserve">. Zhotovitel vytvoří stabilní tým osob odpovědných za provádění a řízení prací vlastních i </w:t>
      </w:r>
      <w:proofErr w:type="spellStart"/>
      <w:r w:rsidR="00E467DB" w:rsidRPr="003E57F8">
        <w:rPr>
          <w:rFonts w:asciiTheme="minorHAnsi" w:hAnsiTheme="minorHAnsi"/>
          <w:snapToGrid w:val="0"/>
        </w:rPr>
        <w:t>podzhotovitelů</w:t>
      </w:r>
      <w:proofErr w:type="spellEnd"/>
      <w:r w:rsidR="00E467DB" w:rsidRPr="003E57F8">
        <w:rPr>
          <w:rFonts w:asciiTheme="minorHAnsi" w:hAnsiTheme="minorHAnsi"/>
          <w:snapToGrid w:val="0"/>
        </w:rPr>
        <w:t xml:space="preserve"> </w:t>
      </w:r>
      <w:r w:rsidRPr="003E57F8">
        <w:rPr>
          <w:rFonts w:asciiTheme="minorHAnsi" w:hAnsiTheme="minorHAnsi"/>
          <w:snapToGrid w:val="0"/>
        </w:rPr>
        <w:t>a je oprávněn</w:t>
      </w:r>
      <w:r w:rsidRPr="00B32433">
        <w:rPr>
          <w:rFonts w:asciiTheme="minorHAnsi" w:hAnsiTheme="minorHAnsi"/>
          <w:snapToGrid w:val="0"/>
        </w:rPr>
        <w:t xml:space="preserve"> změnit tyto odpovědné osoby pouze ze závažných důvodů a s předchozím písemným souhlasem </w:t>
      </w:r>
      <w:r w:rsidR="001B3929">
        <w:rPr>
          <w:rFonts w:asciiTheme="minorHAnsi" w:hAnsiTheme="minorHAnsi"/>
          <w:snapToGrid w:val="0"/>
        </w:rPr>
        <w:t>O</w:t>
      </w:r>
      <w:r w:rsidRPr="00B32433">
        <w:rPr>
          <w:rFonts w:asciiTheme="minorHAnsi" w:hAnsiTheme="minorHAnsi"/>
          <w:snapToGrid w:val="0"/>
        </w:rPr>
        <w:t xml:space="preserve">bjednatele. </w:t>
      </w:r>
    </w:p>
    <w:p w14:paraId="6DE3349F"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8.3.2.</w:t>
      </w:r>
      <w:r w:rsidRPr="00B32433">
        <w:rPr>
          <w:rFonts w:asciiTheme="minorHAnsi" w:hAnsiTheme="minorHAnsi"/>
          <w:snapToGrid w:val="0"/>
        </w:rPr>
        <w:tab/>
        <w:t xml:space="preserve">Zhotovitel se zavazuje veškeré práce </w:t>
      </w:r>
      <w:proofErr w:type="spellStart"/>
      <w:r w:rsidR="00E467DB">
        <w:rPr>
          <w:rFonts w:asciiTheme="minorHAnsi" w:hAnsiTheme="minorHAnsi"/>
          <w:snapToGrid w:val="0"/>
        </w:rPr>
        <w:t>podzhotovitelů</w:t>
      </w:r>
      <w:proofErr w:type="spellEnd"/>
      <w:r w:rsidR="00E467DB" w:rsidRPr="00B32433">
        <w:rPr>
          <w:rFonts w:asciiTheme="minorHAnsi" w:hAnsiTheme="minorHAnsi"/>
          <w:snapToGrid w:val="0"/>
        </w:rPr>
        <w:t xml:space="preserve"> </w:t>
      </w:r>
      <w:r w:rsidRPr="00B32433">
        <w:rPr>
          <w:rFonts w:asciiTheme="minorHAnsi" w:hAnsiTheme="minorHAnsi"/>
          <w:snapToGrid w:val="0"/>
        </w:rPr>
        <w:t>řádně koordinovat.</w:t>
      </w:r>
    </w:p>
    <w:p w14:paraId="4066A575"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8.3.3.</w:t>
      </w:r>
      <w:r w:rsidRPr="00B32433">
        <w:rPr>
          <w:rFonts w:asciiTheme="minorHAnsi" w:hAnsiTheme="minorHAnsi"/>
          <w:b/>
          <w:snapToGrid w:val="0"/>
        </w:rPr>
        <w:tab/>
      </w:r>
      <w:proofErr w:type="spellStart"/>
      <w:r w:rsidR="00E467DB">
        <w:rPr>
          <w:rFonts w:asciiTheme="minorHAnsi" w:hAnsiTheme="minorHAnsi"/>
          <w:snapToGrid w:val="0"/>
        </w:rPr>
        <w:t>Podzhotovitel</w:t>
      </w:r>
      <w:proofErr w:type="spellEnd"/>
      <w:r w:rsidRPr="00B32433">
        <w:rPr>
          <w:rFonts w:asciiTheme="minorHAnsi" w:hAnsiTheme="minorHAnsi"/>
          <w:snapToGrid w:val="0"/>
        </w:rPr>
        <w:t xml:space="preserve">, prostřednictvím kterého Zhotovitel prokazoval v zadávacím řízení kvalifikaci, může být vyměněn pouze se souhlasem Objednatele za jiného, pokud budou doloženy doklady prokazující </w:t>
      </w:r>
      <w:r w:rsidR="00E467DB">
        <w:rPr>
          <w:rFonts w:asciiTheme="minorHAnsi" w:hAnsiTheme="minorHAnsi"/>
          <w:snapToGrid w:val="0"/>
        </w:rPr>
        <w:t>kvalifikaci</w:t>
      </w:r>
      <w:r w:rsidRPr="00B32433">
        <w:rPr>
          <w:rFonts w:asciiTheme="minorHAnsi" w:hAnsiTheme="minorHAnsi"/>
          <w:snapToGrid w:val="0"/>
        </w:rPr>
        <w:t xml:space="preserve"> a to alespoň v rozsahu, v jakém </w:t>
      </w:r>
      <w:r w:rsidR="001B3929">
        <w:rPr>
          <w:rFonts w:asciiTheme="minorHAnsi" w:hAnsiTheme="minorHAnsi"/>
          <w:snapToGrid w:val="0"/>
        </w:rPr>
        <w:t>Z</w:t>
      </w:r>
      <w:r w:rsidR="00E467DB">
        <w:rPr>
          <w:rFonts w:asciiTheme="minorHAnsi" w:hAnsiTheme="minorHAnsi"/>
          <w:snapToGrid w:val="0"/>
        </w:rPr>
        <w:t>hotovitel</w:t>
      </w:r>
      <w:r w:rsidRPr="00B32433">
        <w:rPr>
          <w:rFonts w:asciiTheme="minorHAnsi" w:hAnsiTheme="minorHAnsi"/>
          <w:snapToGrid w:val="0"/>
        </w:rPr>
        <w:t xml:space="preserve"> prok</w:t>
      </w:r>
      <w:r w:rsidR="00E467DB">
        <w:rPr>
          <w:rFonts w:asciiTheme="minorHAnsi" w:hAnsiTheme="minorHAnsi"/>
          <w:snapToGrid w:val="0"/>
        </w:rPr>
        <w:t>azoval</w:t>
      </w:r>
      <w:r w:rsidRPr="00B32433">
        <w:rPr>
          <w:rFonts w:asciiTheme="minorHAnsi" w:hAnsiTheme="minorHAnsi"/>
          <w:snapToGrid w:val="0"/>
        </w:rPr>
        <w:t xml:space="preserve"> splnění kvalifikace </w:t>
      </w:r>
      <w:r w:rsidR="00E467DB">
        <w:rPr>
          <w:rFonts w:asciiTheme="minorHAnsi" w:hAnsiTheme="minorHAnsi"/>
          <w:snapToGrid w:val="0"/>
        </w:rPr>
        <w:t xml:space="preserve">v rámci nabídky u </w:t>
      </w:r>
      <w:proofErr w:type="spellStart"/>
      <w:r w:rsidR="00E467DB">
        <w:rPr>
          <w:rFonts w:asciiTheme="minorHAnsi" w:hAnsiTheme="minorHAnsi"/>
          <w:snapToGrid w:val="0"/>
        </w:rPr>
        <w:t>podzhotovitele</w:t>
      </w:r>
      <w:proofErr w:type="spellEnd"/>
      <w:r w:rsidR="00E467DB">
        <w:rPr>
          <w:rFonts w:asciiTheme="minorHAnsi" w:hAnsiTheme="minorHAnsi"/>
          <w:snapToGrid w:val="0"/>
        </w:rPr>
        <w:t>, který má být vyměněn</w:t>
      </w:r>
      <w:r w:rsidRPr="00B32433">
        <w:rPr>
          <w:rFonts w:asciiTheme="minorHAnsi" w:hAnsiTheme="minorHAnsi"/>
          <w:snapToGrid w:val="0"/>
        </w:rPr>
        <w:t>.</w:t>
      </w:r>
    </w:p>
    <w:p w14:paraId="3CE65059"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lastRenderedPageBreak/>
        <w:t>8.3.4.</w:t>
      </w:r>
      <w:r w:rsidRPr="00B32433">
        <w:rPr>
          <w:rFonts w:asciiTheme="minorHAnsi" w:hAnsiTheme="minorHAnsi"/>
          <w:b/>
          <w:snapToGrid w:val="0"/>
        </w:rPr>
        <w:tab/>
      </w:r>
      <w:r w:rsidRPr="00B32433">
        <w:rPr>
          <w:rFonts w:asciiTheme="minorHAnsi" w:hAnsiTheme="minorHAnsi"/>
          <w:snapToGrid w:val="0"/>
        </w:rPr>
        <w:t xml:space="preserve">Zhotovitel je povinen vést, průběžně aktualizovat a předkládat současně se soupisem provedených prací aktualizovaný seznam všech </w:t>
      </w:r>
      <w:proofErr w:type="spellStart"/>
      <w:r w:rsidR="00F44D5A">
        <w:rPr>
          <w:rFonts w:asciiTheme="minorHAnsi" w:hAnsiTheme="minorHAnsi"/>
          <w:snapToGrid w:val="0"/>
        </w:rPr>
        <w:t>podzhotovitelů</w:t>
      </w:r>
      <w:proofErr w:type="spellEnd"/>
      <w:r w:rsidR="00F44D5A" w:rsidRPr="00B32433">
        <w:rPr>
          <w:rFonts w:asciiTheme="minorHAnsi" w:hAnsiTheme="minorHAnsi"/>
          <w:snapToGrid w:val="0"/>
        </w:rPr>
        <w:t xml:space="preserve"> </w:t>
      </w:r>
      <w:r w:rsidRPr="00B32433">
        <w:rPr>
          <w:rFonts w:asciiTheme="minorHAnsi" w:hAnsiTheme="minorHAnsi"/>
          <w:snapToGrid w:val="0"/>
        </w:rPr>
        <w:t>včetně výše jejich podílu na akci.</w:t>
      </w:r>
    </w:p>
    <w:p w14:paraId="6AA52DD0"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8.3.5.</w:t>
      </w:r>
      <w:r w:rsidRPr="00B32433">
        <w:rPr>
          <w:rFonts w:asciiTheme="minorHAnsi" w:hAnsiTheme="minorHAnsi"/>
          <w:b/>
          <w:snapToGrid w:val="0"/>
        </w:rPr>
        <w:tab/>
      </w:r>
      <w:r w:rsidRPr="00B32433">
        <w:rPr>
          <w:rFonts w:asciiTheme="minorHAnsi" w:hAnsiTheme="minorHAnsi"/>
          <w:snapToGrid w:val="0"/>
        </w:rPr>
        <w:t xml:space="preserve">Zhotovitel je povinen předložit </w:t>
      </w:r>
      <w:r w:rsidR="001B3929">
        <w:rPr>
          <w:rFonts w:asciiTheme="minorHAnsi" w:hAnsiTheme="minorHAnsi"/>
          <w:snapToGrid w:val="0"/>
        </w:rPr>
        <w:t>O</w:t>
      </w:r>
      <w:r w:rsidRPr="00B32433">
        <w:rPr>
          <w:rFonts w:asciiTheme="minorHAnsi" w:hAnsiTheme="minorHAnsi"/>
          <w:snapToGrid w:val="0"/>
        </w:rPr>
        <w:t xml:space="preserve">bjednateli seznam </w:t>
      </w:r>
      <w:proofErr w:type="spellStart"/>
      <w:r w:rsidR="00F44D5A">
        <w:rPr>
          <w:rFonts w:asciiTheme="minorHAnsi" w:hAnsiTheme="minorHAnsi"/>
          <w:snapToGrid w:val="0"/>
        </w:rPr>
        <w:t>podzhotovitelů</w:t>
      </w:r>
      <w:proofErr w:type="spellEnd"/>
      <w:r w:rsidRPr="00B32433">
        <w:rPr>
          <w:rFonts w:asciiTheme="minorHAnsi" w:hAnsiTheme="minorHAnsi"/>
          <w:snapToGrid w:val="0"/>
        </w:rPr>
        <w:t xml:space="preserve">, ve kterém budou uvedeni všichni </w:t>
      </w:r>
      <w:proofErr w:type="spellStart"/>
      <w:r w:rsidR="00F44D5A">
        <w:rPr>
          <w:rFonts w:asciiTheme="minorHAnsi" w:hAnsiTheme="minorHAnsi"/>
          <w:snapToGrid w:val="0"/>
        </w:rPr>
        <w:t>podzhotovitelé</w:t>
      </w:r>
      <w:proofErr w:type="spellEnd"/>
      <w:r w:rsidRPr="00B32433">
        <w:rPr>
          <w:rFonts w:asciiTheme="minorHAnsi" w:hAnsiTheme="minorHAnsi"/>
          <w:snapToGrid w:val="0"/>
        </w:rPr>
        <w:t xml:space="preserve">, kteří se na plnění díla podíleli, a to do 90 dnů od splnění smlouvy nebo do 15. </w:t>
      </w:r>
      <w:r w:rsidR="001B3929">
        <w:rPr>
          <w:rFonts w:asciiTheme="minorHAnsi" w:hAnsiTheme="minorHAnsi"/>
          <w:snapToGrid w:val="0"/>
        </w:rPr>
        <w:t>b</w:t>
      </w:r>
      <w:r w:rsidRPr="00B32433">
        <w:rPr>
          <w:rFonts w:asciiTheme="minorHAnsi" w:hAnsiTheme="minorHAnsi"/>
          <w:snapToGrid w:val="0"/>
        </w:rPr>
        <w:t>řezna následujícího kalendářního roku v případě, že plnění smlouvy přesahuje 1 rok.</w:t>
      </w:r>
    </w:p>
    <w:p w14:paraId="5DDB6957" w14:textId="77777777" w:rsidR="008C4F8E" w:rsidRPr="001B514D" w:rsidRDefault="008C4F8E" w:rsidP="008C4F8E">
      <w:pPr>
        <w:spacing w:before="60"/>
        <w:ind w:left="709" w:hanging="709"/>
        <w:jc w:val="both"/>
        <w:rPr>
          <w:rFonts w:asciiTheme="minorHAnsi" w:hAnsiTheme="minorHAnsi"/>
          <w:b/>
          <w:snapToGrid w:val="0"/>
        </w:rPr>
      </w:pPr>
      <w:proofErr w:type="gramStart"/>
      <w:r w:rsidRPr="001B514D">
        <w:rPr>
          <w:rFonts w:asciiTheme="minorHAnsi" w:hAnsiTheme="minorHAnsi"/>
          <w:b/>
        </w:rPr>
        <w:t>8.4</w:t>
      </w:r>
      <w:proofErr w:type="gramEnd"/>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Zhotovitel bude výlučně zodpovědný za návrh, dílo, provoz, údržbu a odstranění dočasného konstrukčního či jiného dočasného vybavení a za návrh a provádění pracovních či stavebních metod požadovaných při jejich použití. Zhotovitel zajistí pro výkon těchto činností spolupráci osoby autorizované v příslušných oborech, ve kterých je činnost autorizované osoby požadována zákonem, určena smlouvou, nebo je-li přítomnosti autorizované osoby zapotřebí k tomu, aby byly zaručeny bezpečné a i jinak náležité výsledky.</w:t>
      </w:r>
    </w:p>
    <w:p w14:paraId="45651435" w14:textId="77777777" w:rsidR="008C4F8E" w:rsidRPr="001B514D" w:rsidRDefault="008C4F8E" w:rsidP="008C4F8E">
      <w:pPr>
        <w:spacing w:before="60"/>
        <w:ind w:left="709" w:hanging="709"/>
        <w:jc w:val="both"/>
        <w:rPr>
          <w:rFonts w:asciiTheme="minorHAnsi" w:hAnsiTheme="minorHAnsi"/>
          <w:b/>
          <w:snapToGrid w:val="0"/>
        </w:rPr>
      </w:pPr>
      <w:proofErr w:type="gramStart"/>
      <w:r w:rsidRPr="001B514D">
        <w:rPr>
          <w:rFonts w:asciiTheme="minorHAnsi" w:hAnsiTheme="minorHAnsi"/>
          <w:b/>
        </w:rPr>
        <w:t>8.5</w:t>
      </w:r>
      <w:proofErr w:type="gramEnd"/>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Zhotovitel se před zahájením pr</w:t>
      </w:r>
      <w:r w:rsidR="001B3929">
        <w:rPr>
          <w:rFonts w:asciiTheme="minorHAnsi" w:hAnsiTheme="minorHAnsi"/>
          <w:snapToGrid w:val="0"/>
        </w:rPr>
        <w:t>ací na díle</w:t>
      </w:r>
      <w:r w:rsidRPr="001B514D">
        <w:rPr>
          <w:rFonts w:asciiTheme="minorHAnsi" w:hAnsiTheme="minorHAnsi"/>
          <w:snapToGrid w:val="0"/>
        </w:rPr>
        <w:t xml:space="preserve"> seznámí s PROJEKTEM a shledá-li jakékoli vady, nesrovnalosti, omyly či nedostatky v PROJEKTU bude postupovat v souladu s příslušnými ustanoveními </w:t>
      </w:r>
      <w:r w:rsidR="00102A55" w:rsidRPr="001B514D">
        <w:rPr>
          <w:rFonts w:asciiTheme="minorHAnsi" w:hAnsiTheme="minorHAnsi"/>
          <w:snapToGrid w:val="0"/>
        </w:rPr>
        <w:t>občanského</w:t>
      </w:r>
      <w:r w:rsidRPr="001B514D">
        <w:rPr>
          <w:rFonts w:asciiTheme="minorHAnsi" w:hAnsiTheme="minorHAnsi"/>
          <w:snapToGrid w:val="0"/>
        </w:rPr>
        <w:t xml:space="preserve"> zákoníku a nebude pokračovat v práci či dodávkách, dokud nedostane od </w:t>
      </w:r>
      <w:r w:rsidR="00905493" w:rsidRPr="001B514D">
        <w:rPr>
          <w:rFonts w:asciiTheme="minorHAnsi" w:hAnsiTheme="minorHAnsi"/>
          <w:snapToGrid w:val="0"/>
        </w:rPr>
        <w:t>Objednatele</w:t>
      </w:r>
      <w:r w:rsidRPr="001B514D">
        <w:rPr>
          <w:rFonts w:asciiTheme="minorHAnsi" w:hAnsiTheme="minorHAnsi"/>
          <w:snapToGrid w:val="0"/>
        </w:rPr>
        <w:t xml:space="preserve"> opravené nebo chybějící údaje a pokyny.</w:t>
      </w:r>
    </w:p>
    <w:p w14:paraId="51C51AC8" w14:textId="77777777" w:rsidR="008C4F8E" w:rsidRPr="001B514D" w:rsidRDefault="008C4F8E" w:rsidP="008C4F8E">
      <w:pPr>
        <w:spacing w:before="60"/>
        <w:ind w:left="709" w:hanging="709"/>
        <w:jc w:val="both"/>
        <w:rPr>
          <w:rFonts w:asciiTheme="minorHAnsi" w:hAnsiTheme="minorHAnsi"/>
          <w:b/>
          <w:snapToGrid w:val="0"/>
        </w:rPr>
      </w:pPr>
      <w:proofErr w:type="gramStart"/>
      <w:r w:rsidRPr="001B514D">
        <w:rPr>
          <w:rFonts w:asciiTheme="minorHAnsi" w:hAnsiTheme="minorHAnsi"/>
          <w:b/>
        </w:rPr>
        <w:t>8.6</w:t>
      </w:r>
      <w:proofErr w:type="gramEnd"/>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Zhotovitel zpracuje a bude podle potřeby či požadavků Objednatele průběžně aktualizovat harmonogram provádění díla a srovnávat postup prací s údaji o základních etapách postupu prací na díle tak, aby zaručoval dodržení veškerých termínů díla. Zhotovitel bude sledovat průběh a postup provádění díla ve vztahu k tomuto harmonogramu a je povinen informovat Objednatele a TDI v souladu s příslušnými ustanoveními této smlouvy o zpoždění a jakýchkoli požadovaných úpravách, které z takového zpoždění vyplynou.</w:t>
      </w:r>
      <w:r w:rsidRPr="001B514D">
        <w:rPr>
          <w:rFonts w:asciiTheme="minorHAnsi" w:hAnsiTheme="minorHAnsi"/>
          <w:b/>
          <w:snapToGrid w:val="0"/>
        </w:rPr>
        <w:t xml:space="preserve"> </w:t>
      </w:r>
    </w:p>
    <w:p w14:paraId="11A14938"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snapToGrid w:val="0"/>
        </w:rPr>
        <w:t>8.7</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S ohledem na dodržování harmonogramu podle ustanovení předchozích článků se Zhotovitel zavazuje pro všechny fáze provádění díla zajistit dostatečný počet pracovníků tak, aby byly dodrženy všechny termíny provádění díla. </w:t>
      </w:r>
    </w:p>
    <w:p w14:paraId="7382A5A9"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8.8.</w:t>
      </w:r>
      <w:r w:rsidRPr="001B514D">
        <w:rPr>
          <w:rFonts w:asciiTheme="minorHAnsi" w:hAnsiTheme="minorHAnsi"/>
          <w:b/>
          <w:snapToGrid w:val="0"/>
        </w:rPr>
        <w:t xml:space="preserve"> </w:t>
      </w:r>
      <w:r w:rsidRPr="001B514D">
        <w:rPr>
          <w:rFonts w:asciiTheme="minorHAnsi" w:hAnsiTheme="minorHAnsi"/>
          <w:b/>
          <w:snapToGrid w:val="0"/>
        </w:rPr>
        <w:tab/>
      </w:r>
      <w:r w:rsidRPr="001B514D">
        <w:rPr>
          <w:rFonts w:asciiTheme="minorHAnsi" w:hAnsiTheme="minorHAnsi"/>
          <w:snapToGrid w:val="0"/>
        </w:rPr>
        <w:t>Bez ohledu na předcházející ustanovení nebudou považovány nedostatky v údajích výkresové dokumentace či v textových vyjádřeních, které se týkají prací nebo výrobků, jejichž výkresová dokumentace nebo textové vyjádření jsou odborným pracovníkům běžně známy, obvykle se užívají a jsou pro řádné provedení díla běžně uznávány za nezbytné, za nesrovnalosti nebo vady.</w:t>
      </w:r>
    </w:p>
    <w:p w14:paraId="761A26B3" w14:textId="77777777" w:rsidR="008C4F8E" w:rsidRPr="001B514D" w:rsidRDefault="008C4F8E" w:rsidP="008C4F8E">
      <w:pPr>
        <w:pStyle w:val="Nadpis6"/>
        <w:spacing w:before="60" w:after="0"/>
        <w:ind w:left="709" w:hanging="709"/>
        <w:rPr>
          <w:rFonts w:asciiTheme="minorHAnsi" w:hAnsiTheme="minorHAnsi"/>
          <w:sz w:val="24"/>
          <w:szCs w:val="24"/>
        </w:rPr>
      </w:pPr>
      <w:proofErr w:type="gramStart"/>
      <w:r w:rsidRPr="001B514D">
        <w:rPr>
          <w:rFonts w:asciiTheme="minorHAnsi" w:hAnsiTheme="minorHAnsi"/>
          <w:sz w:val="24"/>
          <w:szCs w:val="24"/>
        </w:rPr>
        <w:t>8.9</w:t>
      </w:r>
      <w:proofErr w:type="gramEnd"/>
      <w:r w:rsidRPr="001B514D">
        <w:rPr>
          <w:rFonts w:asciiTheme="minorHAnsi" w:hAnsiTheme="minorHAnsi"/>
          <w:sz w:val="24"/>
          <w:szCs w:val="24"/>
        </w:rPr>
        <w:t>.</w:t>
      </w:r>
      <w:r w:rsidRPr="001B514D">
        <w:rPr>
          <w:rFonts w:asciiTheme="minorHAnsi" w:hAnsiTheme="minorHAnsi"/>
          <w:sz w:val="24"/>
          <w:szCs w:val="24"/>
        </w:rPr>
        <w:tab/>
        <w:t>DOZOR ZHOTOVITELE NAD PROVÁDĚNÍM DÍLA</w:t>
      </w:r>
    </w:p>
    <w:p w14:paraId="644B86DA" w14:textId="77777777" w:rsidR="008C4F8E" w:rsidRDefault="008C4F8E" w:rsidP="008C4F8E">
      <w:pPr>
        <w:spacing w:before="60"/>
        <w:ind w:left="1418" w:hanging="709"/>
        <w:jc w:val="both"/>
        <w:rPr>
          <w:rFonts w:asciiTheme="minorHAnsi" w:hAnsiTheme="minorHAnsi"/>
          <w:snapToGrid w:val="0"/>
        </w:rPr>
      </w:pPr>
      <w:r w:rsidRPr="001B514D">
        <w:rPr>
          <w:rFonts w:asciiTheme="minorHAnsi" w:hAnsiTheme="minorHAnsi"/>
          <w:b/>
        </w:rPr>
        <w:t>8.9.1.</w:t>
      </w:r>
      <w:r w:rsidRPr="001B514D">
        <w:rPr>
          <w:rFonts w:asciiTheme="minorHAnsi" w:hAnsiTheme="minorHAnsi"/>
          <w:snapToGrid w:val="0"/>
        </w:rPr>
        <w:tab/>
        <w:t xml:space="preserve">Zhotovitel je výkonem dozoru nad provedením díla (dále jen </w:t>
      </w:r>
      <w:r w:rsidR="00256A3B">
        <w:rPr>
          <w:rFonts w:asciiTheme="minorHAnsi" w:hAnsiTheme="minorHAnsi"/>
          <w:snapToGrid w:val="0"/>
        </w:rPr>
        <w:t>„</w:t>
      </w:r>
      <w:r w:rsidRPr="001B514D">
        <w:rPr>
          <w:rFonts w:asciiTheme="minorHAnsi" w:hAnsiTheme="minorHAnsi"/>
          <w:snapToGrid w:val="0"/>
        </w:rPr>
        <w:t>dozor Zhotovitele</w:t>
      </w:r>
      <w:r w:rsidR="00256A3B">
        <w:rPr>
          <w:rFonts w:asciiTheme="minorHAnsi" w:hAnsiTheme="minorHAnsi"/>
          <w:snapToGrid w:val="0"/>
        </w:rPr>
        <w:t>“</w:t>
      </w:r>
      <w:r w:rsidRPr="001B514D">
        <w:rPr>
          <w:rFonts w:asciiTheme="minorHAnsi" w:hAnsiTheme="minorHAnsi"/>
          <w:snapToGrid w:val="0"/>
        </w:rPr>
        <w:t xml:space="preserve">) povinen </w:t>
      </w:r>
      <w:r w:rsidR="00E14B76" w:rsidRPr="00E14B76">
        <w:rPr>
          <w:rFonts w:asciiTheme="minorHAnsi" w:hAnsiTheme="minorHAnsi"/>
          <w:snapToGrid w:val="0"/>
        </w:rPr>
        <w:t xml:space="preserve">zabezpečit odborné vedení stavby stavbyvedoucím s příslušnou autorizací </w:t>
      </w:r>
      <w:r w:rsidR="00256A3B">
        <w:rPr>
          <w:rFonts w:asciiTheme="minorHAnsi" w:hAnsiTheme="minorHAnsi"/>
          <w:snapToGrid w:val="0"/>
        </w:rPr>
        <w:t xml:space="preserve">dle </w:t>
      </w:r>
      <w:r w:rsidR="00E14B76" w:rsidRPr="00E14B76">
        <w:rPr>
          <w:rFonts w:asciiTheme="minorHAnsi" w:hAnsiTheme="minorHAnsi"/>
          <w:snapToGrid w:val="0"/>
        </w:rPr>
        <w:t>§160 stavebního zákona</w:t>
      </w:r>
      <w:r w:rsidRPr="001B514D">
        <w:rPr>
          <w:rFonts w:asciiTheme="minorHAnsi" w:hAnsiTheme="minorHAnsi"/>
          <w:snapToGrid w:val="0"/>
        </w:rPr>
        <w:t>. Vyžaduje-li to rozsah činnosti, je Zhotovitel povinen zajistit i dostatečný počet způsobilých spolupracovníků. Všechny tyto osoby jsou povinny být přítomny na místě díla, a to v pracovní době, po celou dobu provádění díla.</w:t>
      </w:r>
    </w:p>
    <w:p w14:paraId="408153B4"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8.9.2.</w:t>
      </w:r>
      <w:r w:rsidRPr="001B514D">
        <w:rPr>
          <w:rFonts w:asciiTheme="minorHAnsi" w:hAnsiTheme="minorHAnsi"/>
          <w:snapToGrid w:val="0"/>
        </w:rPr>
        <w:tab/>
        <w:t xml:space="preserve">Dozor Zhotovitele nebude po dobu realizace předmětu díla vyměněn, pokud se tak nestane ze závažných důvodů, avšak vždy po předchozí vzájemné dohodě Zhotovitele s </w:t>
      </w:r>
      <w:r w:rsidR="00D942D8" w:rsidRPr="001B514D">
        <w:rPr>
          <w:rFonts w:asciiTheme="minorHAnsi" w:hAnsiTheme="minorHAnsi"/>
          <w:snapToGrid w:val="0"/>
        </w:rPr>
        <w:t>Objednatelem</w:t>
      </w:r>
      <w:r w:rsidRPr="001B514D">
        <w:rPr>
          <w:rFonts w:asciiTheme="minorHAnsi" w:hAnsiTheme="minorHAnsi"/>
          <w:snapToGrid w:val="0"/>
        </w:rPr>
        <w:t>.</w:t>
      </w:r>
      <w:r w:rsidR="00D942D8" w:rsidRPr="001B514D">
        <w:rPr>
          <w:rFonts w:asciiTheme="minorHAnsi" w:hAnsiTheme="minorHAnsi"/>
          <w:snapToGrid w:val="0"/>
        </w:rPr>
        <w:t xml:space="preserve"> Případnou výměnu osob dozoru Zhotovitele je povinen Zhotovitel Objednateli předem písemně oznámit. Pokud Zhotovitel neobdrží od Objednatele odpověď na oznámení změny osoby dozoru Zhotovitele do 7 kalendářních dnů, má se za to, že Objednatel s výměnou osoby dozoru Zhotovitele souhlasí. </w:t>
      </w:r>
      <w:r w:rsidRPr="001B514D">
        <w:rPr>
          <w:rFonts w:asciiTheme="minorHAnsi" w:hAnsiTheme="minorHAnsi"/>
          <w:snapToGrid w:val="0"/>
        </w:rPr>
        <w:t>Osoba pověřená dozorem Zhotovitele je:</w:t>
      </w:r>
    </w:p>
    <w:p w14:paraId="3C74F98E" w14:textId="77777777" w:rsidR="008C4F8E" w:rsidRPr="001B514D" w:rsidRDefault="00D942D8" w:rsidP="00D942D8">
      <w:pPr>
        <w:spacing w:before="60"/>
        <w:ind w:left="1418"/>
        <w:jc w:val="both"/>
        <w:rPr>
          <w:rFonts w:asciiTheme="minorHAnsi" w:hAnsiTheme="minorHAnsi"/>
          <w:b/>
          <w:snapToGrid w:val="0"/>
        </w:rPr>
      </w:pPr>
      <w:r w:rsidRPr="001B514D">
        <w:rPr>
          <w:rFonts w:asciiTheme="minorHAnsi" w:hAnsiTheme="minorHAnsi"/>
          <w:b/>
          <w:snapToGrid w:val="0"/>
        </w:rPr>
        <w:lastRenderedPageBreak/>
        <w:t>pan</w:t>
      </w:r>
      <w:r w:rsidR="008C4F8E" w:rsidRPr="001B514D">
        <w:rPr>
          <w:rFonts w:asciiTheme="minorHAnsi" w:hAnsiTheme="minorHAnsi"/>
          <w:b/>
          <w:snapToGrid w:val="0"/>
        </w:rPr>
        <w:t xml:space="preserve">, paní </w:t>
      </w:r>
      <w:r w:rsidR="008C4F8E" w:rsidRPr="001B514D">
        <w:rPr>
          <w:rFonts w:asciiTheme="minorHAnsi" w:hAnsiTheme="minorHAnsi"/>
          <w:b/>
          <w:snapToGrid w:val="0"/>
          <w:highlight w:val="yellow"/>
        </w:rPr>
        <w:t>……………………………………………………</w:t>
      </w:r>
      <w:r w:rsidR="00E45FE0" w:rsidRPr="001B514D">
        <w:rPr>
          <w:rFonts w:asciiTheme="minorHAnsi" w:hAnsiTheme="minorHAnsi"/>
          <w:b/>
          <w:snapToGrid w:val="0"/>
        </w:rPr>
        <w:t xml:space="preserve"> </w:t>
      </w:r>
      <w:r w:rsidR="008C4F8E" w:rsidRPr="001B514D">
        <w:rPr>
          <w:rFonts w:asciiTheme="minorHAnsi" w:hAnsiTheme="minorHAnsi"/>
          <w:b/>
          <w:snapToGrid w:val="0"/>
        </w:rPr>
        <w:t xml:space="preserve">ve funkci </w:t>
      </w:r>
      <w:r w:rsidRPr="001B514D">
        <w:rPr>
          <w:rFonts w:asciiTheme="minorHAnsi" w:hAnsiTheme="minorHAnsi"/>
          <w:b/>
          <w:snapToGrid w:val="0"/>
        </w:rPr>
        <w:t>stavbyvedoucího</w:t>
      </w:r>
    </w:p>
    <w:p w14:paraId="6E969C44"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8.9.3.</w:t>
      </w:r>
      <w:r w:rsidRPr="001B514D">
        <w:rPr>
          <w:rFonts w:asciiTheme="minorHAnsi" w:hAnsiTheme="minorHAnsi"/>
        </w:rPr>
        <w:t xml:space="preserve"> </w:t>
      </w:r>
      <w:r w:rsidRPr="001B514D">
        <w:rPr>
          <w:rFonts w:asciiTheme="minorHAnsi" w:hAnsiTheme="minorHAnsi"/>
        </w:rPr>
        <w:tab/>
      </w:r>
      <w:r w:rsidRPr="001B514D">
        <w:rPr>
          <w:rFonts w:asciiTheme="minorHAnsi" w:hAnsiTheme="minorHAnsi"/>
          <w:snapToGrid w:val="0"/>
        </w:rPr>
        <w:t xml:space="preserve">Osoba vykonávající dozor Zhotovitele </w:t>
      </w:r>
      <w:r w:rsidR="00D942D8" w:rsidRPr="001B514D">
        <w:rPr>
          <w:rFonts w:asciiTheme="minorHAnsi" w:hAnsiTheme="minorHAnsi"/>
          <w:snapToGrid w:val="0"/>
        </w:rPr>
        <w:t xml:space="preserve">ve funkci stavbyvedoucí </w:t>
      </w:r>
      <w:r w:rsidRPr="001B514D">
        <w:rPr>
          <w:rFonts w:asciiTheme="minorHAnsi" w:hAnsiTheme="minorHAnsi"/>
          <w:snapToGrid w:val="0"/>
        </w:rPr>
        <w:t xml:space="preserve">bude zastupovat Zhotovitele na místě </w:t>
      </w:r>
      <w:r w:rsidR="00D942D8" w:rsidRPr="001B514D">
        <w:rPr>
          <w:rFonts w:asciiTheme="minorHAnsi" w:hAnsiTheme="minorHAnsi"/>
          <w:snapToGrid w:val="0"/>
        </w:rPr>
        <w:t xml:space="preserve">provádění </w:t>
      </w:r>
      <w:r w:rsidRPr="001B514D">
        <w:rPr>
          <w:rFonts w:asciiTheme="minorHAnsi" w:hAnsiTheme="minorHAnsi"/>
          <w:snapToGrid w:val="0"/>
        </w:rPr>
        <w:t>díla a pokyny, které jí budou předány TDI, budou platit stejně, jako by byly předány Objednatelem přímo Zhotoviteli. Veškeré pokyny TDI budou Zhotovitel</w:t>
      </w:r>
      <w:r w:rsidR="00256A3B">
        <w:rPr>
          <w:rFonts w:asciiTheme="minorHAnsi" w:hAnsiTheme="minorHAnsi"/>
          <w:snapToGrid w:val="0"/>
        </w:rPr>
        <w:t>em</w:t>
      </w:r>
      <w:r w:rsidRPr="001B514D">
        <w:rPr>
          <w:rFonts w:asciiTheme="minorHAnsi" w:hAnsiTheme="minorHAnsi"/>
          <w:snapToGrid w:val="0"/>
        </w:rPr>
        <w:t xml:space="preserve"> potvrzeny písemně ve stavebním deníku.</w:t>
      </w:r>
    </w:p>
    <w:p w14:paraId="22F5DB2F"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8.10</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se zavazuje, že odpady, suť a znečištění bude neodkladně a průběžně odstraňovat ze staveniště.</w:t>
      </w:r>
      <w:r w:rsidRPr="001B514D">
        <w:rPr>
          <w:rFonts w:asciiTheme="minorHAnsi" w:hAnsiTheme="minorHAnsi"/>
          <w:b/>
          <w:szCs w:val="24"/>
        </w:rPr>
        <w:t xml:space="preserve"> </w:t>
      </w:r>
    </w:p>
    <w:p w14:paraId="4CE664ED" w14:textId="77777777" w:rsidR="008C4F8E"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8.11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oznámí TDI a Objednateli 3 pracovní dny předem termín provádění zkoušek a seznámí TDI a Objednatele písemně s jejich výsledky.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prokáží oprávněnost pochybností Objednatele, v opačném případě hradí náklady na opakované zkoušky Objednatel.</w:t>
      </w:r>
    </w:p>
    <w:p w14:paraId="3DBAC38C" w14:textId="77777777" w:rsidR="00C11C2C" w:rsidRPr="005B2D30" w:rsidRDefault="00C11C2C" w:rsidP="008C4F8E">
      <w:pPr>
        <w:pStyle w:val="Import5"/>
        <w:spacing w:before="60" w:line="240" w:lineRule="auto"/>
        <w:ind w:left="709" w:hanging="709"/>
        <w:jc w:val="both"/>
        <w:rPr>
          <w:rFonts w:asciiTheme="minorHAnsi" w:hAnsiTheme="minorHAnsi"/>
          <w:szCs w:val="24"/>
        </w:rPr>
      </w:pPr>
      <w:proofErr w:type="gramStart"/>
      <w:r w:rsidRPr="005B2D30">
        <w:rPr>
          <w:rFonts w:asciiTheme="minorHAnsi" w:hAnsiTheme="minorHAnsi"/>
          <w:b/>
          <w:szCs w:val="24"/>
        </w:rPr>
        <w:t>8.</w:t>
      </w:r>
      <w:r w:rsidR="005B2D30" w:rsidRPr="005B2D30">
        <w:rPr>
          <w:rFonts w:asciiTheme="minorHAnsi" w:hAnsiTheme="minorHAnsi"/>
          <w:b/>
          <w:szCs w:val="24"/>
        </w:rPr>
        <w:t>12</w:t>
      </w:r>
      <w:proofErr w:type="gramEnd"/>
      <w:r w:rsidRPr="005B2D30">
        <w:rPr>
          <w:rFonts w:asciiTheme="minorHAnsi" w:hAnsiTheme="minorHAnsi"/>
          <w:b/>
          <w:szCs w:val="24"/>
        </w:rPr>
        <w:t>.</w:t>
      </w:r>
      <w:r w:rsidRPr="005B2D30">
        <w:rPr>
          <w:rFonts w:asciiTheme="minorHAnsi" w:hAnsiTheme="minorHAnsi"/>
          <w:b/>
          <w:szCs w:val="24"/>
        </w:rPr>
        <w:tab/>
      </w:r>
      <w:r w:rsidRPr="005B2D30">
        <w:rPr>
          <w:rFonts w:asciiTheme="minorHAnsi" w:hAnsiTheme="minorHAnsi"/>
          <w:szCs w:val="24"/>
        </w:rPr>
        <w:t>Zhotovitel je povinen při provádění díla vyzvat TDI ke kontrole jednotlivých dílčích technologických částí plnění předmětu díla, které budou následným postupem zakryty, a teprve po jejich odsouhlasení TDI může zhotovitel pokračovat další operací v technologickém postupu.</w:t>
      </w:r>
    </w:p>
    <w:p w14:paraId="40EC9778"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5B2D30">
        <w:rPr>
          <w:rFonts w:asciiTheme="minorHAnsi" w:hAnsiTheme="minorHAnsi"/>
          <w:b/>
          <w:szCs w:val="24"/>
        </w:rPr>
        <w:t>8.</w:t>
      </w:r>
      <w:r w:rsidR="005B2D30" w:rsidRPr="005B2D30">
        <w:rPr>
          <w:rFonts w:asciiTheme="minorHAnsi" w:hAnsiTheme="minorHAnsi"/>
          <w:b/>
          <w:szCs w:val="24"/>
        </w:rPr>
        <w:t>13</w:t>
      </w:r>
      <w:r w:rsidRPr="005B2D30">
        <w:rPr>
          <w:rFonts w:asciiTheme="minorHAnsi" w:hAnsiTheme="minorHAnsi"/>
          <w:b/>
          <w:szCs w:val="24"/>
        </w:rPr>
        <w:t>.</w:t>
      </w:r>
      <w:r w:rsidRPr="005B2D30">
        <w:rPr>
          <w:rFonts w:asciiTheme="minorHAnsi" w:hAnsiTheme="minorHAnsi"/>
          <w:b/>
          <w:szCs w:val="24"/>
        </w:rPr>
        <w:tab/>
      </w:r>
      <w:r w:rsidRPr="005B2D30">
        <w:rPr>
          <w:rFonts w:asciiTheme="minorHAnsi" w:hAnsiTheme="minorHAnsi"/>
          <w:szCs w:val="24"/>
        </w:rPr>
        <w:t xml:space="preserve">Zhotovitel je povinen v průběhu </w:t>
      </w:r>
      <w:r w:rsidR="00B41092" w:rsidRPr="005B2D30">
        <w:rPr>
          <w:rFonts w:asciiTheme="minorHAnsi" w:hAnsiTheme="minorHAnsi"/>
          <w:szCs w:val="24"/>
        </w:rPr>
        <w:t>díla</w:t>
      </w:r>
      <w:r w:rsidRPr="005B2D30">
        <w:rPr>
          <w:rFonts w:asciiTheme="minorHAnsi" w:hAnsiTheme="minorHAnsi"/>
          <w:szCs w:val="24"/>
        </w:rPr>
        <w:t xml:space="preserve"> zaznamenávat do jednoho vyhotovení projektové dokumentace postup provádění díla. Tato dokumentace, která slouží jako závazný podklad pro zpracování dokumentace skutečného provedení díla, bude trvale uložena na stavbě a bude v průběhu</w:t>
      </w:r>
      <w:r w:rsidRPr="001B514D">
        <w:rPr>
          <w:rFonts w:asciiTheme="minorHAnsi" w:hAnsiTheme="minorHAnsi"/>
          <w:szCs w:val="24"/>
        </w:rPr>
        <w:t xml:space="preserve"> realizace díla na vyžádání předložena ke kontrole TDI.</w:t>
      </w:r>
    </w:p>
    <w:p w14:paraId="4F7BA69E" w14:textId="77777777" w:rsidR="00927A2E" w:rsidRPr="003E57F8" w:rsidRDefault="008C4F8E" w:rsidP="00927A2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8.</w:t>
      </w:r>
      <w:r w:rsidR="005B2D30">
        <w:rPr>
          <w:rFonts w:asciiTheme="minorHAnsi" w:hAnsiTheme="minorHAnsi"/>
          <w:b/>
          <w:szCs w:val="24"/>
        </w:rPr>
        <w:t>14</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Zhotovitel se zavazuje k tomu, že po celou dobu realizace předmětu díla bude mít k dispozici potřebný počet dostatečně odborně kvalifikovaných pracovníků jak vlastních tak i u </w:t>
      </w:r>
      <w:proofErr w:type="spellStart"/>
      <w:r w:rsidR="00F25FBA" w:rsidRPr="001B514D">
        <w:rPr>
          <w:rFonts w:asciiTheme="minorHAnsi" w:hAnsiTheme="minorHAnsi"/>
          <w:szCs w:val="24"/>
        </w:rPr>
        <w:t>podzhotovitelů</w:t>
      </w:r>
      <w:proofErr w:type="spellEnd"/>
      <w:r w:rsidRPr="001B514D">
        <w:rPr>
          <w:rFonts w:asciiTheme="minorHAnsi" w:hAnsiTheme="minorHAnsi"/>
          <w:szCs w:val="24"/>
        </w:rPr>
        <w:t xml:space="preserve">. U pracovních postupů a technologií, kde budou používány speciální materiály, nebo kde jsou vyžadovány speciální odborné znalosti či dovednosti pro jejich aplikaci, bude Zhotovitel na žádost Objednatele předkládat před započetím takovýchto </w:t>
      </w:r>
      <w:r w:rsidRPr="003E57F8">
        <w:rPr>
          <w:rFonts w:asciiTheme="minorHAnsi" w:hAnsiTheme="minorHAnsi"/>
          <w:szCs w:val="24"/>
        </w:rPr>
        <w:t xml:space="preserve">prací doklad o odborné způsobilosti pracovníků (kopii o zaškolení pracovníků u autorizované organizace). </w:t>
      </w:r>
    </w:p>
    <w:p w14:paraId="0815D118" w14:textId="11985CB5" w:rsidR="0076685D" w:rsidRDefault="00927A2E" w:rsidP="0076685D">
      <w:pPr>
        <w:pStyle w:val="Import5"/>
        <w:spacing w:before="60" w:line="240" w:lineRule="auto"/>
        <w:ind w:left="709" w:hanging="709"/>
        <w:jc w:val="both"/>
        <w:rPr>
          <w:rFonts w:asciiTheme="minorHAnsi" w:hAnsiTheme="minorHAnsi"/>
          <w:szCs w:val="24"/>
          <w:highlight w:val="yellow"/>
        </w:rPr>
      </w:pPr>
      <w:r w:rsidRPr="003E57F8">
        <w:rPr>
          <w:rFonts w:asciiTheme="minorHAnsi" w:hAnsiTheme="minorHAnsi"/>
          <w:b/>
          <w:szCs w:val="24"/>
        </w:rPr>
        <w:t>8.</w:t>
      </w:r>
      <w:r w:rsidR="005B2D30">
        <w:rPr>
          <w:rFonts w:asciiTheme="minorHAnsi" w:hAnsiTheme="minorHAnsi"/>
          <w:b/>
          <w:szCs w:val="24"/>
        </w:rPr>
        <w:t>15</w:t>
      </w:r>
      <w:r w:rsidRPr="003E57F8">
        <w:rPr>
          <w:rFonts w:asciiTheme="minorHAnsi" w:hAnsiTheme="minorHAnsi"/>
          <w:b/>
          <w:szCs w:val="24"/>
        </w:rPr>
        <w:t>.</w:t>
      </w:r>
      <w:r w:rsidRPr="003E57F8">
        <w:rPr>
          <w:rFonts w:asciiTheme="minorHAnsi" w:hAnsiTheme="minorHAnsi"/>
          <w:b/>
          <w:szCs w:val="24"/>
        </w:rPr>
        <w:tab/>
      </w:r>
      <w:r w:rsidRPr="0076685D">
        <w:rPr>
          <w:rFonts w:asciiTheme="minorHAnsi" w:hAnsiTheme="minorHAnsi"/>
          <w:szCs w:val="24"/>
        </w:rPr>
        <w:t xml:space="preserve">Provádění prací bude probíhat za plného provozu objednatele (městského úřadu). Zhotovitel zajistí </w:t>
      </w:r>
      <w:r w:rsidRPr="0076685D">
        <w:rPr>
          <w:rFonts w:asciiTheme="minorHAnsi" w:hAnsiTheme="minorHAnsi"/>
          <w:szCs w:val="24"/>
        </w:rPr>
        <w:t>minimální vliv prováděných prací na chod úřadu.</w:t>
      </w:r>
      <w:r w:rsidR="0076685D" w:rsidRPr="0076685D">
        <w:rPr>
          <w:rFonts w:asciiTheme="minorHAnsi" w:hAnsiTheme="minorHAnsi"/>
          <w:szCs w:val="24"/>
        </w:rPr>
        <w:t xml:space="preserve"> </w:t>
      </w:r>
      <w:r w:rsidR="0076685D" w:rsidRPr="0076685D">
        <w:rPr>
          <w:rFonts w:asciiTheme="minorHAnsi" w:hAnsiTheme="minorHAnsi"/>
          <w:szCs w:val="24"/>
        </w:rPr>
        <w:t xml:space="preserve">Zhotovitel se zavazuje, že výměna </w:t>
      </w:r>
      <w:r w:rsidR="0076685D" w:rsidRPr="0076685D">
        <w:rPr>
          <w:rFonts w:asciiTheme="minorHAnsi" w:hAnsiTheme="minorHAnsi"/>
          <w:szCs w:val="24"/>
        </w:rPr>
        <w:t xml:space="preserve">ventilů ÚT včetně rozvodů IRC </w:t>
      </w:r>
      <w:r w:rsidR="0076685D" w:rsidRPr="0076685D">
        <w:rPr>
          <w:rFonts w:asciiTheme="minorHAnsi" w:hAnsiTheme="minorHAnsi"/>
          <w:szCs w:val="24"/>
        </w:rPr>
        <w:t>proběhne mimo pracovní dobu městského úřadu mimo pracovní</w:t>
      </w:r>
      <w:r w:rsidR="0076685D" w:rsidRPr="003E57F8">
        <w:rPr>
          <w:rFonts w:asciiTheme="minorHAnsi" w:hAnsiTheme="minorHAnsi"/>
          <w:szCs w:val="24"/>
        </w:rPr>
        <w:t xml:space="preserve"> dny. Zhotoviteli bude umožněno zahájit výměn</w:t>
      </w:r>
      <w:r w:rsidR="0076685D">
        <w:rPr>
          <w:rFonts w:asciiTheme="minorHAnsi" w:hAnsiTheme="minorHAnsi"/>
          <w:szCs w:val="24"/>
        </w:rPr>
        <w:t>u</w:t>
      </w:r>
      <w:r w:rsidR="0076685D" w:rsidRPr="003E57F8">
        <w:rPr>
          <w:rFonts w:asciiTheme="minorHAnsi" w:hAnsiTheme="minorHAnsi"/>
          <w:szCs w:val="24"/>
        </w:rPr>
        <w:t xml:space="preserve"> </w:t>
      </w:r>
      <w:r w:rsidR="0076685D" w:rsidRPr="0076685D">
        <w:rPr>
          <w:rFonts w:asciiTheme="minorHAnsi" w:hAnsiTheme="minorHAnsi"/>
          <w:szCs w:val="24"/>
        </w:rPr>
        <w:t>ventil</w:t>
      </w:r>
      <w:r w:rsidR="0076685D">
        <w:rPr>
          <w:rFonts w:asciiTheme="minorHAnsi" w:hAnsiTheme="minorHAnsi"/>
          <w:szCs w:val="24"/>
        </w:rPr>
        <w:t>ů</w:t>
      </w:r>
      <w:r w:rsidR="0076685D" w:rsidRPr="0076685D">
        <w:rPr>
          <w:rFonts w:asciiTheme="minorHAnsi" w:hAnsiTheme="minorHAnsi"/>
          <w:szCs w:val="24"/>
        </w:rPr>
        <w:t xml:space="preserve"> ÚT včetně rozvodů IRC</w:t>
      </w:r>
      <w:r w:rsidR="0076685D" w:rsidRPr="003E57F8">
        <w:rPr>
          <w:rFonts w:asciiTheme="minorHAnsi" w:hAnsiTheme="minorHAnsi"/>
          <w:szCs w:val="24"/>
        </w:rPr>
        <w:t xml:space="preserve"> </w:t>
      </w:r>
      <w:r w:rsidR="0076685D" w:rsidRPr="003E57F8">
        <w:rPr>
          <w:rFonts w:asciiTheme="minorHAnsi" w:hAnsiTheme="minorHAnsi"/>
          <w:szCs w:val="24"/>
        </w:rPr>
        <w:t xml:space="preserve">vždy v pátek </w:t>
      </w:r>
      <w:proofErr w:type="gramStart"/>
      <w:r w:rsidR="0076685D" w:rsidRPr="003E57F8">
        <w:rPr>
          <w:rFonts w:asciiTheme="minorHAnsi" w:hAnsiTheme="minorHAnsi"/>
          <w:szCs w:val="24"/>
        </w:rPr>
        <w:t>ve</w:t>
      </w:r>
      <w:proofErr w:type="gramEnd"/>
      <w:r w:rsidR="0076685D" w:rsidRPr="003E57F8">
        <w:rPr>
          <w:rFonts w:asciiTheme="minorHAnsi" w:hAnsiTheme="minorHAnsi"/>
          <w:szCs w:val="24"/>
        </w:rPr>
        <w:t xml:space="preserve"> 14:00 hod.</w:t>
      </w:r>
      <w:r w:rsidR="0076685D">
        <w:rPr>
          <w:rFonts w:asciiTheme="minorHAnsi" w:hAnsiTheme="minorHAnsi"/>
          <w:szCs w:val="24"/>
        </w:rPr>
        <w:t xml:space="preserve">. </w:t>
      </w:r>
      <w:r w:rsidR="0076685D">
        <w:rPr>
          <w:rFonts w:asciiTheme="minorHAnsi" w:hAnsiTheme="minorHAnsi"/>
          <w:snapToGrid w:val="0"/>
        </w:rPr>
        <w:t>Zhotovitel je povinen zajistit ú</w:t>
      </w:r>
      <w:r w:rsidR="0076685D" w:rsidRPr="00A2470D">
        <w:rPr>
          <w:rFonts w:asciiTheme="minorHAnsi" w:hAnsiTheme="minorHAnsi"/>
          <w:snapToGrid w:val="0"/>
        </w:rPr>
        <w:t xml:space="preserve">klid jednotlivých sekcí objektu dle předloženého časového harmonogramu prací. </w:t>
      </w:r>
      <w:r w:rsidR="0076685D" w:rsidRPr="000D1FE2">
        <w:rPr>
          <w:rFonts w:asciiTheme="minorHAnsi" w:hAnsiTheme="minorHAnsi"/>
          <w:snapToGrid w:val="0"/>
        </w:rPr>
        <w:t>Úklidem sekcí je míněn úklid místností, ve kterých budou v průběhu víkendů postupně měněny ventily ÚT včetně rozvodů IRC</w:t>
      </w:r>
      <w:r w:rsidR="0076685D">
        <w:rPr>
          <w:rFonts w:asciiTheme="minorHAnsi" w:hAnsiTheme="minorHAnsi"/>
          <w:snapToGrid w:val="0"/>
        </w:rPr>
        <w:t xml:space="preserve">. </w:t>
      </w:r>
      <w:r w:rsidR="0076685D" w:rsidRPr="00A2470D">
        <w:rPr>
          <w:rFonts w:asciiTheme="minorHAnsi" w:hAnsiTheme="minorHAnsi"/>
          <w:snapToGrid w:val="0"/>
        </w:rPr>
        <w:t>Tyto místnosti budou první pracovní den připraveny opět k běžnému pracovnímu provozu</w:t>
      </w:r>
    </w:p>
    <w:p w14:paraId="48032B42" w14:textId="77777777" w:rsidR="0076685D" w:rsidRDefault="0076685D" w:rsidP="00927A2E">
      <w:pPr>
        <w:pStyle w:val="Import5"/>
        <w:spacing w:before="60" w:line="240" w:lineRule="auto"/>
        <w:ind w:left="709" w:hanging="709"/>
        <w:jc w:val="both"/>
        <w:rPr>
          <w:rFonts w:asciiTheme="minorHAnsi" w:hAnsiTheme="minorHAnsi"/>
          <w:szCs w:val="24"/>
          <w:highlight w:val="yellow"/>
        </w:rPr>
      </w:pPr>
    </w:p>
    <w:p w14:paraId="6EFCD759"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IX. Práva a povinnosti Objednatele</w:t>
      </w:r>
    </w:p>
    <w:p w14:paraId="74DE5B34"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trike/>
          <w:szCs w:val="24"/>
        </w:rPr>
      </w:pPr>
      <w:proofErr w:type="gramStart"/>
      <w:r w:rsidRPr="001B514D">
        <w:rPr>
          <w:rFonts w:asciiTheme="minorHAnsi" w:hAnsiTheme="minorHAnsi"/>
          <w:b/>
          <w:szCs w:val="24"/>
        </w:rPr>
        <w:t>9.1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je povinen zajistit při předání staveniště :</w:t>
      </w:r>
    </w:p>
    <w:p w14:paraId="115DCD0F" w14:textId="77777777" w:rsidR="008C4F8E" w:rsidRPr="001B514D" w:rsidRDefault="008C4F8E" w:rsidP="008C4F8E">
      <w:pPr>
        <w:pStyle w:val="Import7"/>
        <w:tabs>
          <w:tab w:val="clear" w:pos="720"/>
        </w:tabs>
        <w:spacing w:before="60" w:line="240" w:lineRule="auto"/>
        <w:ind w:left="851" w:hanging="142"/>
        <w:jc w:val="both"/>
        <w:rPr>
          <w:rFonts w:asciiTheme="minorHAnsi" w:hAnsiTheme="minorHAnsi"/>
          <w:szCs w:val="24"/>
        </w:rPr>
      </w:pPr>
      <w:proofErr w:type="gramStart"/>
      <w:r w:rsidRPr="001B514D">
        <w:rPr>
          <w:rFonts w:asciiTheme="minorHAnsi" w:hAnsiTheme="minorHAnsi"/>
          <w:szCs w:val="24"/>
        </w:rPr>
        <w:t>-  jedno</w:t>
      </w:r>
      <w:proofErr w:type="gramEnd"/>
      <w:r w:rsidRPr="001B514D">
        <w:rPr>
          <w:rFonts w:asciiTheme="minorHAnsi" w:hAnsiTheme="minorHAnsi"/>
          <w:szCs w:val="24"/>
        </w:rPr>
        <w:t xml:space="preserve"> odběrné místo elektrické energie 230/450 V 50 Hz, vody z přístupných míst, ze kterého si Zhotovitel sjedná podmínky odběru a způsob úhrady s příslušným správcem sítě.</w:t>
      </w:r>
    </w:p>
    <w:p w14:paraId="569072F8" w14:textId="77777777" w:rsidR="008C4F8E" w:rsidRPr="001B514D" w:rsidRDefault="008C4F8E" w:rsidP="008C4F8E">
      <w:pPr>
        <w:pStyle w:val="Zhlav"/>
        <w:spacing w:before="60"/>
        <w:ind w:left="709" w:hanging="709"/>
        <w:jc w:val="both"/>
        <w:rPr>
          <w:rFonts w:asciiTheme="minorHAnsi" w:hAnsiTheme="minorHAnsi"/>
        </w:rPr>
      </w:pPr>
      <w:proofErr w:type="gramStart"/>
      <w:r w:rsidRPr="001B514D">
        <w:rPr>
          <w:rFonts w:asciiTheme="minorHAnsi" w:hAnsiTheme="minorHAnsi"/>
          <w:b/>
        </w:rPr>
        <w:lastRenderedPageBreak/>
        <w:t>9.2</w:t>
      </w:r>
      <w:proofErr w:type="gramEnd"/>
      <w:r w:rsidRPr="001B514D">
        <w:rPr>
          <w:rFonts w:asciiTheme="minorHAnsi" w:hAnsiTheme="minorHAnsi"/>
          <w:b/>
        </w:rPr>
        <w:t>.</w:t>
      </w:r>
      <w:r w:rsidRPr="001B514D">
        <w:rPr>
          <w:rFonts w:asciiTheme="minorHAnsi" w:hAnsiTheme="minorHAnsi"/>
          <w:b/>
        </w:rPr>
        <w:tab/>
      </w:r>
      <w:r w:rsidRPr="001B514D">
        <w:rPr>
          <w:rFonts w:asciiTheme="minorHAnsi" w:hAnsiTheme="minorHAnsi"/>
        </w:rPr>
        <w:t>Oprávněná osoba Objednatele uvedená v záhlaví této smlouvy pověřuje</w:t>
      </w:r>
      <w:r w:rsidRPr="001B514D">
        <w:rPr>
          <w:rFonts w:asciiTheme="minorHAnsi" w:hAnsiTheme="minorHAnsi"/>
          <w:b/>
        </w:rPr>
        <w:t xml:space="preserve"> </w:t>
      </w:r>
      <w:r w:rsidRPr="001B514D">
        <w:rPr>
          <w:rFonts w:asciiTheme="minorHAnsi" w:hAnsiTheme="minorHAnsi"/>
        </w:rPr>
        <w:t xml:space="preserve">výkony funkce technického dozoru Objednatele dle této smlouvy (v textu této smlouvy označen jako TDI)  tyto osoby </w:t>
      </w:r>
    </w:p>
    <w:p w14:paraId="7E97689C" w14:textId="77777777" w:rsidR="008C4F8E" w:rsidRPr="001B514D" w:rsidRDefault="008C4F8E" w:rsidP="008C4F8E">
      <w:pPr>
        <w:pStyle w:val="Zhlav"/>
        <w:spacing w:before="60"/>
        <w:ind w:left="709" w:hanging="709"/>
        <w:jc w:val="both"/>
        <w:rPr>
          <w:rFonts w:asciiTheme="minorHAnsi" w:hAnsiTheme="minorHAnsi"/>
          <w:b/>
          <w:i/>
          <w:bdr w:val="single" w:sz="4" w:space="0" w:color="auto"/>
        </w:rPr>
      </w:pPr>
      <w:r w:rsidRPr="001B514D">
        <w:rPr>
          <w:rFonts w:asciiTheme="minorHAnsi" w:hAnsiTheme="minorHAnsi"/>
          <w:b/>
        </w:rPr>
        <w:tab/>
      </w:r>
      <w:r w:rsidRPr="001B514D">
        <w:rPr>
          <w:rFonts w:asciiTheme="minorHAnsi" w:hAnsiTheme="minorHAnsi"/>
          <w:b/>
        </w:rPr>
        <w:tab/>
        <w:t xml:space="preserve">                   </w:t>
      </w:r>
      <w:r w:rsidRPr="001B514D">
        <w:rPr>
          <w:rFonts w:asciiTheme="minorHAnsi" w:hAnsiTheme="minorHAnsi"/>
          <w:b/>
          <w:bdr w:val="single" w:sz="4" w:space="0" w:color="auto"/>
        </w:rPr>
        <w:t xml:space="preserve">   </w:t>
      </w:r>
      <w:r w:rsidRPr="001B514D">
        <w:rPr>
          <w:rFonts w:asciiTheme="minorHAnsi" w:hAnsiTheme="minorHAnsi"/>
          <w:b/>
          <w:i/>
          <w:highlight w:val="lightGray"/>
          <w:bdr w:val="single" w:sz="4" w:space="0" w:color="auto"/>
        </w:rPr>
        <w:t>(jména osob doplní Objednatel před podpisem smlouvy).</w:t>
      </w:r>
      <w:r w:rsidRPr="001B514D">
        <w:rPr>
          <w:rFonts w:asciiTheme="minorHAnsi" w:hAnsiTheme="minorHAnsi"/>
          <w:b/>
          <w:i/>
          <w:bdr w:val="single" w:sz="4" w:space="0" w:color="auto"/>
        </w:rPr>
        <w:t xml:space="preserve"> </w:t>
      </w:r>
    </w:p>
    <w:p w14:paraId="119524AE"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snapToGrid w:val="0"/>
        </w:rPr>
        <w:t>9.3</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Objednatel a TDI nebo jimi řádně zmocněné osoby budou mít kdykoli právo kontrolovat dílo. Budou-li části díla připravovány na místě jiném, než je místo díla, budou mít Objednatel a TDI nebo jimi řádně zmocněné osoby kdykoliv přístup k těmto částem díla v kterékoliv fázi jejich výroby.</w:t>
      </w:r>
    </w:p>
    <w:p w14:paraId="21ACF25E"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snapToGrid w:val="0"/>
        </w:rPr>
        <w:t>9.4</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Bude-li muset dílo projít podle projektové dokumentace nebo této smlouvy zvláštními zkouškami, kontrolami nebo schvalováním, bude-li to požadovat TDI nebo vyplývá-li takový požadavek ze zákonů, vyhlášek či nařízení platných v místě provádění díla, předá Zhotovitel TDI včas informaci o jejich vykonání. Zhotovitel je povinen zajistit zkoušky, kontrolu nebo schválení příslušnými orgány či úřady a včas písemně TDI vyrozumět o místě a čase jejich konání. TDI průběžně kontroluje provádění prací a uplatňování postupů, stanovených plánem </w:t>
      </w:r>
      <w:r w:rsidR="00647FFE">
        <w:rPr>
          <w:rFonts w:asciiTheme="minorHAnsi" w:hAnsiTheme="minorHAnsi"/>
          <w:snapToGrid w:val="0"/>
        </w:rPr>
        <w:t>systému řízení</w:t>
      </w:r>
      <w:r w:rsidRPr="001B514D">
        <w:rPr>
          <w:rFonts w:asciiTheme="minorHAnsi" w:hAnsiTheme="minorHAnsi"/>
          <w:snapToGrid w:val="0"/>
        </w:rPr>
        <w:t xml:space="preserve"> Zhotovitele a to včetně záznamů o nich - zejména záznamy Zhotovitele o provádění vstupních, mezioperačních a výstupních kontrol, aniž by byl zodpovědný za plnění jakýchkoli povinností Zhotovitele.</w:t>
      </w:r>
    </w:p>
    <w:p w14:paraId="02DABABF"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snapToGrid w:val="0"/>
        </w:rPr>
        <w:t>9.5</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Skryje-li nebo zatají-li Zhotovitel sám nebo prostřednictvím někoho část díla, která byla určena ke zvláštním zkouškám, kontrolám nebo schválení, před jejich provedením, zadáním nebo dokončením, je Zhotovitel na pokyn TDI povinen tuto část díla odkrýt nebo jinak zpřístupnit a umožnit ji podrobit určeným zkouškám, kontrolám nebo schvalovacím procedurám, nechat je uspokojivě provést a ukončit a na vlastní náklady navrátit a uvést část díla do řádného stavu.</w:t>
      </w:r>
    </w:p>
    <w:p w14:paraId="1C3AE683" w14:textId="77777777" w:rsidR="008C4F8E" w:rsidRPr="001B514D" w:rsidRDefault="008C4F8E" w:rsidP="008C4F8E">
      <w:pPr>
        <w:spacing w:before="60"/>
        <w:ind w:left="709" w:hanging="709"/>
        <w:jc w:val="both"/>
        <w:rPr>
          <w:rFonts w:asciiTheme="minorHAnsi" w:hAnsiTheme="minorHAnsi"/>
          <w:snapToGrid w:val="0"/>
        </w:rPr>
      </w:pPr>
      <w:proofErr w:type="gramStart"/>
      <w:r w:rsidRPr="001B514D">
        <w:rPr>
          <w:rFonts w:asciiTheme="minorHAnsi" w:hAnsiTheme="minorHAnsi"/>
          <w:b/>
          <w:snapToGrid w:val="0"/>
        </w:rPr>
        <w:t>9.6</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Objednatel je oprávněn vydat pokyn k vykonání zvláštních zkoušek jakékoli části díla, dojde-li k závěru, že tato část díla neodpovídá smlouvě. Potvrdí-li se zkouškami jeho závěry, bude Zhotovitel povinen na vlastní náklady tuto část díla opravit a uhradit zároveň náklady spojené s vykonáním zkoušky. V opačném případě uhradí náklady spojené s vykonáním takovéto zkoušky Objednatel. </w:t>
      </w:r>
    </w:p>
    <w:p w14:paraId="1AAA011E" w14:textId="77777777" w:rsidR="008C4F8E" w:rsidRPr="001B514D" w:rsidRDefault="008C4F8E" w:rsidP="008C4F8E">
      <w:pPr>
        <w:spacing w:before="60"/>
        <w:ind w:left="709" w:hanging="709"/>
        <w:jc w:val="both"/>
        <w:rPr>
          <w:rFonts w:asciiTheme="minorHAnsi" w:hAnsiTheme="minorHAnsi"/>
          <w:b/>
        </w:rPr>
      </w:pPr>
      <w:proofErr w:type="gramStart"/>
      <w:r w:rsidRPr="001B514D">
        <w:rPr>
          <w:rFonts w:asciiTheme="minorHAnsi" w:hAnsiTheme="minorHAnsi"/>
          <w:b/>
          <w:caps/>
        </w:rPr>
        <w:t>9.7</w:t>
      </w:r>
      <w:proofErr w:type="gramEnd"/>
      <w:r w:rsidRPr="001B514D">
        <w:rPr>
          <w:rFonts w:asciiTheme="minorHAnsi" w:hAnsiTheme="minorHAnsi"/>
          <w:b/>
          <w:caps/>
        </w:rPr>
        <w:t xml:space="preserve">.  </w:t>
      </w:r>
      <w:r w:rsidRPr="001B514D">
        <w:rPr>
          <w:rFonts w:asciiTheme="minorHAnsi" w:hAnsiTheme="minorHAnsi"/>
          <w:b/>
        </w:rPr>
        <w:t xml:space="preserve">PRÁVA A POVINNOSTI TDI </w:t>
      </w:r>
    </w:p>
    <w:p w14:paraId="06F997FF"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9.7.1.</w:t>
      </w:r>
      <w:r w:rsidRPr="001B514D">
        <w:rPr>
          <w:rFonts w:asciiTheme="minorHAnsi" w:hAnsiTheme="minorHAnsi"/>
          <w:snapToGrid w:val="0"/>
        </w:rPr>
        <w:tab/>
        <w:t>TDI jménem Objednatele provádí veškeré administrativní úkony spojené s přípravou a vyhotovením zakázky a s uskutečněním díla v rozsahu stanoveném PROJEKTEM a touto smlouvou. Za tím účelem bude vydávat v souladu s ustanoveními této smlouvy písemné pokyny a příkazy</w:t>
      </w:r>
      <w:r w:rsidR="00656818" w:rsidRPr="001B514D">
        <w:rPr>
          <w:rFonts w:asciiTheme="minorHAnsi" w:hAnsiTheme="minorHAnsi"/>
          <w:snapToGrid w:val="0"/>
        </w:rPr>
        <w:t>, za písemný pokyn je považován i zápis TDI do stavebního deníku</w:t>
      </w:r>
      <w:r w:rsidRPr="001B514D">
        <w:rPr>
          <w:rFonts w:asciiTheme="minorHAnsi" w:hAnsiTheme="minorHAnsi"/>
          <w:snapToGrid w:val="0"/>
        </w:rPr>
        <w:t xml:space="preserve">. Zhotovitel je povinen tyto pokyny a příkazy akceptovat. </w:t>
      </w:r>
      <w:r w:rsidR="001B4761" w:rsidRPr="001B514D">
        <w:rPr>
          <w:rFonts w:asciiTheme="minorHAnsi" w:hAnsiTheme="minorHAnsi"/>
          <w:snapToGrid w:val="0"/>
        </w:rPr>
        <w:t xml:space="preserve"> </w:t>
      </w:r>
    </w:p>
    <w:p w14:paraId="3048B8AD"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9.7.2.</w:t>
      </w:r>
      <w:r w:rsidRPr="001B514D">
        <w:rPr>
          <w:rFonts w:asciiTheme="minorHAnsi" w:hAnsiTheme="minorHAnsi"/>
          <w:snapToGrid w:val="0"/>
        </w:rPr>
        <w:tab/>
        <w:t>TDI bude zastupovat Objednatele během provádění díla až do dokončení všech úprav nebo náprav vad v souladu s příslušnými ustanoveními této smlouvy o odpovědnosti Zhotovitele za vady a o poskytnutí záruk až do doby podpisu předávacího</w:t>
      </w:r>
      <w:r w:rsidR="00B12733" w:rsidRPr="001B514D">
        <w:rPr>
          <w:rFonts w:asciiTheme="minorHAnsi" w:hAnsiTheme="minorHAnsi"/>
          <w:snapToGrid w:val="0"/>
        </w:rPr>
        <w:t xml:space="preserve"> protokolu poslední části díla.</w:t>
      </w:r>
      <w:r w:rsidRPr="001B514D">
        <w:rPr>
          <w:rFonts w:asciiTheme="minorHAnsi" w:hAnsiTheme="minorHAnsi"/>
          <w:snapToGrid w:val="0"/>
        </w:rPr>
        <w:t xml:space="preserve"> TDI je zmocněn jednat jménem Objednatele pouze v rozsahu PROJEKTU a této smlouvy, nebude-li rozsah zmocnění výslovně písemně upraven jinak.</w:t>
      </w:r>
    </w:p>
    <w:p w14:paraId="70E190AC"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9.7.3.</w:t>
      </w:r>
      <w:r w:rsidRPr="001B514D">
        <w:rPr>
          <w:rFonts w:asciiTheme="minorHAnsi" w:hAnsiTheme="minorHAnsi"/>
          <w:b/>
          <w:snapToGrid w:val="0"/>
        </w:rPr>
        <w:tab/>
      </w:r>
      <w:r w:rsidRPr="001B514D">
        <w:rPr>
          <w:rFonts w:asciiTheme="minorHAnsi" w:hAnsiTheme="minorHAnsi"/>
          <w:snapToGrid w:val="0"/>
        </w:rPr>
        <w:t xml:space="preserve">TDI bude dozírat na </w:t>
      </w:r>
      <w:r w:rsidRPr="00FF6AAB">
        <w:rPr>
          <w:rFonts w:asciiTheme="minorHAnsi" w:hAnsiTheme="minorHAnsi"/>
          <w:snapToGrid w:val="0"/>
        </w:rPr>
        <w:t>jakostní</w:t>
      </w:r>
      <w:r w:rsidRPr="001B514D">
        <w:rPr>
          <w:rFonts w:asciiTheme="minorHAnsi" w:hAnsiTheme="minorHAnsi"/>
          <w:snapToGrid w:val="0"/>
        </w:rPr>
        <w:t xml:space="preserve"> a množstevní soulad prováděného díla (jeho navrženého tvarového, materiálového a technologického řešení) s PROJEKTEM, nebude však zodpovědný za používání stavebních prostředků, metod, technik a technologických postupů, </w:t>
      </w:r>
      <w:r w:rsidR="001B4761" w:rsidRPr="001B514D">
        <w:rPr>
          <w:rFonts w:asciiTheme="minorHAnsi" w:hAnsiTheme="minorHAnsi"/>
          <w:snapToGrid w:val="0"/>
        </w:rPr>
        <w:t xml:space="preserve">má však právo </w:t>
      </w:r>
      <w:r w:rsidRPr="001B514D">
        <w:rPr>
          <w:rFonts w:asciiTheme="minorHAnsi" w:hAnsiTheme="minorHAnsi"/>
          <w:snapToGrid w:val="0"/>
        </w:rPr>
        <w:t xml:space="preserve">jejich používání kontrolovat, </w:t>
      </w:r>
      <w:r w:rsidR="001B4761" w:rsidRPr="001B514D">
        <w:rPr>
          <w:rFonts w:asciiTheme="minorHAnsi" w:hAnsiTheme="minorHAnsi"/>
          <w:snapToGrid w:val="0"/>
        </w:rPr>
        <w:t xml:space="preserve">rovněž </w:t>
      </w:r>
      <w:r w:rsidRPr="001B514D">
        <w:rPr>
          <w:rFonts w:asciiTheme="minorHAnsi" w:hAnsiTheme="minorHAnsi"/>
          <w:snapToGrid w:val="0"/>
        </w:rPr>
        <w:t xml:space="preserve">nebude zodpovědný za dodržování bezpečnosti práce požadované pro danou stavbu příslušnou legislativou a jinými předpisy nebo běžnými stavebními postupy. </w:t>
      </w:r>
    </w:p>
    <w:p w14:paraId="18780FCC"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lastRenderedPageBreak/>
        <w:t>9.7.4.</w:t>
      </w:r>
      <w:r w:rsidRPr="001B514D">
        <w:rPr>
          <w:rFonts w:asciiTheme="minorHAnsi" w:hAnsiTheme="minorHAnsi"/>
          <w:b/>
          <w:snapToGrid w:val="0"/>
        </w:rPr>
        <w:tab/>
      </w:r>
      <w:r w:rsidRPr="001B514D">
        <w:rPr>
          <w:rFonts w:asciiTheme="minorHAnsi" w:hAnsiTheme="minorHAnsi"/>
          <w:snapToGrid w:val="0"/>
        </w:rPr>
        <w:t xml:space="preserve">TDI je zmocněn k výkladu právního a věcného obsahu a rozsahu PROJEKTU a této smlouvy a k vydávání stanovisek k jednáním a výkonům Zhotovitele. Vysvětlení a rozhodnutí TDI musí být v souladu s touto smlouvou. </w:t>
      </w:r>
    </w:p>
    <w:p w14:paraId="5102BB95"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9.7.5.</w:t>
      </w:r>
      <w:r w:rsidRPr="001B514D">
        <w:rPr>
          <w:rFonts w:asciiTheme="minorHAnsi" w:hAnsiTheme="minorHAnsi"/>
          <w:b/>
          <w:snapToGrid w:val="0"/>
        </w:rPr>
        <w:tab/>
      </w:r>
      <w:r w:rsidRPr="001B514D">
        <w:rPr>
          <w:rFonts w:asciiTheme="minorHAnsi" w:hAnsiTheme="minorHAnsi"/>
          <w:snapToGrid w:val="0"/>
        </w:rPr>
        <w:t>Nároky a případné spory, vztahující se k provádění díla nebo k výkladu PROJEKTU a této smlouvy, budou nejprve písemně předkládány TDI k posouzení a TDI vydá svá stanoviska písemnou formou bez zbytečného prodlení.</w:t>
      </w:r>
    </w:p>
    <w:p w14:paraId="70E31EFD"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9.7.6.</w:t>
      </w:r>
      <w:r w:rsidRPr="001B514D">
        <w:rPr>
          <w:rFonts w:asciiTheme="minorHAnsi" w:hAnsiTheme="minorHAnsi"/>
          <w:snapToGrid w:val="0"/>
        </w:rPr>
        <w:tab/>
        <w:t xml:space="preserve">TDI bude mít právo nepřijmout práci či dodávku, která nebude odpovídat PROJEKTU a této smlouvě, popřípadě dát Zhotoviteli pokyn k zastavení takových prací a dodávek v jejich průběhu a upozornit Zhotovitele zápisem ve stavebním deníku, že tyto práce a dodávky nebudou převzaty. TDI má právo, kdykoliv to bude podle jeho názoru nezbytné, zajistit zvláštní kontrolu nebo zkoušku díla třetí stranou, aby se zjistilo dodržování PROJEKTU a této smlouvy, ať bylo zkoušené dílo či jeho část vyrobeno, instalováno nebo dokončeno, či nikoliv. </w:t>
      </w:r>
    </w:p>
    <w:p w14:paraId="5428C446"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 xml:space="preserve">9.7.7. </w:t>
      </w:r>
      <w:r w:rsidRPr="001B514D">
        <w:rPr>
          <w:rFonts w:asciiTheme="minorHAnsi" w:hAnsiTheme="minorHAnsi"/>
          <w:b/>
        </w:rPr>
        <w:tab/>
      </w:r>
      <w:r w:rsidRPr="001B514D">
        <w:rPr>
          <w:rFonts w:asciiTheme="minorHAnsi" w:hAnsiTheme="minorHAnsi"/>
          <w:snapToGrid w:val="0"/>
        </w:rPr>
        <w:t>Náklady na kontroly nebo zkoušky ponese Zhotovitel ze svého, pokud:</w:t>
      </w:r>
    </w:p>
    <w:p w14:paraId="3AFE8EB7"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9.7.7.1.</w:t>
      </w:r>
      <w:r w:rsidRPr="001B514D">
        <w:rPr>
          <w:rFonts w:asciiTheme="minorHAnsi" w:hAnsiTheme="minorHAnsi"/>
          <w:snapToGrid w:val="0"/>
        </w:rPr>
        <w:tab/>
        <w:t>jsou kontroly a zkoušky stanoveny nebo předpokládány přímo v této smlouvě nebo v obecně závazných právních předpisech a technických normách;</w:t>
      </w:r>
    </w:p>
    <w:p w14:paraId="52B5E1CA"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9.7.7.2.</w:t>
      </w:r>
      <w:r w:rsidRPr="001B514D">
        <w:rPr>
          <w:rFonts w:asciiTheme="minorHAnsi" w:hAnsiTheme="minorHAnsi"/>
          <w:snapToGrid w:val="0"/>
        </w:rPr>
        <w:tab/>
        <w:t>se s nimi počítá ve smlouvě natolik podrobně a určitě, aby mohl Zhotovitel zahrnout cenu za tyto kontroly a zkoušky do svého rozpočtu a přihlédnout k nim ve své nabídce;</w:t>
      </w:r>
    </w:p>
    <w:p w14:paraId="26A3DE06"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9.7.7.3.</w:t>
      </w:r>
      <w:r w:rsidRPr="001B514D">
        <w:rPr>
          <w:rFonts w:asciiTheme="minorHAnsi" w:hAnsiTheme="minorHAnsi"/>
          <w:snapToGrid w:val="0"/>
        </w:rPr>
        <w:tab/>
        <w:t xml:space="preserve">se kontrolou nebo zkouškou prokáže jakékoliv vadné plnění </w:t>
      </w:r>
      <w:proofErr w:type="gramStart"/>
      <w:r w:rsidRPr="001B514D">
        <w:rPr>
          <w:rFonts w:asciiTheme="minorHAnsi" w:hAnsiTheme="minorHAnsi"/>
          <w:snapToGrid w:val="0"/>
        </w:rPr>
        <w:t>Zhotovitele nebo</w:t>
      </w:r>
      <w:proofErr w:type="gramEnd"/>
      <w:r w:rsidRPr="001B514D">
        <w:rPr>
          <w:rFonts w:asciiTheme="minorHAnsi" w:hAnsiTheme="minorHAnsi"/>
          <w:snapToGrid w:val="0"/>
        </w:rPr>
        <w:t xml:space="preserve"> pokud plnění Zhotovitele je prováděno v rozporu s PROJEKTEM</w:t>
      </w:r>
      <w:r w:rsidRPr="001B514D">
        <w:rPr>
          <w:rFonts w:asciiTheme="minorHAnsi" w:hAnsiTheme="minorHAnsi"/>
        </w:rPr>
        <w:t>, právními předpisy, technickými normami a touto smlouvou.</w:t>
      </w:r>
      <w:r w:rsidRPr="001B514D">
        <w:rPr>
          <w:rFonts w:asciiTheme="minorHAnsi" w:hAnsiTheme="minorHAnsi"/>
          <w:snapToGrid w:val="0"/>
        </w:rPr>
        <w:t xml:space="preserve"> </w:t>
      </w:r>
    </w:p>
    <w:p w14:paraId="77894546"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9.7.8.</w:t>
      </w:r>
      <w:r w:rsidRPr="001B514D">
        <w:rPr>
          <w:rFonts w:asciiTheme="minorHAnsi" w:hAnsiTheme="minorHAnsi"/>
          <w:b/>
          <w:snapToGrid w:val="0"/>
        </w:rPr>
        <w:tab/>
      </w:r>
      <w:r w:rsidRPr="001B514D">
        <w:rPr>
          <w:rFonts w:asciiTheme="minorHAnsi" w:hAnsiTheme="minorHAnsi"/>
          <w:snapToGrid w:val="0"/>
        </w:rPr>
        <w:t xml:space="preserve">Budou-li prováděny na pokyn TDI kontroly a zkoušky, které mají být na žádost TDI provedeny jinde než na pracovišti, u výrobce, </w:t>
      </w:r>
      <w:proofErr w:type="spellStart"/>
      <w:r w:rsidR="00F25FBA" w:rsidRPr="001B514D">
        <w:rPr>
          <w:rFonts w:asciiTheme="minorHAnsi" w:hAnsiTheme="minorHAnsi"/>
          <w:snapToGrid w:val="0"/>
        </w:rPr>
        <w:t>podzhotovitele</w:t>
      </w:r>
      <w:proofErr w:type="spellEnd"/>
      <w:r w:rsidRPr="001B514D">
        <w:rPr>
          <w:rFonts w:asciiTheme="minorHAnsi" w:hAnsiTheme="minorHAnsi"/>
          <w:snapToGrid w:val="0"/>
        </w:rPr>
        <w:t xml:space="preserve"> nebo zpracovatele, půjdou náklady na tyto zkoušky k tíži Zhotovitele jen tehdy, pokud testované materiály anebo zařízení zkouškám nevyhoví tak, aby je mohl TDI schválit k použití nebo zabudování. </w:t>
      </w:r>
    </w:p>
    <w:p w14:paraId="68337800"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9.7.9.</w:t>
      </w:r>
      <w:r w:rsidRPr="001B514D">
        <w:rPr>
          <w:rFonts w:asciiTheme="minorHAnsi" w:hAnsiTheme="minorHAnsi"/>
          <w:b/>
          <w:snapToGrid w:val="0"/>
        </w:rPr>
        <w:tab/>
      </w:r>
      <w:r w:rsidRPr="001B514D">
        <w:rPr>
          <w:rFonts w:asciiTheme="minorHAnsi" w:hAnsiTheme="minorHAnsi"/>
          <w:snapToGrid w:val="0"/>
        </w:rPr>
        <w:t xml:space="preserve">Ani z práva TDI jednat, ani z jakéhokoli jeho rozhodnutí jednat či nejednat nevzniká TDI žádná povinnost ani odpovědnost vůči Zhotoviteli, jeho </w:t>
      </w:r>
      <w:proofErr w:type="spellStart"/>
      <w:r w:rsidR="00F25FBA" w:rsidRPr="001B514D">
        <w:rPr>
          <w:rFonts w:asciiTheme="minorHAnsi" w:hAnsiTheme="minorHAnsi"/>
          <w:snapToGrid w:val="0"/>
        </w:rPr>
        <w:t>podzhotovite</w:t>
      </w:r>
      <w:r w:rsidRPr="001B514D">
        <w:rPr>
          <w:rFonts w:asciiTheme="minorHAnsi" w:hAnsiTheme="minorHAnsi"/>
          <w:snapToGrid w:val="0"/>
        </w:rPr>
        <w:t>lům</w:t>
      </w:r>
      <w:proofErr w:type="spellEnd"/>
      <w:r w:rsidRPr="001B514D">
        <w:rPr>
          <w:rFonts w:asciiTheme="minorHAnsi" w:hAnsiTheme="minorHAnsi"/>
          <w:snapToGrid w:val="0"/>
        </w:rPr>
        <w:t xml:space="preserve">, jejich zástupcům a ani žádným jiným osobám vykonávajícím jakoukoli činnost v souvislosti s dílem. </w:t>
      </w:r>
    </w:p>
    <w:p w14:paraId="198F95A8" w14:textId="77777777" w:rsidR="008C4F8E" w:rsidRPr="001B514D" w:rsidRDefault="008C4F8E" w:rsidP="008C4F8E">
      <w:pPr>
        <w:spacing w:before="60"/>
        <w:ind w:left="1418" w:hanging="720"/>
        <w:jc w:val="both"/>
        <w:rPr>
          <w:rFonts w:asciiTheme="minorHAnsi" w:hAnsiTheme="minorHAnsi"/>
          <w:snapToGrid w:val="0"/>
        </w:rPr>
      </w:pPr>
      <w:proofErr w:type="gramStart"/>
      <w:r w:rsidRPr="001B514D">
        <w:rPr>
          <w:rFonts w:asciiTheme="minorHAnsi" w:hAnsiTheme="minorHAnsi"/>
          <w:b/>
          <w:snapToGrid w:val="0"/>
        </w:rPr>
        <w:t>9.7.10</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TDI prověří Zhotovitelem předložená data výrobků, materiálů a vzorků v souvislosti s PROJEKTEM a touto smlouvou a vydá podle toho patřičné pokyny.</w:t>
      </w:r>
    </w:p>
    <w:p w14:paraId="346D18F6" w14:textId="77777777" w:rsidR="008C4F8E" w:rsidRPr="001B514D" w:rsidRDefault="008C4F8E" w:rsidP="008C4F8E">
      <w:pPr>
        <w:spacing w:before="60"/>
        <w:ind w:left="1418" w:hanging="720"/>
        <w:jc w:val="both"/>
        <w:rPr>
          <w:rFonts w:asciiTheme="minorHAnsi" w:hAnsiTheme="minorHAnsi"/>
          <w:snapToGrid w:val="0"/>
        </w:rPr>
      </w:pPr>
      <w:proofErr w:type="gramStart"/>
      <w:r w:rsidRPr="001B514D">
        <w:rPr>
          <w:rFonts w:asciiTheme="minorHAnsi" w:hAnsiTheme="minorHAnsi"/>
          <w:b/>
          <w:snapToGrid w:val="0"/>
        </w:rPr>
        <w:t>9.7.11</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TDI bude připravovat změny zakázky ve shodě s příslušnými ustanoveními této smlouvy o změnách a doplňcích díla.</w:t>
      </w:r>
    </w:p>
    <w:p w14:paraId="5863616B" w14:textId="77777777" w:rsidR="008C4F8E" w:rsidRPr="001B514D" w:rsidRDefault="008C4F8E" w:rsidP="008C4F8E">
      <w:pPr>
        <w:spacing w:before="60"/>
        <w:ind w:left="1418" w:hanging="720"/>
        <w:jc w:val="both"/>
        <w:rPr>
          <w:rFonts w:asciiTheme="minorHAnsi" w:hAnsiTheme="minorHAnsi"/>
          <w:snapToGrid w:val="0"/>
        </w:rPr>
      </w:pPr>
      <w:proofErr w:type="gramStart"/>
      <w:r w:rsidRPr="001B514D">
        <w:rPr>
          <w:rFonts w:asciiTheme="minorHAnsi" w:hAnsiTheme="minorHAnsi"/>
          <w:b/>
          <w:snapToGrid w:val="0"/>
        </w:rPr>
        <w:t>9.7.12</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TDI bude provádět kontroly, aby mohl určit data podstatného dokončení a předání díla v souladu s podmínkami stanovenými touto smlouvou v ustanoveních týkajících se osvědčování (ověřování) plateb, převezme písemné záruky a k nim se vztahující dokumentaci vyžadované touto smlouvou a poskytnuté Zhotovitelem a předloží tyto dokumenty Objednateli k odsouhlasení.</w:t>
      </w:r>
    </w:p>
    <w:p w14:paraId="779D2DB8" w14:textId="606237D6" w:rsidR="008C4F8E" w:rsidRPr="001B514D" w:rsidRDefault="008C4F8E" w:rsidP="008C4F8E">
      <w:pPr>
        <w:spacing w:before="60"/>
        <w:ind w:left="1418" w:hanging="720"/>
        <w:jc w:val="both"/>
        <w:rPr>
          <w:rFonts w:asciiTheme="minorHAnsi" w:hAnsiTheme="minorHAnsi"/>
          <w:snapToGrid w:val="0"/>
        </w:rPr>
      </w:pPr>
      <w:proofErr w:type="gramStart"/>
      <w:r w:rsidRPr="001B514D">
        <w:rPr>
          <w:rFonts w:asciiTheme="minorHAnsi" w:hAnsiTheme="minorHAnsi"/>
          <w:b/>
          <w:snapToGrid w:val="0"/>
        </w:rPr>
        <w:t>9.7.13</w:t>
      </w:r>
      <w:proofErr w:type="gramEnd"/>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TDI není z titulu své funkce oprávněn žádným způsobem měnit ani odsouhlasovat žádné změny věcného rozsahu, smluvní ceny, termínů ani žádných dalších ustanovení uvedených v této smlouvě. Tyto úkony je za Objednatele oprávněna provádět pouze osoba oprávněná </w:t>
      </w:r>
      <w:r w:rsidR="008B116E">
        <w:rPr>
          <w:rFonts w:asciiTheme="minorHAnsi" w:hAnsiTheme="minorHAnsi"/>
          <w:snapToGrid w:val="0"/>
        </w:rPr>
        <w:t xml:space="preserve">za Objednatele jednat ve věcech </w:t>
      </w:r>
      <w:r w:rsidR="003A214E">
        <w:rPr>
          <w:rFonts w:asciiTheme="minorHAnsi" w:hAnsiTheme="minorHAnsi"/>
          <w:snapToGrid w:val="0"/>
        </w:rPr>
        <w:t>technických</w:t>
      </w:r>
      <w:bookmarkStart w:id="1" w:name="_GoBack"/>
      <w:bookmarkEnd w:id="1"/>
      <w:r w:rsidRPr="001B514D">
        <w:rPr>
          <w:rFonts w:asciiTheme="minorHAnsi" w:hAnsiTheme="minorHAnsi"/>
          <w:snapToGrid w:val="0"/>
        </w:rPr>
        <w:t>.</w:t>
      </w:r>
    </w:p>
    <w:p w14:paraId="63EFE29A" w14:textId="77777777" w:rsidR="00A75A6C" w:rsidRPr="001B514D" w:rsidRDefault="008C4F8E">
      <w:pPr>
        <w:pStyle w:val="Nadpis6"/>
        <w:spacing w:before="120" w:after="0"/>
        <w:ind w:left="709" w:hanging="709"/>
        <w:jc w:val="both"/>
        <w:rPr>
          <w:rFonts w:asciiTheme="minorHAnsi" w:hAnsiTheme="minorHAnsi"/>
          <w:b w:val="0"/>
          <w:sz w:val="24"/>
          <w:szCs w:val="24"/>
        </w:rPr>
      </w:pPr>
      <w:proofErr w:type="gramStart"/>
      <w:r w:rsidRPr="001B514D">
        <w:rPr>
          <w:rFonts w:asciiTheme="minorHAnsi" w:hAnsiTheme="minorHAnsi"/>
          <w:sz w:val="24"/>
          <w:szCs w:val="24"/>
        </w:rPr>
        <w:lastRenderedPageBreak/>
        <w:t>9.8</w:t>
      </w:r>
      <w:proofErr w:type="gramEnd"/>
      <w:r w:rsidRPr="001B514D">
        <w:rPr>
          <w:rFonts w:asciiTheme="minorHAnsi" w:hAnsiTheme="minorHAnsi"/>
          <w:sz w:val="24"/>
          <w:szCs w:val="24"/>
        </w:rPr>
        <w:t>.</w:t>
      </w:r>
      <w:r w:rsidRPr="001B514D">
        <w:rPr>
          <w:rFonts w:asciiTheme="minorHAnsi" w:hAnsiTheme="minorHAnsi"/>
          <w:sz w:val="24"/>
          <w:szCs w:val="24"/>
        </w:rPr>
        <w:tab/>
      </w:r>
      <w:r w:rsidRPr="001B514D">
        <w:rPr>
          <w:rFonts w:asciiTheme="minorHAnsi" w:hAnsiTheme="minorHAnsi"/>
          <w:b w:val="0"/>
          <w:sz w:val="24"/>
          <w:szCs w:val="24"/>
        </w:rPr>
        <w:t>Objednatel je oprávněn kontrolovat provádění díla. Zjistí-li Objednatel, že Zhotovitel provádí dílo v rozporu se svými povinnostmi stanovenými touto smlouvou, je Objednatel oprávněn dožadovat se toho, aby Zhotovitel odstranil vady vzniklé vadným prováděním a dílo prováděl řádným způsobem. Jestliže Zhotovitel tak neučiní ani v přiměřené lhůtě k tomu poskytnuté a postup Zhotovitele by vedl nepochybně k podstatnému porušení smlouvy, je Objednatel oprávněn od této smlouvy odstoupit.</w:t>
      </w:r>
    </w:p>
    <w:p w14:paraId="04D52A68" w14:textId="77777777" w:rsidR="005E39B1" w:rsidRPr="001B514D" w:rsidRDefault="005E39B1" w:rsidP="005E39B1">
      <w:pPr>
        <w:pStyle w:val="Nadpis6"/>
        <w:spacing w:before="120" w:after="0"/>
        <w:ind w:left="709" w:hanging="709"/>
        <w:jc w:val="both"/>
        <w:rPr>
          <w:rFonts w:asciiTheme="minorHAnsi" w:hAnsiTheme="minorHAnsi"/>
          <w:b w:val="0"/>
          <w:sz w:val="24"/>
          <w:szCs w:val="24"/>
        </w:rPr>
      </w:pPr>
      <w:proofErr w:type="gramStart"/>
      <w:r w:rsidRPr="001B514D">
        <w:rPr>
          <w:rFonts w:asciiTheme="minorHAnsi" w:hAnsiTheme="minorHAnsi"/>
          <w:sz w:val="24"/>
          <w:szCs w:val="24"/>
        </w:rPr>
        <w:t>9.9</w:t>
      </w:r>
      <w:proofErr w:type="gramEnd"/>
      <w:r w:rsidRPr="001B514D">
        <w:rPr>
          <w:rFonts w:asciiTheme="minorHAnsi" w:hAnsiTheme="minorHAnsi"/>
          <w:sz w:val="24"/>
          <w:szCs w:val="24"/>
        </w:rPr>
        <w:t>.</w:t>
      </w:r>
      <w:r w:rsidRPr="001B514D">
        <w:rPr>
          <w:rFonts w:asciiTheme="minorHAnsi" w:hAnsiTheme="minorHAnsi"/>
          <w:b w:val="0"/>
          <w:sz w:val="24"/>
          <w:szCs w:val="24"/>
        </w:rPr>
        <w:tab/>
        <w:t xml:space="preserve">Technický dozor u </w:t>
      </w:r>
      <w:r w:rsidR="00A91FFA" w:rsidRPr="001B514D">
        <w:rPr>
          <w:rFonts w:asciiTheme="minorHAnsi" w:hAnsiTheme="minorHAnsi"/>
          <w:b w:val="0"/>
          <w:sz w:val="24"/>
          <w:szCs w:val="24"/>
        </w:rPr>
        <w:t>předmětné</w:t>
      </w:r>
      <w:r w:rsidRPr="001B514D">
        <w:rPr>
          <w:rFonts w:asciiTheme="minorHAnsi" w:hAnsiTheme="minorHAnsi"/>
          <w:b w:val="0"/>
          <w:sz w:val="24"/>
          <w:szCs w:val="24"/>
        </w:rPr>
        <w:t xml:space="preserve"> </w:t>
      </w:r>
      <w:r w:rsidR="003230A4">
        <w:rPr>
          <w:rFonts w:asciiTheme="minorHAnsi" w:hAnsiTheme="minorHAnsi"/>
          <w:b w:val="0"/>
          <w:sz w:val="24"/>
          <w:szCs w:val="24"/>
        </w:rPr>
        <w:t xml:space="preserve">stavby </w:t>
      </w:r>
      <w:r w:rsidRPr="001B514D">
        <w:rPr>
          <w:rFonts w:asciiTheme="minorHAnsi" w:hAnsiTheme="minorHAnsi"/>
          <w:b w:val="0"/>
          <w:sz w:val="24"/>
          <w:szCs w:val="24"/>
        </w:rPr>
        <w:t xml:space="preserve">nesmí provádět </w:t>
      </w:r>
      <w:r w:rsidR="00B41092">
        <w:rPr>
          <w:rFonts w:asciiTheme="minorHAnsi" w:hAnsiTheme="minorHAnsi"/>
          <w:b w:val="0"/>
          <w:sz w:val="24"/>
          <w:szCs w:val="24"/>
        </w:rPr>
        <w:t>Z</w:t>
      </w:r>
      <w:r w:rsidR="00A91FFA" w:rsidRPr="001B514D">
        <w:rPr>
          <w:rFonts w:asciiTheme="minorHAnsi" w:hAnsiTheme="minorHAnsi"/>
          <w:b w:val="0"/>
          <w:sz w:val="24"/>
          <w:szCs w:val="24"/>
        </w:rPr>
        <w:t>hotovitel</w:t>
      </w:r>
      <w:r w:rsidRPr="001B514D">
        <w:rPr>
          <w:rFonts w:asciiTheme="minorHAnsi" w:hAnsiTheme="minorHAnsi"/>
          <w:b w:val="0"/>
          <w:sz w:val="24"/>
          <w:szCs w:val="24"/>
        </w:rPr>
        <w:t xml:space="preserve"> ani osoba s ním propojená ve smyslu § </w:t>
      </w:r>
      <w:r w:rsidR="00062DB3" w:rsidRPr="001B514D">
        <w:rPr>
          <w:rFonts w:asciiTheme="minorHAnsi" w:hAnsiTheme="minorHAnsi"/>
          <w:b w:val="0"/>
          <w:sz w:val="24"/>
          <w:szCs w:val="24"/>
        </w:rPr>
        <w:t>74 zákona č. 90/2012, o obchodních korporacích</w:t>
      </w:r>
      <w:r w:rsidR="00B41092">
        <w:rPr>
          <w:rFonts w:asciiTheme="minorHAnsi" w:hAnsiTheme="minorHAnsi"/>
          <w:b w:val="0"/>
          <w:sz w:val="24"/>
          <w:szCs w:val="24"/>
        </w:rPr>
        <w:t>,</w:t>
      </w:r>
      <w:r w:rsidR="00062DB3" w:rsidRPr="001B514D">
        <w:rPr>
          <w:rFonts w:asciiTheme="minorHAnsi" w:hAnsiTheme="minorHAnsi"/>
          <w:b w:val="0"/>
          <w:sz w:val="24"/>
          <w:szCs w:val="24"/>
        </w:rPr>
        <w:t xml:space="preserve"> v platném znění</w:t>
      </w:r>
      <w:r w:rsidRPr="001B514D">
        <w:rPr>
          <w:rFonts w:asciiTheme="minorHAnsi" w:hAnsiTheme="minorHAnsi"/>
          <w:b w:val="0"/>
          <w:sz w:val="24"/>
          <w:szCs w:val="24"/>
        </w:rPr>
        <w:t xml:space="preserve">. To neplatí, pokud technický dozor provádí sám </w:t>
      </w:r>
      <w:r w:rsidR="00B41092">
        <w:rPr>
          <w:rFonts w:asciiTheme="minorHAnsi" w:hAnsiTheme="minorHAnsi"/>
          <w:b w:val="0"/>
          <w:sz w:val="24"/>
          <w:szCs w:val="24"/>
        </w:rPr>
        <w:t>O</w:t>
      </w:r>
      <w:r w:rsidRPr="001B514D">
        <w:rPr>
          <w:rFonts w:asciiTheme="minorHAnsi" w:hAnsiTheme="minorHAnsi"/>
          <w:b w:val="0"/>
          <w:sz w:val="24"/>
          <w:szCs w:val="24"/>
        </w:rPr>
        <w:t>bjednatel.</w:t>
      </w:r>
    </w:p>
    <w:p w14:paraId="00C87FF2" w14:textId="77777777" w:rsidR="008C4F8E" w:rsidRPr="001B514D" w:rsidRDefault="008C4F8E" w:rsidP="008C4F8E">
      <w:pPr>
        <w:pStyle w:val="Import4"/>
        <w:spacing w:before="360" w:line="240" w:lineRule="auto"/>
        <w:ind w:left="4031" w:hanging="4031"/>
        <w:jc w:val="center"/>
        <w:rPr>
          <w:rFonts w:asciiTheme="minorHAnsi" w:hAnsiTheme="minorHAnsi"/>
          <w:b/>
          <w:szCs w:val="24"/>
        </w:rPr>
      </w:pPr>
      <w:r w:rsidRPr="001B514D">
        <w:rPr>
          <w:rFonts w:asciiTheme="minorHAnsi" w:hAnsiTheme="minorHAnsi"/>
          <w:b/>
          <w:szCs w:val="24"/>
        </w:rPr>
        <w:t>Článek X. Povinnosti Zhotovitele</w:t>
      </w:r>
    </w:p>
    <w:p w14:paraId="26E1282E" w14:textId="77777777" w:rsidR="008C4F8E" w:rsidRPr="001B514D" w:rsidRDefault="008C4F8E" w:rsidP="008C4F8E">
      <w:pPr>
        <w:pStyle w:val="Import5"/>
        <w:spacing w:before="60" w:line="240" w:lineRule="auto"/>
        <w:ind w:left="709" w:hanging="709"/>
        <w:jc w:val="both"/>
        <w:rPr>
          <w:rFonts w:asciiTheme="minorHAnsi" w:hAnsiTheme="minorHAnsi"/>
          <w:b/>
          <w:strike/>
          <w:szCs w:val="24"/>
        </w:rPr>
      </w:pPr>
      <w:proofErr w:type="gramStart"/>
      <w:r w:rsidRPr="001B514D">
        <w:rPr>
          <w:rFonts w:asciiTheme="minorHAnsi" w:hAnsiTheme="minorHAnsi"/>
          <w:b/>
          <w:szCs w:val="24"/>
        </w:rPr>
        <w:t>10.1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je povinen umožnit výkon TDI a součinnost osob pověřených výkonem funkce TDI při operativních kontrolách stavby.  Stejné povinnosti Zhotovitele platí i pro výkon autorského dozoru projektanta.</w:t>
      </w:r>
      <w:r w:rsidRPr="001B514D">
        <w:rPr>
          <w:rFonts w:asciiTheme="minorHAnsi" w:hAnsiTheme="minorHAnsi"/>
          <w:b/>
          <w:szCs w:val="24"/>
        </w:rPr>
        <w:t xml:space="preserve"> </w:t>
      </w:r>
    </w:p>
    <w:p w14:paraId="26CF2835"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10.2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Zhotovitel je povinen zajišťovat koordinaci a součinnost </w:t>
      </w:r>
      <w:proofErr w:type="spellStart"/>
      <w:r w:rsidR="00F25FBA" w:rsidRPr="001B514D">
        <w:rPr>
          <w:rFonts w:asciiTheme="minorHAnsi" w:hAnsiTheme="minorHAnsi"/>
          <w:szCs w:val="24"/>
        </w:rPr>
        <w:t>podzhotovitelů</w:t>
      </w:r>
      <w:proofErr w:type="spellEnd"/>
      <w:r w:rsidRPr="001B514D">
        <w:rPr>
          <w:rFonts w:asciiTheme="minorHAnsi" w:hAnsiTheme="minorHAnsi"/>
          <w:szCs w:val="24"/>
        </w:rPr>
        <w:t xml:space="preserve"> stavby a dalších účastníků tak, aby nedošlo k narušení plynulého provádění díla.</w:t>
      </w:r>
    </w:p>
    <w:p w14:paraId="744640C5"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10.3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je povinen provádět důslednou kontrolu nakupovaných materiálů, hmot, surovin a dalších věcí potřebných pro plnění předmětu této smlouvy a vyžadovat od výrobců a dodavatelů atesty, prohlášení o shodě, certifikáty, záruční dokumentaci a návody k obsluze podle této smlouvy.</w:t>
      </w:r>
    </w:p>
    <w:p w14:paraId="462FC103" w14:textId="77777777" w:rsidR="00600DE6" w:rsidRPr="001B514D" w:rsidRDefault="008C4F8E" w:rsidP="00600DE6">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10.4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se zavazuje, že bude při  provádění díla  postupovat s odbornou péčí. Zavazuje se dodržovat obecně závazné předpisy, technické normy a ustanovení této smlouvy. Zhotovitel se zavazuje, že se bude řídit výchozími</w:t>
      </w:r>
      <w:r w:rsidR="00600DE6" w:rsidRPr="001B514D">
        <w:rPr>
          <w:rFonts w:asciiTheme="minorHAnsi" w:hAnsiTheme="minorHAnsi"/>
          <w:szCs w:val="24"/>
        </w:rPr>
        <w:t xml:space="preserve"> </w:t>
      </w:r>
      <w:r w:rsidRPr="001B514D">
        <w:rPr>
          <w:rFonts w:asciiTheme="minorHAnsi" w:hAnsiTheme="minorHAnsi"/>
          <w:szCs w:val="24"/>
        </w:rPr>
        <w:t>podklady Objednatele, pokyny Objednatele, rozhodnutími příslušných správních orgánů.</w:t>
      </w:r>
    </w:p>
    <w:p w14:paraId="310C607D" w14:textId="77777777" w:rsidR="008C4F8E" w:rsidRPr="001B514D" w:rsidRDefault="008C4F8E" w:rsidP="00600DE6">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10.</w:t>
      </w:r>
      <w:r w:rsidR="00600DE6" w:rsidRPr="001B514D">
        <w:rPr>
          <w:rFonts w:asciiTheme="minorHAnsi" w:hAnsiTheme="minorHAnsi"/>
          <w:b/>
          <w:szCs w:val="24"/>
        </w:rPr>
        <w:t>5</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U těch částí díla, které vyžadují zpracování realizační projektové dokumentace nebo výrobní dokumentace, má Zhotovitel povinnost předložit výrobní dokumentaci před zahájením prací  na těchto částech díla k odsouhlasení Objednateli, TDI a autorskému dozoru projektanta a odsouhlasenou dokumentaci předat ve 3 vyhotoveních Objednateli.</w:t>
      </w:r>
    </w:p>
    <w:p w14:paraId="42DE716E" w14:textId="77777777" w:rsidR="008C4F8E" w:rsidRPr="001B514D" w:rsidRDefault="00D942D8" w:rsidP="00600DE6">
      <w:pPr>
        <w:spacing w:before="60"/>
        <w:ind w:left="709" w:hanging="709"/>
        <w:jc w:val="both"/>
        <w:rPr>
          <w:rFonts w:asciiTheme="minorHAnsi" w:hAnsiTheme="minorHAnsi"/>
        </w:rPr>
      </w:pPr>
      <w:proofErr w:type="gramStart"/>
      <w:r w:rsidRPr="001B514D">
        <w:rPr>
          <w:rFonts w:asciiTheme="minorHAnsi" w:hAnsiTheme="minorHAnsi"/>
          <w:b/>
        </w:rPr>
        <w:t>10.</w:t>
      </w:r>
      <w:r w:rsidR="00600DE6" w:rsidRPr="001B514D">
        <w:rPr>
          <w:rFonts w:asciiTheme="minorHAnsi" w:hAnsiTheme="minorHAnsi"/>
          <w:b/>
        </w:rPr>
        <w:t>6</w:t>
      </w:r>
      <w:proofErr w:type="gramEnd"/>
      <w:r w:rsidRPr="001B514D">
        <w:rPr>
          <w:rFonts w:asciiTheme="minorHAnsi" w:hAnsiTheme="minorHAnsi"/>
          <w:b/>
        </w:rPr>
        <w:t>.</w:t>
      </w:r>
      <w:r w:rsidRPr="001B514D">
        <w:rPr>
          <w:rFonts w:asciiTheme="minorHAnsi" w:hAnsiTheme="minorHAnsi"/>
        </w:rPr>
        <w:tab/>
        <w:t xml:space="preserve">Zhotovitel je povinen dodržet veškeré termíny sjednané s Objednatelem v průběhu provádění díla ve stavebním deníku, v zápisech z kontrolních dnů nebo v jiných písemných dokumentech vyhotovených mezi Zhotovitelem a Objednatelem. </w:t>
      </w:r>
      <w:r w:rsidR="00260384" w:rsidRPr="001B514D">
        <w:rPr>
          <w:rFonts w:asciiTheme="minorHAnsi" w:hAnsiTheme="minorHAnsi"/>
        </w:rPr>
        <w:t>Jedná se zejména o poskytování podkladů ze strany Zhotovitele Objednateli, provádění zkoušek, zajištění dílčích činností v </w:t>
      </w:r>
      <w:r w:rsidR="00916E43">
        <w:rPr>
          <w:rFonts w:asciiTheme="minorHAnsi" w:hAnsiTheme="minorHAnsi"/>
        </w:rPr>
        <w:t xml:space="preserve">průběhu realizace stavby apod. </w:t>
      </w:r>
      <w:r w:rsidR="00600DE6" w:rsidRPr="001B514D">
        <w:rPr>
          <w:rFonts w:asciiTheme="minorHAnsi" w:hAnsiTheme="minorHAnsi"/>
        </w:rPr>
        <w:t xml:space="preserve"> </w:t>
      </w:r>
    </w:p>
    <w:p w14:paraId="6AB25084" w14:textId="77777777" w:rsidR="008C4F8E" w:rsidRPr="001B514D" w:rsidRDefault="00260384" w:rsidP="00260384">
      <w:pPr>
        <w:pStyle w:val="Zkladntextodsazen3"/>
        <w:spacing w:before="60" w:after="0"/>
        <w:ind w:left="709" w:hanging="709"/>
        <w:jc w:val="both"/>
        <w:rPr>
          <w:rFonts w:asciiTheme="minorHAnsi" w:hAnsiTheme="minorHAnsi"/>
          <w:iCs/>
          <w:sz w:val="24"/>
          <w:szCs w:val="24"/>
        </w:rPr>
      </w:pPr>
      <w:proofErr w:type="gramStart"/>
      <w:r w:rsidRPr="001B514D">
        <w:rPr>
          <w:rFonts w:asciiTheme="minorHAnsi" w:hAnsiTheme="minorHAnsi"/>
          <w:b/>
          <w:iCs/>
          <w:sz w:val="24"/>
          <w:szCs w:val="24"/>
        </w:rPr>
        <w:t>10.</w:t>
      </w:r>
      <w:r w:rsidR="00600DE6" w:rsidRPr="001B514D">
        <w:rPr>
          <w:rFonts w:asciiTheme="minorHAnsi" w:hAnsiTheme="minorHAnsi"/>
          <w:b/>
          <w:iCs/>
          <w:sz w:val="24"/>
          <w:szCs w:val="24"/>
        </w:rPr>
        <w:t>7</w:t>
      </w:r>
      <w:proofErr w:type="gramEnd"/>
      <w:r w:rsidR="008C4F8E" w:rsidRPr="001B514D">
        <w:rPr>
          <w:rFonts w:asciiTheme="minorHAnsi" w:hAnsiTheme="minorHAnsi"/>
          <w:b/>
          <w:iCs/>
          <w:sz w:val="24"/>
          <w:szCs w:val="24"/>
        </w:rPr>
        <w:t>.</w:t>
      </w:r>
      <w:r w:rsidR="008C4F8E" w:rsidRPr="001B514D">
        <w:rPr>
          <w:rFonts w:asciiTheme="minorHAnsi" w:hAnsiTheme="minorHAnsi"/>
          <w:b/>
          <w:iCs/>
          <w:sz w:val="24"/>
          <w:szCs w:val="24"/>
        </w:rPr>
        <w:tab/>
      </w:r>
      <w:r w:rsidR="008C4F8E" w:rsidRPr="001B514D">
        <w:rPr>
          <w:rFonts w:asciiTheme="minorHAnsi" w:hAnsiTheme="minorHAnsi"/>
          <w:iCs/>
          <w:sz w:val="24"/>
          <w:szCs w:val="24"/>
        </w:rPr>
        <w:t>Zhotovitel je povinen poskytnout všem subjektům provádějícím kontrolu nezbytné doklady a informace týkající se dodavatelských činností souvisejících s provedením díla.</w:t>
      </w:r>
    </w:p>
    <w:p w14:paraId="55C7C3B3" w14:textId="77777777" w:rsidR="008C4F8E" w:rsidRDefault="00260384" w:rsidP="00260384">
      <w:pPr>
        <w:pStyle w:val="Zkladntextodsazen3"/>
        <w:spacing w:before="60" w:after="0"/>
        <w:ind w:left="709" w:hanging="709"/>
        <w:jc w:val="both"/>
        <w:rPr>
          <w:rFonts w:asciiTheme="minorHAnsi" w:hAnsiTheme="minorHAnsi"/>
          <w:sz w:val="24"/>
          <w:szCs w:val="24"/>
        </w:rPr>
      </w:pPr>
      <w:proofErr w:type="gramStart"/>
      <w:r w:rsidRPr="001B514D">
        <w:rPr>
          <w:rFonts w:asciiTheme="minorHAnsi" w:hAnsiTheme="minorHAnsi"/>
          <w:b/>
          <w:iCs/>
          <w:sz w:val="24"/>
          <w:szCs w:val="24"/>
        </w:rPr>
        <w:t>10.</w:t>
      </w:r>
      <w:r w:rsidR="00600DE6" w:rsidRPr="001B514D">
        <w:rPr>
          <w:rFonts w:asciiTheme="minorHAnsi" w:hAnsiTheme="minorHAnsi"/>
          <w:b/>
          <w:iCs/>
          <w:sz w:val="24"/>
          <w:szCs w:val="24"/>
        </w:rPr>
        <w:t>8</w:t>
      </w:r>
      <w:proofErr w:type="gramEnd"/>
      <w:r w:rsidR="008C4F8E" w:rsidRPr="001B514D">
        <w:rPr>
          <w:rFonts w:asciiTheme="minorHAnsi" w:hAnsiTheme="minorHAnsi"/>
          <w:b/>
          <w:iCs/>
          <w:sz w:val="24"/>
          <w:szCs w:val="24"/>
        </w:rPr>
        <w:t>.</w:t>
      </w:r>
      <w:r w:rsidR="008C4F8E" w:rsidRPr="001B514D">
        <w:rPr>
          <w:rFonts w:asciiTheme="minorHAnsi" w:hAnsiTheme="minorHAnsi"/>
          <w:iCs/>
          <w:sz w:val="24"/>
          <w:szCs w:val="24"/>
        </w:rPr>
        <w:tab/>
        <w:t>Zhotovitel je povinen zajistit na stavbě bezpečnost a ochranu zdraví, respektovat zákon č. 309/2006 Sb.</w:t>
      </w:r>
      <w:r w:rsidR="00B41092">
        <w:rPr>
          <w:rFonts w:asciiTheme="minorHAnsi" w:hAnsiTheme="minorHAnsi"/>
          <w:iCs/>
          <w:sz w:val="24"/>
          <w:szCs w:val="24"/>
        </w:rPr>
        <w:t>, v platném znění</w:t>
      </w:r>
      <w:r w:rsidR="008C4F8E" w:rsidRPr="001B514D">
        <w:rPr>
          <w:rFonts w:asciiTheme="minorHAnsi" w:hAnsiTheme="minorHAnsi"/>
          <w:iCs/>
          <w:sz w:val="24"/>
          <w:szCs w:val="24"/>
        </w:rPr>
        <w:t xml:space="preserve"> a nařízení vlády č. 591/2006 Sb., </w:t>
      </w:r>
      <w:r w:rsidR="00B41092">
        <w:rPr>
          <w:rFonts w:asciiTheme="minorHAnsi" w:hAnsiTheme="minorHAnsi"/>
          <w:iCs/>
          <w:sz w:val="24"/>
          <w:szCs w:val="24"/>
        </w:rPr>
        <w:t xml:space="preserve">v platném znění </w:t>
      </w:r>
      <w:r w:rsidR="008C4F8E" w:rsidRPr="001B514D">
        <w:rPr>
          <w:rFonts w:asciiTheme="minorHAnsi" w:hAnsiTheme="minorHAnsi"/>
          <w:iCs/>
          <w:sz w:val="24"/>
          <w:szCs w:val="24"/>
        </w:rPr>
        <w:t xml:space="preserve">umožnit činnost </w:t>
      </w:r>
      <w:r w:rsidR="00600DE6" w:rsidRPr="001B514D">
        <w:rPr>
          <w:rFonts w:asciiTheme="minorHAnsi" w:hAnsiTheme="minorHAnsi"/>
          <w:iCs/>
          <w:sz w:val="24"/>
          <w:szCs w:val="24"/>
        </w:rPr>
        <w:t xml:space="preserve">koordinátora </w:t>
      </w:r>
      <w:r w:rsidR="008C4F8E" w:rsidRPr="001B514D">
        <w:rPr>
          <w:rFonts w:asciiTheme="minorHAnsi" w:hAnsiTheme="minorHAnsi"/>
          <w:iCs/>
          <w:sz w:val="24"/>
          <w:szCs w:val="24"/>
        </w:rPr>
        <w:t>bezpečnosti práce Objednatele.</w:t>
      </w:r>
      <w:r w:rsidRPr="001B514D">
        <w:rPr>
          <w:rFonts w:asciiTheme="minorHAnsi" w:hAnsiTheme="minorHAnsi"/>
          <w:iCs/>
          <w:sz w:val="24"/>
          <w:szCs w:val="24"/>
        </w:rPr>
        <w:t xml:space="preserve"> </w:t>
      </w:r>
    </w:p>
    <w:p w14:paraId="6BAB8B82" w14:textId="77777777" w:rsidR="00C34645" w:rsidRDefault="00C34645" w:rsidP="00260384">
      <w:pPr>
        <w:pStyle w:val="Zkladntextodsazen3"/>
        <w:spacing w:before="60" w:after="0"/>
        <w:ind w:left="709" w:hanging="709"/>
        <w:jc w:val="both"/>
        <w:rPr>
          <w:rFonts w:asciiTheme="minorHAnsi" w:hAnsiTheme="minorHAnsi"/>
          <w:b/>
          <w:iCs/>
          <w:sz w:val="24"/>
          <w:szCs w:val="24"/>
        </w:rPr>
      </w:pPr>
      <w:proofErr w:type="gramStart"/>
      <w:r>
        <w:rPr>
          <w:rFonts w:asciiTheme="minorHAnsi" w:hAnsiTheme="minorHAnsi"/>
          <w:b/>
          <w:iCs/>
          <w:sz w:val="24"/>
          <w:szCs w:val="24"/>
        </w:rPr>
        <w:t>10.</w:t>
      </w:r>
      <w:r w:rsidRPr="00C34645">
        <w:rPr>
          <w:rFonts w:asciiTheme="minorHAnsi" w:hAnsiTheme="minorHAnsi"/>
          <w:b/>
          <w:iCs/>
          <w:sz w:val="24"/>
          <w:szCs w:val="24"/>
        </w:rPr>
        <w:t>9</w:t>
      </w:r>
      <w:proofErr w:type="gramEnd"/>
      <w:r w:rsidR="008B7559">
        <w:rPr>
          <w:rFonts w:asciiTheme="minorHAnsi" w:hAnsiTheme="minorHAnsi"/>
          <w:b/>
          <w:iCs/>
          <w:sz w:val="24"/>
          <w:szCs w:val="24"/>
        </w:rPr>
        <w:t>.</w:t>
      </w:r>
      <w:r w:rsidRPr="00C34645">
        <w:rPr>
          <w:rFonts w:asciiTheme="minorHAnsi" w:hAnsiTheme="minorHAnsi"/>
          <w:b/>
          <w:iCs/>
          <w:sz w:val="24"/>
          <w:szCs w:val="24"/>
        </w:rPr>
        <w:tab/>
      </w:r>
      <w:r w:rsidR="00B41092">
        <w:rPr>
          <w:rFonts w:asciiTheme="minorHAnsi" w:hAnsiTheme="minorHAnsi"/>
          <w:iCs/>
          <w:sz w:val="24"/>
          <w:szCs w:val="24"/>
        </w:rPr>
        <w:t>Z</w:t>
      </w:r>
      <w:r w:rsidRPr="00C34645">
        <w:rPr>
          <w:rFonts w:asciiTheme="minorHAnsi" w:hAnsiTheme="minorHAnsi"/>
          <w:iCs/>
          <w:sz w:val="24"/>
          <w:szCs w:val="24"/>
        </w:rPr>
        <w:t>hotovitel, popřípadě jiné osoby</w:t>
      </w:r>
      <w:r w:rsidR="00B41092">
        <w:rPr>
          <w:rFonts w:asciiTheme="minorHAnsi" w:hAnsiTheme="minorHAnsi"/>
          <w:iCs/>
          <w:sz w:val="24"/>
          <w:szCs w:val="24"/>
        </w:rPr>
        <w:t>, se zavazuje</w:t>
      </w:r>
      <w:r w:rsidRPr="00C34645">
        <w:rPr>
          <w:rFonts w:asciiTheme="minorHAnsi" w:hAnsiTheme="minorHAnsi"/>
          <w:iCs/>
          <w:sz w:val="24"/>
          <w:szCs w:val="24"/>
        </w:rPr>
        <w:t xml:space="preserve"> k součinnosti s koordinátorem po celou dobu přípravy a realizace</w:t>
      </w:r>
      <w:r w:rsidRPr="00C34645">
        <w:rPr>
          <w:rFonts w:asciiTheme="minorHAnsi" w:hAnsiTheme="minorHAnsi"/>
          <w:b/>
          <w:iCs/>
          <w:sz w:val="24"/>
          <w:szCs w:val="24"/>
        </w:rPr>
        <w:t xml:space="preserve"> </w:t>
      </w:r>
      <w:r w:rsidR="00B41092">
        <w:rPr>
          <w:rFonts w:asciiTheme="minorHAnsi" w:hAnsiTheme="minorHAnsi"/>
          <w:iCs/>
          <w:sz w:val="24"/>
          <w:szCs w:val="24"/>
        </w:rPr>
        <w:t>díla</w:t>
      </w:r>
      <w:r w:rsidRPr="00C34645">
        <w:rPr>
          <w:rFonts w:asciiTheme="minorHAnsi" w:hAnsiTheme="minorHAnsi"/>
          <w:b/>
          <w:iCs/>
          <w:sz w:val="24"/>
          <w:szCs w:val="24"/>
        </w:rPr>
        <w:t>.</w:t>
      </w:r>
    </w:p>
    <w:p w14:paraId="2F13E021" w14:textId="77777777" w:rsidR="00C55BCD" w:rsidRPr="00C55BCD" w:rsidRDefault="00C55BCD" w:rsidP="00C55BCD">
      <w:pPr>
        <w:pStyle w:val="Zkladntextodsazen3"/>
        <w:spacing w:before="60" w:after="0"/>
        <w:ind w:left="709" w:hanging="709"/>
        <w:jc w:val="both"/>
        <w:rPr>
          <w:rFonts w:asciiTheme="minorHAnsi" w:hAnsiTheme="minorHAnsi"/>
          <w:iCs/>
          <w:sz w:val="24"/>
          <w:szCs w:val="24"/>
        </w:rPr>
      </w:pPr>
      <w:r>
        <w:rPr>
          <w:rFonts w:asciiTheme="minorHAnsi" w:hAnsiTheme="minorHAnsi"/>
          <w:b/>
          <w:iCs/>
          <w:sz w:val="24"/>
          <w:szCs w:val="24"/>
        </w:rPr>
        <w:t>10.10.</w:t>
      </w:r>
      <w:r w:rsidRPr="00C34645">
        <w:rPr>
          <w:rFonts w:asciiTheme="minorHAnsi" w:hAnsiTheme="minorHAnsi"/>
          <w:b/>
          <w:iCs/>
          <w:sz w:val="24"/>
          <w:szCs w:val="24"/>
        </w:rPr>
        <w:tab/>
      </w:r>
      <w:r>
        <w:rPr>
          <w:rFonts w:asciiTheme="minorHAnsi" w:hAnsiTheme="minorHAnsi"/>
          <w:iCs/>
          <w:sz w:val="24"/>
          <w:szCs w:val="24"/>
        </w:rPr>
        <w:t>Z</w:t>
      </w:r>
      <w:r w:rsidRPr="00C55BCD">
        <w:rPr>
          <w:rFonts w:asciiTheme="minorHAnsi" w:hAnsiTheme="minorHAnsi"/>
          <w:iCs/>
          <w:sz w:val="24"/>
          <w:szCs w:val="24"/>
        </w:rPr>
        <w:t xml:space="preserve">hotovitel je povinen k součinnosti se zhotovitelem části </w:t>
      </w:r>
      <w:r w:rsidR="00BE7FBD">
        <w:rPr>
          <w:rFonts w:asciiTheme="minorHAnsi" w:hAnsiTheme="minorHAnsi"/>
          <w:iCs/>
          <w:sz w:val="24"/>
          <w:szCs w:val="24"/>
        </w:rPr>
        <w:t>1</w:t>
      </w:r>
      <w:r w:rsidRPr="00C55BCD">
        <w:rPr>
          <w:rFonts w:asciiTheme="minorHAnsi" w:hAnsiTheme="minorHAnsi"/>
          <w:iCs/>
          <w:sz w:val="24"/>
          <w:szCs w:val="24"/>
        </w:rPr>
        <w:t xml:space="preserve"> </w:t>
      </w:r>
      <w:r w:rsidR="00BE7FBD">
        <w:rPr>
          <w:rFonts w:asciiTheme="minorHAnsi" w:hAnsiTheme="minorHAnsi"/>
          <w:iCs/>
          <w:sz w:val="24"/>
          <w:szCs w:val="24"/>
        </w:rPr>
        <w:t>veřejné zakázky</w:t>
      </w:r>
      <w:r>
        <w:rPr>
          <w:rFonts w:asciiTheme="minorHAnsi" w:hAnsiTheme="minorHAnsi"/>
          <w:iCs/>
          <w:sz w:val="24"/>
          <w:szCs w:val="24"/>
        </w:rPr>
        <w:t xml:space="preserve"> </w:t>
      </w:r>
      <w:r w:rsidRPr="00812599">
        <w:rPr>
          <w:rFonts w:asciiTheme="minorHAnsi" w:hAnsiTheme="minorHAnsi"/>
          <w:iCs/>
          <w:sz w:val="24"/>
          <w:szCs w:val="24"/>
        </w:rPr>
        <w:t>(</w:t>
      </w:r>
      <w:r w:rsidR="00812599" w:rsidRPr="00812599">
        <w:rPr>
          <w:rFonts w:asciiTheme="minorHAnsi" w:hAnsiTheme="minorHAnsi"/>
          <w:iCs/>
          <w:sz w:val="24"/>
          <w:szCs w:val="24"/>
        </w:rPr>
        <w:t xml:space="preserve">„Zateplení objektu „B“ a „D“ MÚ Kroměříž na </w:t>
      </w:r>
      <w:proofErr w:type="spellStart"/>
      <w:proofErr w:type="gramStart"/>
      <w:r w:rsidR="00812599" w:rsidRPr="00812599">
        <w:rPr>
          <w:rFonts w:asciiTheme="minorHAnsi" w:hAnsiTheme="minorHAnsi"/>
          <w:iCs/>
          <w:sz w:val="24"/>
          <w:szCs w:val="24"/>
        </w:rPr>
        <w:t>p.č</w:t>
      </w:r>
      <w:proofErr w:type="spellEnd"/>
      <w:r w:rsidR="00812599" w:rsidRPr="00812599">
        <w:rPr>
          <w:rFonts w:asciiTheme="minorHAnsi" w:hAnsiTheme="minorHAnsi"/>
          <w:iCs/>
          <w:sz w:val="24"/>
          <w:szCs w:val="24"/>
        </w:rPr>
        <w:t>.</w:t>
      </w:r>
      <w:proofErr w:type="gramEnd"/>
      <w:r w:rsidR="00812599" w:rsidRPr="00812599">
        <w:rPr>
          <w:rFonts w:asciiTheme="minorHAnsi" w:hAnsiTheme="minorHAnsi"/>
          <w:iCs/>
          <w:sz w:val="24"/>
          <w:szCs w:val="24"/>
        </w:rPr>
        <w:t xml:space="preserve"> 587/3, 587/1“</w:t>
      </w:r>
      <w:r w:rsidRPr="00812599">
        <w:rPr>
          <w:rFonts w:asciiTheme="minorHAnsi" w:hAnsiTheme="minorHAnsi"/>
          <w:iCs/>
          <w:sz w:val="24"/>
          <w:szCs w:val="24"/>
        </w:rPr>
        <w:t>) a při vyzvání se z</w:t>
      </w:r>
      <w:r>
        <w:rPr>
          <w:rFonts w:asciiTheme="minorHAnsi" w:hAnsiTheme="minorHAnsi"/>
          <w:iCs/>
          <w:sz w:val="24"/>
          <w:szCs w:val="24"/>
        </w:rPr>
        <w:t xml:space="preserve">účastnit KD části </w:t>
      </w:r>
      <w:r w:rsidR="00BE7FBD">
        <w:rPr>
          <w:rFonts w:asciiTheme="minorHAnsi" w:hAnsiTheme="minorHAnsi"/>
          <w:iCs/>
          <w:sz w:val="24"/>
          <w:szCs w:val="24"/>
        </w:rPr>
        <w:t>1</w:t>
      </w:r>
      <w:r>
        <w:rPr>
          <w:rFonts w:asciiTheme="minorHAnsi" w:hAnsiTheme="minorHAnsi"/>
          <w:iCs/>
          <w:sz w:val="24"/>
          <w:szCs w:val="24"/>
        </w:rPr>
        <w:t xml:space="preserve"> díla.</w:t>
      </w:r>
    </w:p>
    <w:p w14:paraId="288A2D07"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XI. Vlastnické právo ke zhotovovanému dílu, pojištění díla</w:t>
      </w:r>
      <w:r w:rsidR="00B41092">
        <w:rPr>
          <w:rFonts w:asciiTheme="minorHAnsi" w:hAnsiTheme="minorHAnsi"/>
          <w:b/>
          <w:szCs w:val="24"/>
        </w:rPr>
        <w:t>, náhrada škody</w:t>
      </w:r>
    </w:p>
    <w:p w14:paraId="57EE339E" w14:textId="77777777" w:rsidR="008C4F8E" w:rsidRPr="001B514D" w:rsidRDefault="008C4F8E" w:rsidP="008C4F8E">
      <w:pPr>
        <w:pStyle w:val="Import3"/>
        <w:spacing w:before="120" w:line="240" w:lineRule="auto"/>
        <w:jc w:val="both"/>
        <w:rPr>
          <w:rFonts w:asciiTheme="minorHAnsi" w:hAnsiTheme="minorHAnsi"/>
          <w:szCs w:val="24"/>
        </w:rPr>
      </w:pPr>
      <w:r w:rsidRPr="001B514D">
        <w:rPr>
          <w:rFonts w:asciiTheme="minorHAnsi" w:hAnsiTheme="minorHAnsi"/>
          <w:szCs w:val="24"/>
        </w:rPr>
        <w:lastRenderedPageBreak/>
        <w:t xml:space="preserve">Vlastníkem zhotovovaného díla a objektů, jejichž úpravy jsou předmětem této smlouvy </w:t>
      </w:r>
      <w:proofErr w:type="gramStart"/>
      <w:r w:rsidRPr="001B514D">
        <w:rPr>
          <w:rFonts w:asciiTheme="minorHAnsi" w:hAnsiTheme="minorHAnsi"/>
          <w:szCs w:val="24"/>
        </w:rPr>
        <w:t>je</w:t>
      </w:r>
      <w:proofErr w:type="gramEnd"/>
      <w:r w:rsidRPr="001B514D">
        <w:rPr>
          <w:rFonts w:asciiTheme="minorHAnsi" w:hAnsiTheme="minorHAnsi"/>
          <w:szCs w:val="24"/>
        </w:rPr>
        <w:t xml:space="preserve"> Objednatel. Po předání staveniště Zhotoviteli k provedení díla podle této smlouvy přechází odpovědnost za škodu způsobenou na díle a na objektech,</w:t>
      </w:r>
      <w:r w:rsidR="00F413E6" w:rsidRPr="001B514D">
        <w:rPr>
          <w:rFonts w:asciiTheme="minorHAnsi" w:hAnsiTheme="minorHAnsi"/>
          <w:szCs w:val="24"/>
        </w:rPr>
        <w:t xml:space="preserve"> jejichž úpravy jsou předmětem </w:t>
      </w:r>
      <w:r w:rsidRPr="001B514D">
        <w:rPr>
          <w:rFonts w:asciiTheme="minorHAnsi" w:hAnsiTheme="minorHAnsi"/>
          <w:szCs w:val="24"/>
        </w:rPr>
        <w:t>této smlouvy, a za škodu způsobenou jeho provozem na Zhotovitele, a to až do doby jeho zpětného převzetí Objednatelem.</w:t>
      </w:r>
    </w:p>
    <w:p w14:paraId="683F1893" w14:textId="77777777" w:rsidR="008C4F8E" w:rsidRPr="001B514D" w:rsidRDefault="008C4F8E" w:rsidP="008C4F8E">
      <w:pPr>
        <w:pStyle w:val="Nadpis5"/>
        <w:spacing w:before="60" w:after="0"/>
        <w:ind w:left="709" w:hanging="709"/>
        <w:jc w:val="both"/>
        <w:rPr>
          <w:rFonts w:asciiTheme="minorHAnsi" w:hAnsiTheme="minorHAnsi"/>
          <w:i w:val="0"/>
          <w:sz w:val="24"/>
          <w:szCs w:val="24"/>
        </w:rPr>
      </w:pPr>
      <w:proofErr w:type="gramStart"/>
      <w:r w:rsidRPr="001B514D">
        <w:rPr>
          <w:rFonts w:asciiTheme="minorHAnsi" w:hAnsiTheme="minorHAnsi"/>
          <w:i w:val="0"/>
          <w:sz w:val="24"/>
          <w:szCs w:val="24"/>
        </w:rPr>
        <w:t>11.1</w:t>
      </w:r>
      <w:proofErr w:type="gramEnd"/>
      <w:r w:rsidRPr="001B514D">
        <w:rPr>
          <w:rFonts w:asciiTheme="minorHAnsi" w:hAnsiTheme="minorHAnsi"/>
          <w:i w:val="0"/>
          <w:sz w:val="24"/>
          <w:szCs w:val="24"/>
        </w:rPr>
        <w:t>.</w:t>
      </w:r>
      <w:r w:rsidRPr="001B514D">
        <w:rPr>
          <w:rFonts w:asciiTheme="minorHAnsi" w:hAnsiTheme="minorHAnsi"/>
          <w:i w:val="0"/>
          <w:sz w:val="24"/>
          <w:szCs w:val="24"/>
        </w:rPr>
        <w:tab/>
        <w:t>POJIŠTĚNÍ</w:t>
      </w:r>
    </w:p>
    <w:p w14:paraId="579EB9FC" w14:textId="77777777" w:rsidR="008C4F8E" w:rsidRPr="001B514D" w:rsidRDefault="008C4F8E" w:rsidP="00347325">
      <w:pPr>
        <w:spacing w:before="60"/>
        <w:ind w:left="720"/>
        <w:jc w:val="both"/>
        <w:rPr>
          <w:rFonts w:asciiTheme="minorHAnsi" w:hAnsiTheme="minorHAnsi"/>
          <w:snapToGrid w:val="0"/>
        </w:rPr>
      </w:pPr>
      <w:r w:rsidRPr="001B514D">
        <w:rPr>
          <w:rFonts w:asciiTheme="minorHAnsi" w:hAnsiTheme="minorHAnsi"/>
        </w:rPr>
        <w:t xml:space="preserve">Zhotovitel prohlašuje, že má </w:t>
      </w:r>
      <w:r w:rsidR="00347325" w:rsidRPr="001B514D">
        <w:rPr>
          <w:rFonts w:asciiTheme="minorHAnsi" w:hAnsiTheme="minorHAnsi"/>
        </w:rPr>
        <w:t xml:space="preserve">v souvislosti s realizací díla dle této smlouvy </w:t>
      </w:r>
      <w:r w:rsidRPr="001B514D">
        <w:rPr>
          <w:rFonts w:asciiTheme="minorHAnsi" w:hAnsiTheme="minorHAnsi"/>
        </w:rPr>
        <w:t>sjednáno pojištění</w:t>
      </w:r>
      <w:r w:rsidR="00347325" w:rsidRPr="001B514D">
        <w:rPr>
          <w:rFonts w:asciiTheme="minorHAnsi" w:hAnsiTheme="minorHAnsi"/>
        </w:rPr>
        <w:t xml:space="preserve"> </w:t>
      </w:r>
      <w:r w:rsidR="00804FD2" w:rsidRPr="001B514D">
        <w:rPr>
          <w:rFonts w:asciiTheme="minorHAnsi" w:hAnsiTheme="minorHAnsi"/>
        </w:rPr>
        <w:t>odpovědnosti za škody</w:t>
      </w:r>
      <w:r w:rsidR="00347325" w:rsidRPr="001B514D">
        <w:rPr>
          <w:rFonts w:asciiTheme="minorHAnsi" w:hAnsiTheme="minorHAnsi"/>
        </w:rPr>
        <w:t xml:space="preserve"> </w:t>
      </w:r>
      <w:r w:rsidR="00347325" w:rsidRPr="001B514D">
        <w:rPr>
          <w:rFonts w:asciiTheme="minorHAnsi" w:hAnsiTheme="minorHAnsi"/>
          <w:snapToGrid w:val="0"/>
        </w:rPr>
        <w:t>způsobené Zhotovitelem Objednateli nebo třetí osobě ve výši</w:t>
      </w:r>
      <w:r w:rsidR="00347325" w:rsidRPr="001B514D">
        <w:rPr>
          <w:rFonts w:asciiTheme="minorHAnsi" w:hAnsiTheme="minorHAnsi"/>
          <w:snapToGrid w:val="0"/>
          <w:color w:val="FF0000"/>
        </w:rPr>
        <w:t xml:space="preserve"> </w:t>
      </w:r>
      <w:r w:rsidR="00347325" w:rsidRPr="001B514D">
        <w:rPr>
          <w:rFonts w:asciiTheme="minorHAnsi" w:hAnsiTheme="minorHAnsi"/>
          <w:b/>
        </w:rPr>
        <w:t xml:space="preserve">min. </w:t>
      </w:r>
      <w:r w:rsidR="00A64B6A">
        <w:rPr>
          <w:rFonts w:asciiTheme="minorHAnsi" w:hAnsiTheme="minorHAnsi"/>
          <w:b/>
        </w:rPr>
        <w:t>5</w:t>
      </w:r>
      <w:r w:rsidR="001C3C31" w:rsidRPr="001B514D">
        <w:rPr>
          <w:rFonts w:asciiTheme="minorHAnsi" w:hAnsiTheme="minorHAnsi"/>
          <w:b/>
        </w:rPr>
        <w:t>.000.000</w:t>
      </w:r>
      <w:r w:rsidR="00347325" w:rsidRPr="001B514D">
        <w:rPr>
          <w:rFonts w:asciiTheme="minorHAnsi" w:hAnsiTheme="minorHAnsi"/>
          <w:b/>
        </w:rPr>
        <w:t>,- Kč</w:t>
      </w:r>
      <w:r w:rsidR="00347325" w:rsidRPr="001B514D">
        <w:rPr>
          <w:rFonts w:asciiTheme="minorHAnsi" w:hAnsiTheme="minorHAnsi"/>
          <w:snapToGrid w:val="0"/>
        </w:rPr>
        <w:t xml:space="preserve"> </w:t>
      </w:r>
      <w:r w:rsidRPr="001B514D">
        <w:rPr>
          <w:rFonts w:asciiTheme="minorHAnsi" w:hAnsiTheme="minorHAnsi"/>
        </w:rPr>
        <w:t xml:space="preserve">a zavazuje se udržovat je </w:t>
      </w:r>
      <w:r w:rsidR="00347325" w:rsidRPr="001B514D">
        <w:rPr>
          <w:rFonts w:asciiTheme="minorHAnsi" w:hAnsiTheme="minorHAnsi"/>
          <w:snapToGrid w:val="0"/>
        </w:rPr>
        <w:t xml:space="preserve">v platnosti od data zahájení provádění díla až do uplynutí záruční doby. </w:t>
      </w:r>
      <w:r w:rsidR="00347325" w:rsidRPr="001B514D">
        <w:rPr>
          <w:rFonts w:asciiTheme="minorHAnsi" w:hAnsiTheme="minorHAnsi"/>
        </w:rPr>
        <w:t xml:space="preserve">  </w:t>
      </w:r>
    </w:p>
    <w:p w14:paraId="7F51D8AD" w14:textId="77777777" w:rsidR="008C4F8E" w:rsidRPr="001B514D" w:rsidRDefault="008C4F8E" w:rsidP="008C4F8E">
      <w:pPr>
        <w:spacing w:before="60"/>
        <w:ind w:left="709" w:hanging="709"/>
        <w:jc w:val="both"/>
        <w:rPr>
          <w:rFonts w:asciiTheme="minorHAnsi" w:hAnsiTheme="minorHAnsi"/>
          <w:b/>
          <w:snapToGrid w:val="0"/>
        </w:rPr>
      </w:pPr>
      <w:proofErr w:type="gramStart"/>
      <w:r w:rsidRPr="001B514D">
        <w:rPr>
          <w:rFonts w:asciiTheme="minorHAnsi" w:hAnsiTheme="minorHAnsi"/>
          <w:b/>
        </w:rPr>
        <w:t>11.</w:t>
      </w:r>
      <w:r w:rsidR="00347325" w:rsidRPr="001B514D">
        <w:rPr>
          <w:rFonts w:asciiTheme="minorHAnsi" w:hAnsiTheme="minorHAnsi"/>
          <w:b/>
        </w:rPr>
        <w:t>2</w:t>
      </w:r>
      <w:proofErr w:type="gramEnd"/>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 xml:space="preserve">Zhotovitel předloží Objednateli doklady o pojištění před zahájením díla a na vyžádání Objednatele nebo TDI i kdykoliv v průběhu provádění díla. </w:t>
      </w:r>
    </w:p>
    <w:p w14:paraId="01F266C7" w14:textId="77777777" w:rsidR="008C4F8E" w:rsidRPr="001B514D" w:rsidRDefault="008C4F8E" w:rsidP="008C4F8E">
      <w:pPr>
        <w:spacing w:before="120"/>
        <w:ind w:left="709" w:hanging="709"/>
        <w:jc w:val="both"/>
        <w:rPr>
          <w:rFonts w:asciiTheme="minorHAnsi" w:hAnsiTheme="minorHAnsi"/>
          <w:b/>
        </w:rPr>
      </w:pPr>
      <w:proofErr w:type="gramStart"/>
      <w:r w:rsidRPr="001B514D">
        <w:rPr>
          <w:rFonts w:asciiTheme="minorHAnsi" w:hAnsiTheme="minorHAnsi"/>
          <w:b/>
        </w:rPr>
        <w:t>11.</w:t>
      </w:r>
      <w:r w:rsidR="00347325" w:rsidRPr="001B514D">
        <w:rPr>
          <w:rFonts w:asciiTheme="minorHAnsi" w:hAnsiTheme="minorHAnsi"/>
          <w:b/>
        </w:rPr>
        <w:t>3</w:t>
      </w:r>
      <w:proofErr w:type="gramEnd"/>
      <w:r w:rsidRPr="001B514D">
        <w:rPr>
          <w:rFonts w:asciiTheme="minorHAnsi" w:hAnsiTheme="minorHAnsi"/>
          <w:b/>
        </w:rPr>
        <w:t xml:space="preserve">. </w:t>
      </w:r>
      <w:r w:rsidRPr="001B514D">
        <w:rPr>
          <w:rFonts w:asciiTheme="minorHAnsi" w:hAnsiTheme="minorHAnsi"/>
          <w:b/>
        </w:rPr>
        <w:tab/>
        <w:t>NÁHRADA ŠKODY</w:t>
      </w:r>
    </w:p>
    <w:p w14:paraId="4B5D9292" w14:textId="77777777" w:rsidR="008C4F8E" w:rsidRPr="001B514D" w:rsidRDefault="008C4F8E" w:rsidP="00693CF6">
      <w:pPr>
        <w:pStyle w:val="Zhlav"/>
        <w:spacing w:before="60"/>
        <w:ind w:left="709"/>
        <w:jc w:val="both"/>
        <w:rPr>
          <w:rFonts w:asciiTheme="minorHAnsi" w:hAnsiTheme="minorHAnsi"/>
        </w:rPr>
      </w:pPr>
      <w:r w:rsidRPr="001B514D">
        <w:rPr>
          <w:rFonts w:asciiTheme="minorHAnsi" w:hAnsiTheme="minorHAnsi"/>
        </w:rPr>
        <w:t xml:space="preserve">Zhotovitel se zavazuje nést odpovědnost za </w:t>
      </w:r>
      <w:r w:rsidR="005740C2" w:rsidRPr="001B514D">
        <w:rPr>
          <w:rFonts w:asciiTheme="minorHAnsi" w:hAnsiTheme="minorHAnsi"/>
        </w:rPr>
        <w:t xml:space="preserve">případné </w:t>
      </w:r>
      <w:r w:rsidRPr="001B514D">
        <w:rPr>
          <w:rFonts w:asciiTheme="minorHAnsi" w:hAnsiTheme="minorHAnsi"/>
        </w:rPr>
        <w:t xml:space="preserve">škody způsobené vadným provedením díla po dobu </w:t>
      </w:r>
      <w:r w:rsidR="00EC7B13" w:rsidRPr="001B514D">
        <w:rPr>
          <w:rFonts w:asciiTheme="minorHAnsi" w:hAnsiTheme="minorHAnsi"/>
        </w:rPr>
        <w:t>5</w:t>
      </w:r>
      <w:r w:rsidR="00DA783B" w:rsidRPr="001B514D">
        <w:rPr>
          <w:rFonts w:asciiTheme="minorHAnsi" w:hAnsiTheme="minorHAnsi"/>
          <w:strike/>
        </w:rPr>
        <w:t xml:space="preserve"> </w:t>
      </w:r>
      <w:r w:rsidRPr="001B514D">
        <w:rPr>
          <w:rFonts w:asciiTheme="minorHAnsi" w:hAnsiTheme="minorHAnsi"/>
        </w:rPr>
        <w:t>let od data předání poslední části díla.</w:t>
      </w:r>
    </w:p>
    <w:p w14:paraId="5FCCC04F"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XII. Předání díla</w:t>
      </w:r>
    </w:p>
    <w:p w14:paraId="4CFA7C4D"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12.1. </w:t>
      </w:r>
      <w:r w:rsidRPr="001B514D">
        <w:rPr>
          <w:rFonts w:asciiTheme="minorHAnsi" w:hAnsiTheme="minorHAnsi"/>
          <w:b/>
          <w:szCs w:val="24"/>
        </w:rPr>
        <w:tab/>
      </w:r>
      <w:r w:rsidRPr="001B514D">
        <w:rPr>
          <w:rFonts w:asciiTheme="minorHAnsi" w:hAnsiTheme="minorHAnsi"/>
          <w:szCs w:val="24"/>
        </w:rPr>
        <w:t xml:space="preserve">Předání díla probíhá jako řízení, jehož předmětem je šetření o skutečném stavu dokončeného díla, případně jeho části, na staveništi za účasti TDI, Objednatele a Zhotovitele či jimi písemně zmocněných osob. </w:t>
      </w:r>
    </w:p>
    <w:p w14:paraId="407F7B80"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12.2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dílo odevzdá a  Objednatel převezme formou zápisu o předání a převzetí zhotoveného díla. Zhotovitel nejpozději 7 kalendářních dnů pře</w:t>
      </w:r>
      <w:r w:rsidR="006C71BD" w:rsidRPr="001B514D">
        <w:rPr>
          <w:rFonts w:asciiTheme="minorHAnsi" w:hAnsiTheme="minorHAnsi"/>
          <w:szCs w:val="24"/>
        </w:rPr>
        <w:t>dem oznámí písemně TDI, že dílo</w:t>
      </w:r>
      <w:r w:rsidRPr="001B514D">
        <w:rPr>
          <w:rFonts w:asciiTheme="minorHAnsi" w:hAnsiTheme="minorHAnsi"/>
          <w:szCs w:val="24"/>
        </w:rPr>
        <w:t xml:space="preserve"> je připraveno k převzetí. Zhotovitel s TDI dohodnou harmonogram přejímky. Na tomto základě TDI svolá předávací a přejímací řízení. </w:t>
      </w:r>
    </w:p>
    <w:p w14:paraId="75B1BC0E"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12.3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Zhotovitel je povinen u přejímacího řízení předat Objednateli minimálně ve </w:t>
      </w:r>
      <w:r w:rsidR="00600DE6" w:rsidRPr="001B514D">
        <w:rPr>
          <w:rFonts w:asciiTheme="minorHAnsi" w:hAnsiTheme="minorHAnsi"/>
          <w:szCs w:val="24"/>
        </w:rPr>
        <w:t xml:space="preserve">4 </w:t>
      </w:r>
      <w:r w:rsidRPr="001B514D">
        <w:rPr>
          <w:rFonts w:asciiTheme="minorHAnsi" w:hAnsiTheme="minorHAnsi"/>
          <w:szCs w:val="24"/>
        </w:rPr>
        <w:t>vyhotoveních</w:t>
      </w:r>
      <w:r w:rsidR="00802380" w:rsidRPr="001B514D">
        <w:rPr>
          <w:rFonts w:asciiTheme="minorHAnsi" w:hAnsiTheme="minorHAnsi"/>
          <w:szCs w:val="24"/>
        </w:rPr>
        <w:t xml:space="preserve"> (pokud není smlouvou stanoveno jinak)</w:t>
      </w:r>
      <w:r w:rsidRPr="001B514D">
        <w:rPr>
          <w:rFonts w:asciiTheme="minorHAnsi" w:hAnsiTheme="minorHAnsi"/>
          <w:szCs w:val="24"/>
        </w:rPr>
        <w:t xml:space="preserve"> veškeré nezbytné doklady, zejména: </w:t>
      </w:r>
    </w:p>
    <w:p w14:paraId="3E886E21" w14:textId="77777777" w:rsidR="008C4F8E" w:rsidRPr="001B514D" w:rsidRDefault="008C4F8E" w:rsidP="00F72FA4">
      <w:pPr>
        <w:numPr>
          <w:ilvl w:val="0"/>
          <w:numId w:val="4"/>
        </w:numPr>
        <w:tabs>
          <w:tab w:val="clear" w:pos="1778"/>
          <w:tab w:val="num" w:pos="1701"/>
        </w:tabs>
        <w:spacing w:before="60"/>
        <w:ind w:left="1701" w:hanging="283"/>
        <w:jc w:val="both"/>
        <w:rPr>
          <w:rFonts w:asciiTheme="minorHAnsi" w:hAnsiTheme="minorHAnsi"/>
          <w:snapToGrid w:val="0"/>
        </w:rPr>
      </w:pPr>
      <w:r w:rsidRPr="001B514D">
        <w:rPr>
          <w:rFonts w:asciiTheme="minorHAnsi" w:hAnsiTheme="minorHAnsi"/>
        </w:rPr>
        <w:t>doklady o zajištění likvidace odpadů vzniklých stavebními pracemi na díle v souladu s platným zněním zákona o nakládání s odpady a jeho prováděcími předpisy;</w:t>
      </w:r>
    </w:p>
    <w:p w14:paraId="12F5CA5F"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a protokoly o provedení předepsaných zkoušek</w:t>
      </w:r>
      <w:r w:rsidR="0014160C" w:rsidRPr="001B514D">
        <w:rPr>
          <w:rFonts w:asciiTheme="minorHAnsi" w:hAnsiTheme="minorHAnsi"/>
          <w:szCs w:val="24"/>
        </w:rPr>
        <w:t>, včetně protokolů a záznamů kamerových zkoušek celé kanalizace</w:t>
      </w:r>
      <w:r w:rsidRPr="001B514D">
        <w:rPr>
          <w:rFonts w:asciiTheme="minorHAnsi" w:hAnsiTheme="minorHAnsi"/>
          <w:szCs w:val="24"/>
        </w:rPr>
        <w:t>;</w:t>
      </w:r>
    </w:p>
    <w:p w14:paraId="7A6164F1"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a osvědčení o zkouškách použitých zařízení a materiálů;</w:t>
      </w:r>
    </w:p>
    <w:p w14:paraId="056A67DE"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o prověření prací a konstrukcí zakrytých v průběhu prací;</w:t>
      </w:r>
    </w:p>
    <w:p w14:paraId="5E1F5BEE" w14:textId="77777777" w:rsidR="008C4F8E" w:rsidRPr="001B514D" w:rsidRDefault="008C4F8E" w:rsidP="008C4F8E">
      <w:pPr>
        <w:pStyle w:val="Import6"/>
        <w:tabs>
          <w:tab w:val="clear" w:pos="720"/>
          <w:tab w:val="clear" w:pos="1584"/>
          <w:tab w:val="clear" w:pos="2448"/>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záruční listy a návody k obsluze od dodaných zařízení;</w:t>
      </w:r>
    </w:p>
    <w:p w14:paraId="7416A0B6" w14:textId="77777777" w:rsidR="008C4F8E" w:rsidRPr="001B514D" w:rsidRDefault="008C4F8E" w:rsidP="008C4F8E">
      <w:pPr>
        <w:pStyle w:val="Zkladntext2"/>
        <w:tabs>
          <w:tab w:val="num" w:pos="1701"/>
        </w:tabs>
        <w:spacing w:before="60"/>
        <w:ind w:left="1701" w:hanging="283"/>
        <w:rPr>
          <w:rFonts w:asciiTheme="minorHAnsi" w:hAnsiTheme="minorHAnsi"/>
          <w:sz w:val="24"/>
          <w:szCs w:val="24"/>
        </w:rPr>
      </w:pPr>
      <w:r w:rsidRPr="001B514D">
        <w:rPr>
          <w:rFonts w:asciiTheme="minorHAnsi" w:hAnsiTheme="minorHAnsi"/>
          <w:sz w:val="24"/>
          <w:szCs w:val="24"/>
        </w:rPr>
        <w:t xml:space="preserve">- </w:t>
      </w:r>
      <w:r w:rsidRPr="001B514D">
        <w:rPr>
          <w:rFonts w:asciiTheme="minorHAnsi" w:hAnsiTheme="minorHAnsi"/>
          <w:sz w:val="24"/>
          <w:szCs w:val="24"/>
        </w:rPr>
        <w:tab/>
        <w:t xml:space="preserve">doklady o provedení dalších předepsaných zkoušek, </w:t>
      </w:r>
      <w:r w:rsidR="00600DE6" w:rsidRPr="001B514D">
        <w:rPr>
          <w:rFonts w:asciiTheme="minorHAnsi" w:hAnsiTheme="minorHAnsi"/>
          <w:sz w:val="24"/>
          <w:szCs w:val="24"/>
        </w:rPr>
        <w:t xml:space="preserve">revize, </w:t>
      </w:r>
      <w:r w:rsidRPr="001B514D">
        <w:rPr>
          <w:rFonts w:asciiTheme="minorHAnsi" w:hAnsiTheme="minorHAnsi"/>
          <w:sz w:val="24"/>
          <w:szCs w:val="24"/>
        </w:rPr>
        <w:t>atesty, certifikáty, prohlášení o shodě použitých materiálů a výrobků;</w:t>
      </w:r>
    </w:p>
    <w:p w14:paraId="23204B7F" w14:textId="77777777" w:rsidR="008C4F8E" w:rsidRPr="001B514D" w:rsidRDefault="008C4F8E" w:rsidP="008C4F8E">
      <w:pPr>
        <w:tabs>
          <w:tab w:val="num" w:pos="1701"/>
        </w:tabs>
        <w:spacing w:before="60"/>
        <w:ind w:left="1701" w:hanging="283"/>
        <w:jc w:val="both"/>
        <w:rPr>
          <w:rFonts w:asciiTheme="minorHAnsi" w:hAnsiTheme="minorHAnsi"/>
        </w:rPr>
      </w:pPr>
      <w:r w:rsidRPr="001B514D">
        <w:rPr>
          <w:rFonts w:asciiTheme="minorHAnsi" w:hAnsiTheme="minorHAnsi"/>
        </w:rPr>
        <w:t xml:space="preserve">- </w:t>
      </w:r>
      <w:r w:rsidRPr="001B514D">
        <w:rPr>
          <w:rFonts w:asciiTheme="minorHAnsi" w:hAnsiTheme="minorHAnsi"/>
        </w:rPr>
        <w:tab/>
        <w:t>předpisy k jednotlivým technickým zařízením a doklady o provedení zaškolení obsluhy;</w:t>
      </w:r>
    </w:p>
    <w:p w14:paraId="28FD17D6" w14:textId="77777777" w:rsidR="008C4F8E" w:rsidRPr="001B514D" w:rsidRDefault="008C4F8E" w:rsidP="008C4F8E">
      <w:pPr>
        <w:tabs>
          <w:tab w:val="num" w:pos="1701"/>
        </w:tabs>
        <w:spacing w:before="60"/>
        <w:ind w:left="1701" w:hanging="283"/>
        <w:jc w:val="both"/>
        <w:rPr>
          <w:rFonts w:asciiTheme="minorHAnsi" w:hAnsiTheme="minorHAnsi"/>
        </w:rPr>
      </w:pPr>
      <w:r w:rsidRPr="001B514D">
        <w:rPr>
          <w:rFonts w:asciiTheme="minorHAnsi" w:hAnsiTheme="minorHAnsi"/>
        </w:rPr>
        <w:t xml:space="preserve">- </w:t>
      </w:r>
      <w:r w:rsidRPr="001B514D">
        <w:rPr>
          <w:rFonts w:asciiTheme="minorHAnsi" w:hAnsiTheme="minorHAnsi"/>
        </w:rPr>
        <w:tab/>
        <w:t xml:space="preserve">dokumentace skutečného provedení díla ve </w:t>
      </w:r>
      <w:r w:rsidR="00600DE6" w:rsidRPr="001B514D">
        <w:rPr>
          <w:rFonts w:asciiTheme="minorHAnsi" w:hAnsiTheme="minorHAnsi"/>
        </w:rPr>
        <w:t xml:space="preserve">4 </w:t>
      </w:r>
      <w:r w:rsidRPr="001B514D">
        <w:rPr>
          <w:rFonts w:asciiTheme="minorHAnsi" w:hAnsiTheme="minorHAnsi"/>
        </w:rPr>
        <w:t>vyhotoveních</w:t>
      </w:r>
      <w:r w:rsidR="00600DE6" w:rsidRPr="001B514D">
        <w:rPr>
          <w:rFonts w:asciiTheme="minorHAnsi" w:hAnsiTheme="minorHAnsi"/>
        </w:rPr>
        <w:t xml:space="preserve"> v listinné a</w:t>
      </w:r>
      <w:r w:rsidRPr="001B514D">
        <w:rPr>
          <w:rFonts w:asciiTheme="minorHAnsi" w:hAnsiTheme="minorHAnsi"/>
        </w:rPr>
        <w:t xml:space="preserve"> </w:t>
      </w:r>
      <w:r w:rsidR="00600DE6" w:rsidRPr="001B514D">
        <w:rPr>
          <w:rFonts w:asciiTheme="minorHAnsi" w:hAnsiTheme="minorHAnsi"/>
        </w:rPr>
        <w:t>1</w:t>
      </w:r>
      <w:r w:rsidRPr="001B514D">
        <w:rPr>
          <w:rFonts w:asciiTheme="minorHAnsi" w:hAnsiTheme="minorHAnsi"/>
        </w:rPr>
        <w:t xml:space="preserve"> v datové formě (na CD ROM);</w:t>
      </w:r>
    </w:p>
    <w:p w14:paraId="10883846" w14:textId="77777777" w:rsidR="008C4F8E" w:rsidRPr="001B514D" w:rsidRDefault="008C4F8E" w:rsidP="00600DE6">
      <w:pPr>
        <w:tabs>
          <w:tab w:val="num" w:pos="1701"/>
        </w:tabs>
        <w:spacing w:before="60"/>
        <w:ind w:left="1701" w:hanging="283"/>
        <w:jc w:val="both"/>
        <w:rPr>
          <w:rFonts w:asciiTheme="minorHAnsi" w:hAnsiTheme="minorHAnsi"/>
        </w:rPr>
      </w:pPr>
      <w:r w:rsidRPr="001328FB">
        <w:rPr>
          <w:rFonts w:asciiTheme="minorHAnsi" w:hAnsiTheme="minorHAnsi"/>
        </w:rPr>
        <w:t xml:space="preserve">- </w:t>
      </w:r>
      <w:r w:rsidRPr="001328FB">
        <w:rPr>
          <w:rFonts w:asciiTheme="minorHAnsi" w:hAnsiTheme="minorHAnsi"/>
        </w:rPr>
        <w:tab/>
        <w:t>návod na provoz a údržbu díla a dokumentaci údržby.</w:t>
      </w:r>
    </w:p>
    <w:p w14:paraId="54E38C80" w14:textId="77777777" w:rsidR="008C4F8E" w:rsidRPr="001B514D" w:rsidRDefault="008C4F8E" w:rsidP="008C4F8E">
      <w:pPr>
        <w:tabs>
          <w:tab w:val="left" w:pos="1701"/>
        </w:tabs>
        <w:spacing w:before="60"/>
        <w:ind w:left="1418"/>
        <w:jc w:val="both"/>
        <w:rPr>
          <w:rFonts w:asciiTheme="minorHAnsi" w:hAnsiTheme="minorHAnsi"/>
        </w:rPr>
      </w:pPr>
      <w:r w:rsidRPr="001B514D">
        <w:rPr>
          <w:rFonts w:asciiTheme="minorHAnsi" w:hAnsiTheme="minorHAnsi"/>
        </w:rPr>
        <w:t>pokud tyto doklady nepředal dříve, předává-li se pouze část díla, předá Zhotovitel Objednateli doklady týkající se takové části díla.</w:t>
      </w:r>
    </w:p>
    <w:p w14:paraId="3891F7BF" w14:textId="77777777" w:rsidR="008C4F8E" w:rsidRPr="001B514D" w:rsidRDefault="008C4F8E" w:rsidP="008C4F8E">
      <w:pPr>
        <w:tabs>
          <w:tab w:val="left" w:pos="1701"/>
        </w:tabs>
        <w:spacing w:before="60"/>
        <w:ind w:left="1418"/>
        <w:jc w:val="both"/>
        <w:rPr>
          <w:rFonts w:asciiTheme="minorHAnsi" w:hAnsiTheme="minorHAnsi"/>
        </w:rPr>
      </w:pPr>
      <w:r w:rsidRPr="001B514D">
        <w:rPr>
          <w:rFonts w:asciiTheme="minorHAnsi" w:hAnsiTheme="minorHAnsi"/>
        </w:rPr>
        <w:t>Dále zhotovitel sepíše protokol o předání a převzetí díla, který bude obsahovat</w:t>
      </w:r>
    </w:p>
    <w:p w14:paraId="52DA2DC8"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lastRenderedPageBreak/>
        <w:t>-</w:t>
      </w:r>
      <w:r w:rsidRPr="001B514D">
        <w:rPr>
          <w:rFonts w:asciiTheme="minorHAnsi" w:hAnsiTheme="minorHAnsi"/>
        </w:rPr>
        <w:tab/>
        <w:t>označení díla</w:t>
      </w:r>
    </w:p>
    <w:p w14:paraId="171B31DE"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označení Objednatele a Zhotovitele, číslo a datum uzavření smlouvy o dílo</w:t>
      </w:r>
    </w:p>
    <w:p w14:paraId="0954CDD2"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zahájení a ukončení prací na zhotovovaném díle</w:t>
      </w:r>
    </w:p>
    <w:p w14:paraId="15689F4C"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prohlášení Objednatele o převzetí díla</w:t>
      </w:r>
    </w:p>
    <w:p w14:paraId="69B3EE50"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datum a místo sepsání protokolu</w:t>
      </w:r>
    </w:p>
    <w:p w14:paraId="36CA6CBF"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jména a podpisy zástupců Zhotovitele a Objednatele oprávněných dílo předat a převzít</w:t>
      </w:r>
    </w:p>
    <w:p w14:paraId="0EBAB4A1"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seznam předané dokumentace</w:t>
      </w:r>
    </w:p>
    <w:p w14:paraId="2BB044C7"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 xml:space="preserve">soupis </w:t>
      </w:r>
      <w:r w:rsidR="008D37DC" w:rsidRPr="001B514D">
        <w:rPr>
          <w:rFonts w:asciiTheme="minorHAnsi" w:hAnsiTheme="minorHAnsi"/>
        </w:rPr>
        <w:t xml:space="preserve">faktur </w:t>
      </w:r>
      <w:r w:rsidRPr="001B514D">
        <w:rPr>
          <w:rFonts w:asciiTheme="minorHAnsi" w:hAnsiTheme="minorHAnsi"/>
        </w:rPr>
        <w:t>od zahájení po dokončení díla</w:t>
      </w:r>
    </w:p>
    <w:p w14:paraId="244B5A4A"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termín vyklizení staveniště</w:t>
      </w:r>
    </w:p>
    <w:p w14:paraId="79D3941C"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datum ukončení záruky za dílo</w:t>
      </w:r>
    </w:p>
    <w:p w14:paraId="44E5DE19" w14:textId="77777777" w:rsidR="008C4F8E"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soupis vad a nedodělků s termínem jejich odstranění</w:t>
      </w:r>
    </w:p>
    <w:p w14:paraId="41863C86" w14:textId="77777777" w:rsidR="00710C71" w:rsidRDefault="00710C71" w:rsidP="008C4F8E">
      <w:pPr>
        <w:tabs>
          <w:tab w:val="left" w:pos="1701"/>
        </w:tabs>
        <w:spacing w:before="60"/>
        <w:ind w:left="2127" w:hanging="709"/>
        <w:jc w:val="both"/>
        <w:rPr>
          <w:rFonts w:asciiTheme="minorHAnsi" w:hAnsiTheme="minorHAnsi"/>
        </w:rPr>
      </w:pPr>
      <w:r>
        <w:rPr>
          <w:rFonts w:asciiTheme="minorHAnsi" w:hAnsiTheme="minorHAnsi"/>
        </w:rPr>
        <w:t>-</w:t>
      </w:r>
      <w:r>
        <w:rPr>
          <w:rFonts w:asciiTheme="minorHAnsi" w:hAnsiTheme="minorHAnsi"/>
        </w:rPr>
        <w:tab/>
        <w:t>seznam záruk pro jednotlivá zařízení</w:t>
      </w:r>
    </w:p>
    <w:p w14:paraId="55CCB98B"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12.4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Vadou se rozumí odchylka v kvalitě, rozsahu a parametrech stanovených PROJEKTEM, touto smlouvou, obecně závaznými předpisy a technickými normami.</w:t>
      </w:r>
    </w:p>
    <w:p w14:paraId="29F6F3AC"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12.5</w:t>
      </w:r>
      <w:proofErr w:type="gramEnd"/>
      <w:r w:rsidRPr="001B514D">
        <w:rPr>
          <w:rFonts w:asciiTheme="minorHAnsi" w:hAnsiTheme="minorHAnsi"/>
          <w:b/>
          <w:szCs w:val="24"/>
        </w:rPr>
        <w:t>.</w:t>
      </w:r>
      <w:r w:rsidRPr="001B514D">
        <w:rPr>
          <w:rFonts w:asciiTheme="minorHAnsi" w:hAnsiTheme="minorHAnsi"/>
          <w:szCs w:val="24"/>
        </w:rPr>
        <w:tab/>
        <w:t>Nedodělkem se rozumí neprovedené práce oproti PROJEKTU.</w:t>
      </w:r>
    </w:p>
    <w:p w14:paraId="01EECFBA"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12.6</w:t>
      </w:r>
      <w:proofErr w:type="gramEnd"/>
      <w:r w:rsidRPr="001B514D">
        <w:rPr>
          <w:rFonts w:asciiTheme="minorHAnsi" w:hAnsiTheme="minorHAnsi"/>
          <w:b/>
          <w:szCs w:val="24"/>
        </w:rPr>
        <w:t>.</w:t>
      </w:r>
      <w:r w:rsidRPr="001B514D">
        <w:rPr>
          <w:rFonts w:asciiTheme="minorHAnsi" w:hAnsiTheme="minorHAnsi"/>
          <w:szCs w:val="24"/>
        </w:rPr>
        <w:tab/>
        <w:t>Objednatel je povinen převzít dílo v případě, že toto nemá žádné vady a nedodělky  a Zhotovitel nahradil případné škody vzniklé při zhotovení díla, za něž odpovídá.</w:t>
      </w:r>
      <w:r w:rsidR="00260384" w:rsidRPr="001B514D">
        <w:rPr>
          <w:rFonts w:asciiTheme="minorHAnsi" w:hAnsiTheme="minorHAnsi"/>
          <w:szCs w:val="24"/>
        </w:rPr>
        <w:t xml:space="preserve"> Objednatel může převzít dílo s vadami a nedodělky, které n</w:t>
      </w:r>
      <w:r w:rsidR="006C71BD" w:rsidRPr="001B514D">
        <w:rPr>
          <w:rFonts w:asciiTheme="minorHAnsi" w:hAnsiTheme="minorHAnsi"/>
          <w:szCs w:val="24"/>
        </w:rPr>
        <w:t>e</w:t>
      </w:r>
      <w:r w:rsidR="00260384" w:rsidRPr="001B514D">
        <w:rPr>
          <w:rFonts w:asciiTheme="minorHAnsi" w:hAnsiTheme="minorHAnsi"/>
          <w:szCs w:val="24"/>
        </w:rPr>
        <w:t xml:space="preserve">brání užívání díla. V takovém případě smluvní strany sjednají v protokolu o předání a převzetí díla termín odstranění vad a nedodělků. </w:t>
      </w:r>
    </w:p>
    <w:p w14:paraId="41A3B590" w14:textId="77777777" w:rsidR="008C4F8E" w:rsidRPr="001B514D" w:rsidRDefault="008C4F8E" w:rsidP="008C4F8E">
      <w:pPr>
        <w:pStyle w:val="Import9"/>
        <w:spacing w:before="360" w:line="240" w:lineRule="auto"/>
        <w:ind w:left="0"/>
        <w:jc w:val="center"/>
        <w:rPr>
          <w:rFonts w:asciiTheme="minorHAnsi" w:hAnsiTheme="minorHAnsi"/>
          <w:b/>
          <w:szCs w:val="24"/>
        </w:rPr>
      </w:pPr>
      <w:r w:rsidRPr="001B514D">
        <w:rPr>
          <w:rFonts w:asciiTheme="minorHAnsi" w:hAnsiTheme="minorHAnsi"/>
          <w:b/>
          <w:szCs w:val="24"/>
        </w:rPr>
        <w:t>Článek XIII. Odpovědnost za vady</w:t>
      </w:r>
    </w:p>
    <w:p w14:paraId="4079287C"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13.1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Dílo má vady, jestliže provedení díla neodpovídá výsledku určenému v této smlouvě.</w:t>
      </w:r>
    </w:p>
    <w:p w14:paraId="0312FF5B" w14:textId="77777777" w:rsidR="008C4F8E" w:rsidRPr="001B514D" w:rsidRDefault="008C4F8E" w:rsidP="00865E7A">
      <w:pPr>
        <w:pStyle w:val="Import5"/>
        <w:tabs>
          <w:tab w:val="clear" w:pos="720"/>
          <w:tab w:val="left" w:pos="709"/>
        </w:tabs>
        <w:spacing w:before="60"/>
        <w:ind w:left="709" w:hanging="709"/>
        <w:jc w:val="both"/>
        <w:rPr>
          <w:rFonts w:asciiTheme="minorHAnsi" w:hAnsiTheme="minorHAnsi"/>
          <w:szCs w:val="24"/>
        </w:rPr>
      </w:pPr>
      <w:proofErr w:type="gramStart"/>
      <w:r w:rsidRPr="001B514D">
        <w:rPr>
          <w:rFonts w:asciiTheme="minorHAnsi" w:hAnsiTheme="minorHAnsi"/>
          <w:b/>
          <w:szCs w:val="24"/>
        </w:rPr>
        <w:t>13.2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Záruční doba počíná běžet od</w:t>
      </w:r>
      <w:r w:rsidR="00F65EE2" w:rsidRPr="001B514D">
        <w:rPr>
          <w:rFonts w:asciiTheme="minorHAnsi" w:hAnsiTheme="minorHAnsi"/>
          <w:szCs w:val="24"/>
        </w:rPr>
        <w:t xml:space="preserve"> převzetí </w:t>
      </w:r>
      <w:r w:rsidR="00A87854" w:rsidRPr="001B514D">
        <w:rPr>
          <w:rFonts w:asciiTheme="minorHAnsi" w:hAnsiTheme="minorHAnsi"/>
          <w:szCs w:val="24"/>
        </w:rPr>
        <w:t>D</w:t>
      </w:r>
      <w:r w:rsidRPr="001B514D">
        <w:rPr>
          <w:rFonts w:asciiTheme="minorHAnsi" w:hAnsiTheme="minorHAnsi"/>
          <w:szCs w:val="24"/>
        </w:rPr>
        <w:t>íla</w:t>
      </w:r>
      <w:r w:rsidR="00A87854" w:rsidRPr="001B514D">
        <w:rPr>
          <w:rFonts w:asciiTheme="minorHAnsi" w:hAnsiTheme="minorHAnsi"/>
          <w:szCs w:val="24"/>
        </w:rPr>
        <w:t xml:space="preserve"> bez vad a nedodělků</w:t>
      </w:r>
      <w:r w:rsidRPr="001B514D">
        <w:rPr>
          <w:rFonts w:asciiTheme="minorHAnsi" w:hAnsiTheme="minorHAnsi"/>
          <w:szCs w:val="24"/>
        </w:rPr>
        <w:t xml:space="preserve">. Po dobu záruční doby </w:t>
      </w:r>
      <w:r w:rsidR="00260384" w:rsidRPr="001B514D">
        <w:rPr>
          <w:rFonts w:asciiTheme="minorHAnsi" w:hAnsiTheme="minorHAnsi"/>
          <w:szCs w:val="24"/>
        </w:rPr>
        <w:t xml:space="preserve">zodpovídá Zhotovitel za to, že </w:t>
      </w:r>
      <w:r w:rsidRPr="001B514D">
        <w:rPr>
          <w:rFonts w:asciiTheme="minorHAnsi" w:hAnsiTheme="minorHAnsi"/>
          <w:szCs w:val="24"/>
        </w:rPr>
        <w:t xml:space="preserve">dílo bude mít vlastnosti stanovené touto smlouvou. Záruční doba na provedení předmětu plnění (stavby) činí </w:t>
      </w:r>
      <w:r w:rsidR="00FD7686" w:rsidRPr="00865E7A">
        <w:rPr>
          <w:rFonts w:asciiTheme="minorHAnsi" w:hAnsiTheme="minorHAnsi"/>
          <w:b/>
          <w:szCs w:val="24"/>
        </w:rPr>
        <w:t xml:space="preserve">60 </w:t>
      </w:r>
      <w:r w:rsidR="006D2A82" w:rsidRPr="00865E7A">
        <w:rPr>
          <w:rFonts w:asciiTheme="minorHAnsi" w:hAnsiTheme="minorHAnsi"/>
          <w:b/>
          <w:szCs w:val="24"/>
        </w:rPr>
        <w:t>měsíců</w:t>
      </w:r>
      <w:r w:rsidR="006D2A82" w:rsidRPr="00865E7A">
        <w:rPr>
          <w:rFonts w:asciiTheme="minorHAnsi" w:hAnsiTheme="minorHAnsi"/>
          <w:szCs w:val="24"/>
        </w:rPr>
        <w:t>.</w:t>
      </w:r>
      <w:r w:rsidR="00A87854" w:rsidRPr="00865E7A">
        <w:rPr>
          <w:rFonts w:asciiTheme="minorHAnsi" w:hAnsiTheme="minorHAnsi"/>
          <w:szCs w:val="24"/>
        </w:rPr>
        <w:t xml:space="preserve"> </w:t>
      </w:r>
      <w:r w:rsidRPr="001B514D">
        <w:rPr>
          <w:rFonts w:asciiTheme="minorHAnsi" w:hAnsiTheme="minorHAnsi"/>
          <w:szCs w:val="24"/>
        </w:rPr>
        <w:t xml:space="preserve"> </w:t>
      </w:r>
      <w:r w:rsidR="00A87854" w:rsidRPr="001B514D">
        <w:rPr>
          <w:rFonts w:asciiTheme="minorHAnsi" w:hAnsiTheme="minorHAnsi"/>
          <w:szCs w:val="24"/>
        </w:rPr>
        <w:t xml:space="preserve"> </w:t>
      </w:r>
      <w:r w:rsidR="00865E7A" w:rsidRPr="00865E7A">
        <w:rPr>
          <w:rFonts w:asciiTheme="minorHAnsi" w:hAnsiTheme="minorHAnsi"/>
          <w:szCs w:val="24"/>
        </w:rPr>
        <w:t>Na dodávky strojních, technologických částí, technických komponentů budov a</w:t>
      </w:r>
      <w:r w:rsidR="00865E7A">
        <w:rPr>
          <w:rFonts w:asciiTheme="minorHAnsi" w:hAnsiTheme="minorHAnsi"/>
          <w:szCs w:val="24"/>
        </w:rPr>
        <w:t xml:space="preserve"> </w:t>
      </w:r>
      <w:r w:rsidR="00865E7A" w:rsidRPr="00865E7A">
        <w:rPr>
          <w:rFonts w:asciiTheme="minorHAnsi" w:hAnsiTheme="minorHAnsi"/>
          <w:szCs w:val="24"/>
        </w:rPr>
        <w:t>nátěrových hmot zhotovitel poskytne záruky rovnající se zárukám výrobců nebo</w:t>
      </w:r>
      <w:r w:rsidR="00865E7A">
        <w:rPr>
          <w:rFonts w:asciiTheme="minorHAnsi" w:hAnsiTheme="minorHAnsi"/>
          <w:szCs w:val="24"/>
        </w:rPr>
        <w:t xml:space="preserve"> </w:t>
      </w:r>
      <w:r w:rsidR="00865E7A" w:rsidRPr="00865E7A">
        <w:rPr>
          <w:rFonts w:asciiTheme="minorHAnsi" w:hAnsiTheme="minorHAnsi"/>
          <w:szCs w:val="24"/>
        </w:rPr>
        <w:t>dodavatelů. Tyto budou dokladovány záručním listem popř. smlouvou o dílo.</w:t>
      </w:r>
    </w:p>
    <w:p w14:paraId="0ADB0587"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13.3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odpovídá za vady, které má dílo v době jeho předání. Dále odpovídá za vady, zjištěné Objednatelem po předání v záruční době, jestliže tyto vady byly způsobeny porušením povinností Zhotovitele.</w:t>
      </w:r>
    </w:p>
    <w:p w14:paraId="0F6FB9C1"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13.4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Zhotovitel neodpovídá za vady díla, jestliže tyto vady byly způsobeny použitím věcí předaných mu k zpracování Objednatelem v případě, že Zhotovitel ani při vynaložení odborné péče nevhodnost těchto věcí nemohl zjistit nebo na ně Objednatele upozornil a Objednatel na jejich použití trval. Zhotovitel rovněž neodpovídá za vady způsobené dodržením nevhodných pokynů daných mu Objednatelem, jestliže Zhotovitel na nevhodnost těchto pokynů upozornil a Objednatel na jejich dodržování trval nebo jestliže Zhotovitel tuto nevhodnost nemohl zjistit.</w:t>
      </w:r>
    </w:p>
    <w:p w14:paraId="4C35E3F1"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13.5</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je povinen reklamovat vady díla písemně u Zhotovitele bez zbytečného odkladu po jejich zjištění. V reklamaci budou vady popsány či uvedeno, jak se projevují. Objednatel je oprávněn uplatnit v reklamaci volbu svého nároku z vad díla.</w:t>
      </w:r>
    </w:p>
    <w:p w14:paraId="4A76600A" w14:textId="77777777" w:rsidR="008C4F8E" w:rsidRPr="001B514D"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lastRenderedPageBreak/>
        <w:t>13.6</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Smluvní strany sjednají lhůty pro </w:t>
      </w:r>
      <w:r w:rsidR="004B2897" w:rsidRPr="001B514D">
        <w:rPr>
          <w:rFonts w:asciiTheme="minorHAnsi" w:hAnsiTheme="minorHAnsi"/>
          <w:szCs w:val="24"/>
        </w:rPr>
        <w:t xml:space="preserve">nástup na </w:t>
      </w:r>
      <w:r w:rsidRPr="001B514D">
        <w:rPr>
          <w:rFonts w:asciiTheme="minorHAnsi" w:hAnsiTheme="minorHAnsi"/>
          <w:szCs w:val="24"/>
        </w:rPr>
        <w:t>odstranění reklamovaných vad bezodkladně po jejich zjištění Objednatelem.</w:t>
      </w:r>
      <w:r w:rsidRPr="001B514D">
        <w:rPr>
          <w:rFonts w:asciiTheme="minorHAnsi" w:hAnsiTheme="minorHAnsi"/>
          <w:b/>
          <w:szCs w:val="24"/>
        </w:rPr>
        <w:t xml:space="preserve"> </w:t>
      </w:r>
      <w:r w:rsidRPr="001B514D">
        <w:rPr>
          <w:rFonts w:asciiTheme="minorHAnsi" w:hAnsiTheme="minorHAnsi"/>
          <w:szCs w:val="24"/>
        </w:rPr>
        <w:t xml:space="preserve">Zhotovitel </w:t>
      </w:r>
      <w:r w:rsidR="004B2897" w:rsidRPr="001B514D">
        <w:rPr>
          <w:rFonts w:asciiTheme="minorHAnsi" w:hAnsiTheme="minorHAnsi"/>
          <w:szCs w:val="24"/>
        </w:rPr>
        <w:t xml:space="preserve">nastoupí na </w:t>
      </w:r>
      <w:r w:rsidRPr="001B514D">
        <w:rPr>
          <w:rFonts w:asciiTheme="minorHAnsi" w:hAnsiTheme="minorHAnsi"/>
          <w:szCs w:val="24"/>
        </w:rPr>
        <w:t>odstran</w:t>
      </w:r>
      <w:r w:rsidR="004B2897" w:rsidRPr="001B514D">
        <w:rPr>
          <w:rFonts w:asciiTheme="minorHAnsi" w:hAnsiTheme="minorHAnsi"/>
          <w:szCs w:val="24"/>
        </w:rPr>
        <w:t>ění</w:t>
      </w:r>
      <w:r w:rsidRPr="001B514D">
        <w:rPr>
          <w:rFonts w:asciiTheme="minorHAnsi" w:hAnsiTheme="minorHAnsi"/>
          <w:szCs w:val="24"/>
        </w:rPr>
        <w:t xml:space="preserve"> reklamované vady ve sjednaných lhůtách, nejpozději však do </w:t>
      </w:r>
      <w:r w:rsidR="004B2897" w:rsidRPr="001B514D">
        <w:rPr>
          <w:rFonts w:asciiTheme="minorHAnsi" w:hAnsiTheme="minorHAnsi"/>
          <w:szCs w:val="24"/>
        </w:rPr>
        <w:t>3</w:t>
      </w:r>
      <w:r w:rsidR="004B2897" w:rsidRPr="001B514D">
        <w:rPr>
          <w:rFonts w:asciiTheme="minorHAnsi" w:hAnsiTheme="minorHAnsi"/>
          <w:color w:val="FF0000"/>
          <w:szCs w:val="24"/>
        </w:rPr>
        <w:t xml:space="preserve"> </w:t>
      </w:r>
      <w:r w:rsidRPr="001B514D">
        <w:rPr>
          <w:rFonts w:asciiTheme="minorHAnsi" w:hAnsiTheme="minorHAnsi"/>
          <w:szCs w:val="24"/>
        </w:rPr>
        <w:t xml:space="preserve">kalendářních dnů od oznámení vady Objednatelem, pokud se </w:t>
      </w:r>
      <w:r w:rsidR="006C71BD" w:rsidRPr="001B514D">
        <w:rPr>
          <w:rFonts w:asciiTheme="minorHAnsi" w:hAnsiTheme="minorHAnsi"/>
          <w:szCs w:val="24"/>
        </w:rPr>
        <w:t>smluvní strany ned</w:t>
      </w:r>
      <w:r w:rsidR="00525060" w:rsidRPr="001B514D">
        <w:rPr>
          <w:rFonts w:asciiTheme="minorHAnsi" w:hAnsiTheme="minorHAnsi"/>
          <w:szCs w:val="24"/>
        </w:rPr>
        <w:t>ohodnou jinak a vady odstraní v</w:t>
      </w:r>
      <w:r w:rsidR="00D11444">
        <w:rPr>
          <w:rFonts w:asciiTheme="minorHAnsi" w:hAnsiTheme="minorHAnsi"/>
          <w:szCs w:val="24"/>
        </w:rPr>
        <w:t>e</w:t>
      </w:r>
      <w:r w:rsidR="00525060" w:rsidRPr="001B514D">
        <w:rPr>
          <w:rFonts w:asciiTheme="minorHAnsi" w:hAnsiTheme="minorHAnsi"/>
          <w:szCs w:val="24"/>
        </w:rPr>
        <w:t xml:space="preserve"> </w:t>
      </w:r>
      <w:r w:rsidR="006C71BD" w:rsidRPr="001B514D">
        <w:rPr>
          <w:rFonts w:asciiTheme="minorHAnsi" w:hAnsiTheme="minorHAnsi"/>
          <w:szCs w:val="24"/>
        </w:rPr>
        <w:t>lhůtě</w:t>
      </w:r>
      <w:r w:rsidR="00D11444">
        <w:rPr>
          <w:rFonts w:asciiTheme="minorHAnsi" w:hAnsiTheme="minorHAnsi"/>
          <w:szCs w:val="24"/>
        </w:rPr>
        <w:t xml:space="preserve"> do 3 pracovních dnů od nástupu k odstranění vady</w:t>
      </w:r>
      <w:r w:rsidR="006C71BD" w:rsidRPr="001B514D">
        <w:rPr>
          <w:rFonts w:asciiTheme="minorHAnsi" w:hAnsiTheme="minorHAnsi"/>
          <w:szCs w:val="24"/>
        </w:rPr>
        <w:t xml:space="preserve">, </w:t>
      </w:r>
      <w:r w:rsidR="00525060" w:rsidRPr="001B514D">
        <w:rPr>
          <w:rFonts w:asciiTheme="minorHAnsi" w:hAnsiTheme="minorHAnsi"/>
          <w:szCs w:val="24"/>
        </w:rPr>
        <w:t xml:space="preserve">popř. ve lhůtě, </w:t>
      </w:r>
      <w:r w:rsidR="006C71BD" w:rsidRPr="001B514D">
        <w:rPr>
          <w:rFonts w:asciiTheme="minorHAnsi" w:hAnsiTheme="minorHAnsi"/>
          <w:szCs w:val="24"/>
        </w:rPr>
        <w:t>která bude písemně dohodnuta mezi smluvními stranami.</w:t>
      </w:r>
      <w:r w:rsidR="0007795E" w:rsidRPr="001B514D">
        <w:rPr>
          <w:rFonts w:asciiTheme="minorHAnsi" w:hAnsiTheme="minorHAnsi"/>
          <w:szCs w:val="24"/>
        </w:rPr>
        <w:t xml:space="preserve"> U vad, v jejichž důsledku dojde k vyřazení díla nebo jeho části z provozu, je zhotovitel povinen do 24 hodin od oznámení zprovoznit vyřazenou část díla provizorním </w:t>
      </w:r>
      <w:r w:rsidR="007558DF" w:rsidRPr="001B514D">
        <w:rPr>
          <w:rFonts w:asciiTheme="minorHAnsi" w:hAnsiTheme="minorHAnsi"/>
          <w:szCs w:val="24"/>
        </w:rPr>
        <w:t>způsobem do definitivního odstranění vady.</w:t>
      </w:r>
    </w:p>
    <w:p w14:paraId="3A4F4CBB" w14:textId="77777777" w:rsidR="00821F2D" w:rsidRPr="001B514D" w:rsidRDefault="00821F2D" w:rsidP="008C4F8E">
      <w:pPr>
        <w:pStyle w:val="Import5"/>
        <w:spacing w:before="60" w:line="240" w:lineRule="auto"/>
        <w:ind w:left="709" w:hanging="709"/>
        <w:jc w:val="both"/>
        <w:rPr>
          <w:rFonts w:asciiTheme="minorHAnsi" w:hAnsiTheme="minorHAnsi"/>
          <w:szCs w:val="24"/>
        </w:rPr>
      </w:pPr>
    </w:p>
    <w:p w14:paraId="0F3F6765" w14:textId="77777777" w:rsidR="00A75A6C" w:rsidRPr="001B514D" w:rsidRDefault="00DD2262">
      <w:pPr>
        <w:pStyle w:val="Import5"/>
        <w:spacing w:before="60" w:line="240" w:lineRule="auto"/>
        <w:ind w:left="709" w:hanging="709"/>
        <w:jc w:val="center"/>
        <w:rPr>
          <w:rFonts w:asciiTheme="minorHAnsi" w:hAnsiTheme="minorHAnsi"/>
          <w:b/>
          <w:szCs w:val="24"/>
        </w:rPr>
      </w:pPr>
      <w:r w:rsidRPr="001B514D">
        <w:rPr>
          <w:rFonts w:asciiTheme="minorHAnsi" w:hAnsiTheme="minorHAnsi"/>
          <w:b/>
          <w:szCs w:val="24"/>
        </w:rPr>
        <w:t xml:space="preserve"> </w:t>
      </w:r>
      <w:r w:rsidR="008C4F8E" w:rsidRPr="001B514D">
        <w:rPr>
          <w:rFonts w:asciiTheme="minorHAnsi" w:hAnsiTheme="minorHAnsi"/>
          <w:b/>
          <w:szCs w:val="24"/>
        </w:rPr>
        <w:t>Článek XIV. Smluvní pokuty</w:t>
      </w:r>
    </w:p>
    <w:p w14:paraId="0E6E4FC8"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se splněním termín</w:t>
      </w:r>
      <w:r w:rsidR="009C79E2" w:rsidRPr="001B514D">
        <w:rPr>
          <w:rFonts w:asciiTheme="minorHAnsi" w:hAnsiTheme="minorHAnsi"/>
          <w:b/>
          <w:szCs w:val="24"/>
        </w:rPr>
        <w:t>u</w:t>
      </w:r>
      <w:r w:rsidRPr="001B514D">
        <w:rPr>
          <w:rFonts w:asciiTheme="minorHAnsi" w:hAnsiTheme="minorHAnsi"/>
          <w:b/>
          <w:szCs w:val="24"/>
        </w:rPr>
        <w:t xml:space="preserve"> </w:t>
      </w:r>
      <w:r w:rsidRPr="001B514D">
        <w:rPr>
          <w:rFonts w:asciiTheme="minorHAnsi" w:hAnsiTheme="minorHAnsi"/>
          <w:szCs w:val="24"/>
        </w:rPr>
        <w:t>uveden</w:t>
      </w:r>
      <w:r w:rsidR="009C79E2" w:rsidRPr="001B514D">
        <w:rPr>
          <w:rFonts w:asciiTheme="minorHAnsi" w:hAnsiTheme="minorHAnsi"/>
          <w:szCs w:val="24"/>
        </w:rPr>
        <w:t>ého</w:t>
      </w:r>
      <w:r w:rsidRPr="001B514D">
        <w:rPr>
          <w:rFonts w:asciiTheme="minorHAnsi" w:hAnsiTheme="minorHAnsi"/>
          <w:szCs w:val="24"/>
        </w:rPr>
        <w:t xml:space="preserve"> v odstavc</w:t>
      </w:r>
      <w:r w:rsidR="009C79E2" w:rsidRPr="001B514D">
        <w:rPr>
          <w:rFonts w:asciiTheme="minorHAnsi" w:hAnsiTheme="minorHAnsi"/>
          <w:szCs w:val="24"/>
        </w:rPr>
        <w:t>i</w:t>
      </w:r>
      <w:r w:rsidRPr="001B514D">
        <w:rPr>
          <w:rFonts w:asciiTheme="minorHAnsi" w:hAnsiTheme="minorHAnsi"/>
          <w:szCs w:val="24"/>
        </w:rPr>
        <w:t xml:space="preserve"> </w:t>
      </w:r>
      <w:r w:rsidR="00ED6B46" w:rsidRPr="001B514D">
        <w:rPr>
          <w:rFonts w:asciiTheme="minorHAnsi" w:hAnsiTheme="minorHAnsi"/>
          <w:szCs w:val="24"/>
        </w:rPr>
        <w:t xml:space="preserve">2.1.2. </w:t>
      </w:r>
      <w:r w:rsidR="001D27E3" w:rsidRPr="001B514D">
        <w:rPr>
          <w:rFonts w:asciiTheme="minorHAnsi" w:hAnsiTheme="minorHAnsi"/>
          <w:szCs w:val="24"/>
        </w:rPr>
        <w:t xml:space="preserve">má Objednatel právo účtovat a </w:t>
      </w:r>
      <w:r w:rsidRPr="001B514D">
        <w:rPr>
          <w:rFonts w:asciiTheme="minorHAnsi" w:hAnsiTheme="minorHAnsi"/>
          <w:szCs w:val="24"/>
        </w:rPr>
        <w:t xml:space="preserve">Zhotovitel </w:t>
      </w:r>
      <w:r w:rsidR="001D27E3" w:rsidRPr="001B514D">
        <w:rPr>
          <w:rFonts w:asciiTheme="minorHAnsi" w:hAnsiTheme="minorHAnsi"/>
          <w:szCs w:val="24"/>
        </w:rPr>
        <w:t xml:space="preserve">je </w:t>
      </w:r>
      <w:r w:rsidRPr="001B514D">
        <w:rPr>
          <w:rFonts w:asciiTheme="minorHAnsi" w:hAnsiTheme="minorHAnsi"/>
          <w:szCs w:val="24"/>
        </w:rPr>
        <w:t xml:space="preserve">povinen zaplatit smluvní pokutu </w:t>
      </w:r>
      <w:r w:rsidRPr="001B514D">
        <w:rPr>
          <w:rFonts w:asciiTheme="minorHAnsi" w:hAnsiTheme="minorHAnsi"/>
          <w:b/>
          <w:szCs w:val="24"/>
        </w:rPr>
        <w:t xml:space="preserve">ve výši </w:t>
      </w:r>
      <w:r w:rsidR="00376BA9">
        <w:rPr>
          <w:rFonts w:asciiTheme="minorHAnsi" w:hAnsiTheme="minorHAnsi"/>
          <w:b/>
          <w:szCs w:val="24"/>
        </w:rPr>
        <w:t>0,2% z ceny díla</w:t>
      </w:r>
      <w:r w:rsidRPr="001B514D">
        <w:rPr>
          <w:rFonts w:asciiTheme="minorHAnsi" w:hAnsiTheme="minorHAnsi"/>
          <w:b/>
          <w:szCs w:val="24"/>
        </w:rPr>
        <w:t xml:space="preserve"> </w:t>
      </w:r>
      <w:r w:rsidR="00F97BE8" w:rsidRPr="001B514D">
        <w:rPr>
          <w:rFonts w:asciiTheme="minorHAnsi" w:hAnsiTheme="minorHAnsi"/>
          <w:b/>
          <w:i/>
          <w:szCs w:val="24"/>
        </w:rPr>
        <w:t xml:space="preserve"> </w:t>
      </w:r>
      <w:r w:rsidR="0054070B">
        <w:rPr>
          <w:rFonts w:asciiTheme="minorHAnsi" w:hAnsiTheme="minorHAnsi"/>
          <w:szCs w:val="24"/>
        </w:rPr>
        <w:t>za každý den prodlení.</w:t>
      </w:r>
    </w:p>
    <w:p w14:paraId="38F76713"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BD0B8C" w:rsidRPr="001B514D">
        <w:rPr>
          <w:rFonts w:asciiTheme="minorHAnsi" w:hAnsiTheme="minorHAnsi"/>
          <w:b/>
          <w:szCs w:val="24"/>
        </w:rPr>
        <w:t>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Při prodlení Objednatele s úhradou dlužné částky je Zhotovitel opr</w:t>
      </w:r>
      <w:r w:rsidR="00406F2E" w:rsidRPr="001B514D">
        <w:rPr>
          <w:rFonts w:asciiTheme="minorHAnsi" w:hAnsiTheme="minorHAnsi"/>
          <w:szCs w:val="24"/>
        </w:rPr>
        <w:t>ávněn účtovat úrok z prodlení ve výši 0,015% z dlužné částky za každý den prodlení.</w:t>
      </w:r>
      <w:r w:rsidRPr="001B514D">
        <w:rPr>
          <w:rFonts w:asciiTheme="minorHAnsi" w:hAnsiTheme="minorHAnsi"/>
          <w:szCs w:val="24"/>
        </w:rPr>
        <w:t xml:space="preserve"> </w:t>
      </w:r>
    </w:p>
    <w:p w14:paraId="063A1F52"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BD0B8C" w:rsidRPr="001B514D">
        <w:rPr>
          <w:rFonts w:asciiTheme="minorHAnsi" w:hAnsiTheme="minorHAnsi"/>
          <w:b/>
          <w:szCs w:val="24"/>
        </w:rPr>
        <w:t>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 xml:space="preserve">prodlení Zhotovitele s vyklizením staveniště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smluvní pokutu </w:t>
      </w:r>
      <w:r w:rsidR="00260384" w:rsidRPr="001B514D">
        <w:rPr>
          <w:rFonts w:asciiTheme="minorHAnsi" w:hAnsiTheme="minorHAnsi"/>
          <w:b/>
          <w:szCs w:val="24"/>
        </w:rPr>
        <w:t xml:space="preserve">ve výši </w:t>
      </w:r>
      <w:r w:rsidR="003B0A55">
        <w:rPr>
          <w:rFonts w:asciiTheme="minorHAnsi" w:hAnsiTheme="minorHAnsi"/>
          <w:b/>
          <w:szCs w:val="24"/>
        </w:rPr>
        <w:t>0,05% z ceny díla</w:t>
      </w:r>
      <w:r w:rsidR="000F6A64" w:rsidRPr="001B514D">
        <w:rPr>
          <w:rFonts w:asciiTheme="minorHAnsi" w:hAnsiTheme="minorHAnsi"/>
          <w:b/>
          <w:szCs w:val="24"/>
        </w:rPr>
        <w:t xml:space="preserve"> </w:t>
      </w:r>
      <w:r w:rsidRPr="001B514D">
        <w:rPr>
          <w:rFonts w:asciiTheme="minorHAnsi" w:hAnsiTheme="minorHAnsi"/>
          <w:b/>
          <w:szCs w:val="24"/>
        </w:rPr>
        <w:t xml:space="preserve"> </w:t>
      </w:r>
      <w:r w:rsidRPr="001B514D">
        <w:rPr>
          <w:rFonts w:asciiTheme="minorHAnsi" w:hAnsiTheme="minorHAnsi"/>
          <w:szCs w:val="24"/>
        </w:rPr>
        <w:t>za</w:t>
      </w:r>
      <w:r w:rsidR="00525060" w:rsidRPr="001B514D">
        <w:rPr>
          <w:rFonts w:asciiTheme="minorHAnsi" w:hAnsiTheme="minorHAnsi"/>
          <w:szCs w:val="24"/>
        </w:rPr>
        <w:t xml:space="preserve"> každý</w:t>
      </w:r>
      <w:r w:rsidRPr="001B514D">
        <w:rPr>
          <w:rFonts w:asciiTheme="minorHAnsi" w:hAnsiTheme="minorHAnsi"/>
          <w:szCs w:val="24"/>
        </w:rPr>
        <w:t xml:space="preserve">  den prodlení.</w:t>
      </w:r>
    </w:p>
    <w:p w14:paraId="7ED030FA"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BD0B8C" w:rsidRPr="001B514D">
        <w:rPr>
          <w:rFonts w:asciiTheme="minorHAnsi" w:hAnsiTheme="minorHAnsi"/>
          <w:b/>
          <w:szCs w:val="24"/>
        </w:rPr>
        <w:t>4</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 xml:space="preserve">prodlení Zhotovitele s odstraněním vad, které jsou obsaženy v soupisu vad a nedodělků, který je součástí protokolu o předání a převzetí díla, a jejichž termín odstranění byl smluven písemně při předání a převzetí díla nebo jeho částí, </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povinen zaplatit smluvní pokutu</w:t>
      </w:r>
      <w:r w:rsidRPr="001B514D">
        <w:rPr>
          <w:rFonts w:asciiTheme="minorHAnsi" w:hAnsiTheme="minorHAnsi"/>
          <w:b/>
          <w:szCs w:val="24"/>
        </w:rPr>
        <w:t xml:space="preserve"> ve výši </w:t>
      </w:r>
      <w:r w:rsidR="00E066BE">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 Kč </w:t>
      </w:r>
      <w:r w:rsidR="00525060" w:rsidRPr="001B514D">
        <w:rPr>
          <w:rFonts w:asciiTheme="minorHAnsi" w:hAnsiTheme="minorHAnsi"/>
          <w:b/>
          <w:i/>
          <w:szCs w:val="24"/>
        </w:rPr>
        <w:t xml:space="preserve"> </w:t>
      </w:r>
      <w:r w:rsidR="000F6A64" w:rsidRPr="001B514D">
        <w:rPr>
          <w:rFonts w:asciiTheme="minorHAnsi" w:hAnsiTheme="minorHAnsi"/>
          <w:b/>
          <w:i/>
          <w:szCs w:val="24"/>
        </w:rPr>
        <w:t xml:space="preserve"> </w:t>
      </w:r>
      <w:r w:rsidRPr="001B514D">
        <w:rPr>
          <w:rFonts w:asciiTheme="minorHAnsi" w:hAnsiTheme="minorHAnsi"/>
          <w:szCs w:val="24"/>
        </w:rPr>
        <w:t>za každý  případ  a den prodlení do jejich  úplného odstranění.</w:t>
      </w:r>
    </w:p>
    <w:p w14:paraId="13F3DCC3" w14:textId="77777777" w:rsidR="000F6A64"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BD0B8C" w:rsidRPr="001B514D">
        <w:rPr>
          <w:rFonts w:asciiTheme="minorHAnsi" w:hAnsiTheme="minorHAnsi"/>
          <w:b/>
          <w:szCs w:val="24"/>
        </w:rPr>
        <w:t>5</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 </w:t>
      </w:r>
      <w:r w:rsidR="00DA783B" w:rsidRPr="001B514D">
        <w:rPr>
          <w:rFonts w:asciiTheme="minorHAnsi" w:hAnsiTheme="minorHAnsi"/>
          <w:b/>
          <w:szCs w:val="24"/>
        </w:rPr>
        <w:t xml:space="preserve">nástupem na odstranění </w:t>
      </w:r>
      <w:r w:rsidR="006C71BD" w:rsidRPr="001B514D">
        <w:rPr>
          <w:rFonts w:asciiTheme="minorHAnsi" w:hAnsiTheme="minorHAnsi"/>
          <w:b/>
          <w:szCs w:val="24"/>
        </w:rPr>
        <w:t>reklamovaných</w:t>
      </w:r>
      <w:r w:rsidRPr="001B514D">
        <w:rPr>
          <w:rFonts w:asciiTheme="minorHAnsi" w:hAnsiTheme="minorHAnsi"/>
          <w:b/>
          <w:szCs w:val="24"/>
        </w:rPr>
        <w:t xml:space="preserve"> vad v záruční době</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w:t>
      </w:r>
      <w:r w:rsidR="00EA7C0B" w:rsidRPr="001B514D">
        <w:rPr>
          <w:rFonts w:asciiTheme="minorHAnsi" w:hAnsiTheme="minorHAnsi"/>
          <w:szCs w:val="24"/>
        </w:rPr>
        <w:t xml:space="preserve">Objednateli </w:t>
      </w:r>
      <w:r w:rsidRPr="001B514D">
        <w:rPr>
          <w:rFonts w:asciiTheme="minorHAnsi" w:hAnsiTheme="minorHAnsi"/>
          <w:szCs w:val="24"/>
        </w:rPr>
        <w:t>smluvní pokutu</w:t>
      </w:r>
      <w:r w:rsidRPr="001B514D">
        <w:rPr>
          <w:rFonts w:asciiTheme="minorHAnsi" w:hAnsiTheme="minorHAnsi"/>
          <w:b/>
          <w:szCs w:val="24"/>
        </w:rPr>
        <w:t xml:space="preserve"> ve výši </w:t>
      </w:r>
      <w:r w:rsidR="0054070B">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 Kč </w:t>
      </w:r>
      <w:r w:rsidR="000F6A64" w:rsidRPr="001B514D">
        <w:rPr>
          <w:rFonts w:asciiTheme="minorHAnsi" w:hAnsiTheme="minorHAnsi"/>
          <w:b/>
          <w:i/>
          <w:szCs w:val="24"/>
        </w:rPr>
        <w:t xml:space="preserve"> </w:t>
      </w:r>
      <w:r w:rsidRPr="001B514D">
        <w:rPr>
          <w:rFonts w:asciiTheme="minorHAnsi" w:hAnsiTheme="minorHAnsi"/>
          <w:szCs w:val="24"/>
        </w:rPr>
        <w:t>za každý  případ  a kalendářní den prodlení.</w:t>
      </w:r>
      <w:r w:rsidR="001A4555" w:rsidRPr="001B514D">
        <w:rPr>
          <w:rFonts w:asciiTheme="minorHAnsi" w:hAnsiTheme="minorHAnsi"/>
          <w:szCs w:val="24"/>
        </w:rPr>
        <w:t xml:space="preserve"> </w:t>
      </w:r>
    </w:p>
    <w:p w14:paraId="0D68D4B9" w14:textId="77777777" w:rsidR="006C71BD" w:rsidRPr="001B514D" w:rsidRDefault="000F6A64" w:rsidP="008C4F8E">
      <w:pPr>
        <w:pStyle w:val="Import5"/>
        <w:tabs>
          <w:tab w:val="clear" w:pos="720"/>
        </w:tabs>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14.</w:t>
      </w:r>
      <w:r w:rsidR="00BD0B8C" w:rsidRPr="001B514D">
        <w:rPr>
          <w:rFonts w:asciiTheme="minorHAnsi" w:hAnsiTheme="minorHAnsi"/>
          <w:b/>
          <w:szCs w:val="24"/>
        </w:rPr>
        <w:t>6</w:t>
      </w:r>
      <w:proofErr w:type="gramEnd"/>
      <w:r w:rsidRPr="001B514D">
        <w:rPr>
          <w:rFonts w:asciiTheme="minorHAnsi" w:hAnsiTheme="minorHAnsi"/>
          <w:b/>
          <w:szCs w:val="24"/>
        </w:rPr>
        <w:t>.</w:t>
      </w:r>
      <w:r w:rsidRPr="001B514D">
        <w:rPr>
          <w:rFonts w:asciiTheme="minorHAnsi" w:hAnsiTheme="minorHAnsi"/>
          <w:szCs w:val="24"/>
        </w:rPr>
        <w:tab/>
        <w:t xml:space="preserve">V případě </w:t>
      </w:r>
      <w:r w:rsidRPr="001B514D">
        <w:rPr>
          <w:rFonts w:asciiTheme="minorHAnsi" w:hAnsiTheme="minorHAnsi"/>
          <w:b/>
          <w:szCs w:val="24"/>
        </w:rPr>
        <w:t>prodlení Zhotovitele s plněním  sjednaného termínu pro odstranění reklamovaných vad v záruční době</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w:t>
      </w:r>
      <w:r w:rsidR="00EA7C0B" w:rsidRPr="001B514D">
        <w:rPr>
          <w:rFonts w:asciiTheme="minorHAnsi" w:hAnsiTheme="minorHAnsi"/>
          <w:szCs w:val="24"/>
        </w:rPr>
        <w:t xml:space="preserve">Objednateli </w:t>
      </w:r>
      <w:r w:rsidRPr="001B514D">
        <w:rPr>
          <w:rFonts w:asciiTheme="minorHAnsi" w:hAnsiTheme="minorHAnsi"/>
          <w:szCs w:val="24"/>
        </w:rPr>
        <w:t>smluvní pokutu</w:t>
      </w:r>
      <w:r w:rsidRPr="001B514D">
        <w:rPr>
          <w:rFonts w:asciiTheme="minorHAnsi" w:hAnsiTheme="minorHAnsi"/>
          <w:b/>
          <w:szCs w:val="24"/>
        </w:rPr>
        <w:t xml:space="preserve"> ve výši </w:t>
      </w:r>
      <w:r w:rsidR="00D11444">
        <w:rPr>
          <w:rFonts w:asciiTheme="minorHAnsi" w:hAnsiTheme="minorHAnsi"/>
          <w:b/>
          <w:szCs w:val="24"/>
        </w:rPr>
        <w:t>5</w:t>
      </w:r>
      <w:r w:rsidR="00525060" w:rsidRPr="001B514D">
        <w:rPr>
          <w:rFonts w:asciiTheme="minorHAnsi" w:hAnsiTheme="minorHAnsi"/>
          <w:b/>
          <w:szCs w:val="24"/>
        </w:rPr>
        <w:t>.000</w:t>
      </w:r>
      <w:r w:rsidRPr="001B514D">
        <w:rPr>
          <w:rFonts w:asciiTheme="minorHAnsi" w:hAnsiTheme="minorHAnsi"/>
          <w:b/>
          <w:szCs w:val="24"/>
        </w:rPr>
        <w:t>,- Kč</w:t>
      </w:r>
      <w:r w:rsidR="006C71BD" w:rsidRPr="001B514D">
        <w:rPr>
          <w:rFonts w:asciiTheme="minorHAnsi" w:hAnsiTheme="minorHAnsi"/>
          <w:szCs w:val="24"/>
        </w:rPr>
        <w:t>, a to za každý  případ  a kalendářní den prodlení</w:t>
      </w:r>
      <w:r w:rsidR="006C71BD" w:rsidRPr="001B514D">
        <w:rPr>
          <w:rFonts w:asciiTheme="minorHAnsi" w:hAnsiTheme="minorHAnsi"/>
          <w:b/>
          <w:szCs w:val="24"/>
        </w:rPr>
        <w:t>.</w:t>
      </w:r>
    </w:p>
    <w:p w14:paraId="09B5734F"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14</w:t>
      </w:r>
      <w:r w:rsidR="00BD0B8C" w:rsidRPr="001B514D">
        <w:rPr>
          <w:rFonts w:asciiTheme="minorHAnsi" w:hAnsiTheme="minorHAnsi"/>
          <w:b/>
          <w:szCs w:val="24"/>
        </w:rPr>
        <w:t>.7</w:t>
      </w:r>
      <w:proofErr w:type="gramEnd"/>
      <w:r w:rsidRPr="001B514D">
        <w:rPr>
          <w:rFonts w:asciiTheme="minorHAnsi" w:hAnsiTheme="minorHAnsi"/>
          <w:b/>
          <w:szCs w:val="24"/>
        </w:rPr>
        <w:t>.</w:t>
      </w:r>
      <w:r w:rsidRPr="001B514D">
        <w:rPr>
          <w:rFonts w:asciiTheme="minorHAnsi" w:hAnsiTheme="minorHAnsi"/>
          <w:szCs w:val="24"/>
        </w:rPr>
        <w:tab/>
        <w:t xml:space="preserve">V případě, že nebude umístěna na stavbě informační tabule s údaji o prováděné stavbě,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uhradit Objednateli  smluvní pokutu </w:t>
      </w:r>
      <w:r w:rsidR="00EA7C0B" w:rsidRPr="001B514D">
        <w:rPr>
          <w:rFonts w:asciiTheme="minorHAnsi" w:hAnsiTheme="minorHAnsi"/>
          <w:b/>
          <w:szCs w:val="24"/>
        </w:rPr>
        <w:t xml:space="preserve">ve výši </w:t>
      </w:r>
      <w:r w:rsidR="00B61181" w:rsidRPr="001B514D">
        <w:rPr>
          <w:rFonts w:asciiTheme="minorHAnsi" w:hAnsiTheme="minorHAnsi"/>
          <w:b/>
          <w:szCs w:val="24"/>
        </w:rPr>
        <w:t>1</w:t>
      </w:r>
      <w:r w:rsidR="00525060" w:rsidRPr="001B514D">
        <w:rPr>
          <w:rFonts w:asciiTheme="minorHAnsi" w:hAnsiTheme="minorHAnsi"/>
          <w:b/>
          <w:szCs w:val="24"/>
        </w:rPr>
        <w:t>.000</w:t>
      </w:r>
      <w:r w:rsidR="00EA7C0B" w:rsidRPr="001B514D">
        <w:rPr>
          <w:rFonts w:asciiTheme="minorHAnsi" w:hAnsiTheme="minorHAnsi"/>
          <w:b/>
          <w:szCs w:val="24"/>
        </w:rPr>
        <w:t>,-Kč</w:t>
      </w:r>
      <w:r w:rsidR="00EA7C0B" w:rsidRPr="001B514D">
        <w:rPr>
          <w:rFonts w:asciiTheme="minorHAnsi" w:hAnsiTheme="minorHAnsi"/>
          <w:szCs w:val="24"/>
        </w:rPr>
        <w:t>, za každý zjištěný případ.</w:t>
      </w:r>
    </w:p>
    <w:p w14:paraId="111556B9"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BD0B8C" w:rsidRPr="001B514D">
        <w:rPr>
          <w:rFonts w:asciiTheme="minorHAnsi" w:hAnsiTheme="minorHAnsi"/>
          <w:b/>
          <w:szCs w:val="24"/>
        </w:rPr>
        <w:t>8</w:t>
      </w:r>
      <w:proofErr w:type="gramEnd"/>
      <w:r w:rsidRPr="001B514D">
        <w:rPr>
          <w:rFonts w:asciiTheme="minorHAnsi" w:hAnsiTheme="minorHAnsi"/>
          <w:b/>
          <w:szCs w:val="24"/>
        </w:rPr>
        <w:t>.</w:t>
      </w:r>
      <w:r w:rsidRPr="001B514D">
        <w:rPr>
          <w:rFonts w:asciiTheme="minorHAnsi" w:hAnsiTheme="minorHAnsi"/>
          <w:szCs w:val="24"/>
        </w:rPr>
        <w:tab/>
        <w:t xml:space="preserve">V případě, že stavební deník nebude přístupný na stavbě v pracovní době Objednateli,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Pr="001B514D">
        <w:rPr>
          <w:rFonts w:asciiTheme="minorHAnsi" w:hAnsiTheme="minorHAnsi"/>
          <w:szCs w:val="24"/>
        </w:rPr>
        <w:t xml:space="preserve">Objednateli  smluvní pokutu </w:t>
      </w:r>
      <w:r w:rsidRPr="001B514D">
        <w:rPr>
          <w:rFonts w:asciiTheme="minorHAnsi" w:hAnsiTheme="minorHAnsi"/>
          <w:b/>
          <w:szCs w:val="24"/>
        </w:rPr>
        <w:t xml:space="preserve">ve výši </w:t>
      </w:r>
      <w:r w:rsidR="0054070B">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,-Kč </w:t>
      </w:r>
      <w:r w:rsidR="00EA7C0B" w:rsidRPr="001B514D">
        <w:rPr>
          <w:rFonts w:asciiTheme="minorHAnsi" w:hAnsiTheme="minorHAnsi"/>
          <w:b/>
          <w:i/>
          <w:szCs w:val="24"/>
        </w:rPr>
        <w:t xml:space="preserve"> </w:t>
      </w:r>
      <w:r w:rsidRPr="001B514D">
        <w:rPr>
          <w:rFonts w:asciiTheme="minorHAnsi" w:hAnsiTheme="minorHAnsi"/>
          <w:szCs w:val="24"/>
        </w:rPr>
        <w:t>za každý zjištěný případ.</w:t>
      </w:r>
    </w:p>
    <w:p w14:paraId="7AACB372"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591FBC" w:rsidRPr="001B514D">
        <w:rPr>
          <w:rFonts w:asciiTheme="minorHAnsi" w:hAnsiTheme="minorHAnsi"/>
          <w:b/>
          <w:szCs w:val="24"/>
        </w:rPr>
        <w:t>9</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Zhotovitel poruší bezpečnostní předpisy při realizaci stavby</w:t>
      </w:r>
      <w:r w:rsidRPr="001B514D">
        <w:rPr>
          <w:rFonts w:asciiTheme="minorHAnsi" w:hAnsiTheme="minorHAnsi"/>
          <w:szCs w:val="24"/>
        </w:rPr>
        <w:t xml:space="preserve">,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ve výši</w:t>
      </w:r>
      <w:r w:rsidR="00FD27D1" w:rsidRPr="001B514D">
        <w:rPr>
          <w:rFonts w:asciiTheme="minorHAnsi" w:hAnsiTheme="minorHAnsi"/>
          <w:b/>
          <w:szCs w:val="24"/>
        </w:rPr>
        <w:t xml:space="preserve"> </w:t>
      </w:r>
      <w:r w:rsidR="00D11444">
        <w:rPr>
          <w:rFonts w:asciiTheme="minorHAnsi" w:hAnsiTheme="minorHAnsi"/>
          <w:b/>
          <w:szCs w:val="24"/>
        </w:rPr>
        <w:t>5</w:t>
      </w:r>
      <w:r w:rsidR="00525060" w:rsidRPr="001B514D">
        <w:rPr>
          <w:rFonts w:asciiTheme="minorHAnsi" w:hAnsiTheme="minorHAnsi"/>
          <w:b/>
          <w:szCs w:val="24"/>
        </w:rPr>
        <w:t xml:space="preserve">.000,- </w:t>
      </w:r>
      <w:r w:rsidRPr="001B514D">
        <w:rPr>
          <w:rFonts w:asciiTheme="minorHAnsi" w:hAnsiTheme="minorHAnsi"/>
          <w:b/>
          <w:szCs w:val="24"/>
        </w:rPr>
        <w:t>Kč</w:t>
      </w:r>
      <w:r w:rsidRPr="001B514D">
        <w:rPr>
          <w:rFonts w:asciiTheme="minorHAnsi" w:hAnsiTheme="minorHAnsi"/>
          <w:szCs w:val="24"/>
        </w:rPr>
        <w:t xml:space="preserve"> </w:t>
      </w:r>
      <w:r w:rsidR="00F97BE8" w:rsidRPr="001B514D">
        <w:rPr>
          <w:rFonts w:asciiTheme="minorHAnsi" w:hAnsiTheme="minorHAnsi"/>
          <w:b/>
          <w:i/>
          <w:szCs w:val="24"/>
        </w:rPr>
        <w:t xml:space="preserve"> </w:t>
      </w:r>
      <w:r w:rsidRPr="001B514D">
        <w:rPr>
          <w:rFonts w:asciiTheme="minorHAnsi" w:hAnsiTheme="minorHAnsi"/>
          <w:szCs w:val="24"/>
        </w:rPr>
        <w:t>za každý zjištěný případ porušení.</w:t>
      </w:r>
    </w:p>
    <w:p w14:paraId="4E6D1E1D" w14:textId="77777777" w:rsidR="002914FD" w:rsidRDefault="00EA7C0B"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sidR="00591FBC" w:rsidRPr="001B514D">
        <w:rPr>
          <w:rFonts w:asciiTheme="minorHAnsi" w:hAnsiTheme="minorHAnsi"/>
          <w:b/>
          <w:szCs w:val="24"/>
        </w:rPr>
        <w:t>10</w:t>
      </w:r>
      <w:proofErr w:type="gramEnd"/>
      <w:r w:rsidR="00F97BE8" w:rsidRPr="001B514D">
        <w:rPr>
          <w:rFonts w:asciiTheme="minorHAnsi" w:hAnsiTheme="minorHAnsi"/>
          <w:b/>
          <w:szCs w:val="24"/>
        </w:rPr>
        <w:t>.</w:t>
      </w:r>
      <w:r w:rsidR="00F97BE8" w:rsidRPr="001B514D">
        <w:rPr>
          <w:rFonts w:asciiTheme="minorHAnsi" w:hAnsiTheme="minorHAnsi"/>
          <w:szCs w:val="24"/>
        </w:rPr>
        <w:tab/>
        <w:t>V případě, že Zhotovitel nedodrží termíny sjednané s Objednatelem v průběhu provádění díla ve stavebním deníku, v zápisech z kontrolních dnů nebo v jiných písemných dokumentech vyhotovených mezi Zhotovitelem a Objednatelem podle odst. 10.</w:t>
      </w:r>
      <w:r w:rsidR="008B6E80" w:rsidRPr="001B514D">
        <w:rPr>
          <w:rFonts w:asciiTheme="minorHAnsi" w:hAnsiTheme="minorHAnsi"/>
          <w:szCs w:val="24"/>
        </w:rPr>
        <w:t>6</w:t>
      </w:r>
      <w:r w:rsidR="00F97BE8" w:rsidRPr="001B514D">
        <w:rPr>
          <w:rFonts w:asciiTheme="minorHAnsi" w:hAnsiTheme="minorHAnsi"/>
          <w:szCs w:val="24"/>
        </w:rPr>
        <w:t xml:space="preserve">. této smlouvy,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00F97BE8" w:rsidRPr="001B514D">
        <w:rPr>
          <w:rFonts w:asciiTheme="minorHAnsi" w:hAnsiTheme="minorHAnsi"/>
          <w:szCs w:val="24"/>
        </w:rPr>
        <w:t xml:space="preserve">smluvní pokutu </w:t>
      </w:r>
      <w:r w:rsidR="007558DF" w:rsidRPr="001B514D">
        <w:rPr>
          <w:rFonts w:asciiTheme="minorHAnsi" w:hAnsiTheme="minorHAnsi"/>
          <w:b/>
          <w:szCs w:val="24"/>
        </w:rPr>
        <w:t xml:space="preserve">ve výši </w:t>
      </w:r>
      <w:r w:rsidR="00B24224">
        <w:rPr>
          <w:rFonts w:asciiTheme="minorHAnsi" w:hAnsiTheme="minorHAnsi"/>
          <w:b/>
          <w:szCs w:val="24"/>
        </w:rPr>
        <w:t>5</w:t>
      </w:r>
      <w:r w:rsidR="00525060" w:rsidRPr="001B514D">
        <w:rPr>
          <w:rFonts w:asciiTheme="minorHAnsi" w:hAnsiTheme="minorHAnsi"/>
          <w:b/>
          <w:szCs w:val="24"/>
        </w:rPr>
        <w:t>.000,-</w:t>
      </w:r>
      <w:r w:rsidR="00F97BE8" w:rsidRPr="001B514D">
        <w:rPr>
          <w:rFonts w:asciiTheme="minorHAnsi" w:hAnsiTheme="minorHAnsi"/>
          <w:b/>
          <w:szCs w:val="24"/>
        </w:rPr>
        <w:t xml:space="preserve"> Kč</w:t>
      </w:r>
      <w:r w:rsidR="00F97BE8" w:rsidRPr="001B514D">
        <w:rPr>
          <w:rFonts w:asciiTheme="minorHAnsi" w:hAnsiTheme="minorHAnsi"/>
          <w:szCs w:val="24"/>
        </w:rPr>
        <w:t xml:space="preserve"> </w:t>
      </w:r>
      <w:r w:rsidR="00F97BE8" w:rsidRPr="001B514D">
        <w:rPr>
          <w:rFonts w:asciiTheme="minorHAnsi" w:hAnsiTheme="minorHAnsi"/>
          <w:b/>
          <w:i/>
          <w:szCs w:val="24"/>
        </w:rPr>
        <w:t xml:space="preserve"> </w:t>
      </w:r>
      <w:r w:rsidR="00F97BE8" w:rsidRPr="001B514D">
        <w:rPr>
          <w:rFonts w:asciiTheme="minorHAnsi" w:hAnsiTheme="minorHAnsi"/>
          <w:szCs w:val="24"/>
        </w:rPr>
        <w:t>za každý zjištěný případ porušení a každý den prodlení.</w:t>
      </w:r>
    </w:p>
    <w:p w14:paraId="4B29288F" w14:textId="77777777" w:rsidR="00427523" w:rsidRDefault="00427523" w:rsidP="00427523">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lastRenderedPageBreak/>
        <w:t>14.</w:t>
      </w:r>
      <w:r>
        <w:rPr>
          <w:rFonts w:asciiTheme="minorHAnsi" w:hAnsiTheme="minorHAnsi"/>
          <w:b/>
          <w:szCs w:val="24"/>
        </w:rPr>
        <w:t>11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w:t>
      </w:r>
      <w:r>
        <w:rPr>
          <w:rFonts w:asciiTheme="minorHAnsi" w:hAnsiTheme="minorHAnsi"/>
          <w:b/>
          <w:szCs w:val="24"/>
        </w:rPr>
        <w:t> předložením podrobného harmonogram</w:t>
      </w:r>
      <w:r w:rsidR="001E3276">
        <w:rPr>
          <w:rFonts w:asciiTheme="minorHAnsi" w:hAnsiTheme="minorHAnsi"/>
          <w:b/>
          <w:szCs w:val="24"/>
        </w:rPr>
        <w:t>u prací a dodávek dle čl. 2.2.2</w:t>
      </w:r>
      <w:r>
        <w:rPr>
          <w:rFonts w:asciiTheme="minorHAnsi" w:hAnsiTheme="minorHAnsi"/>
          <w:b/>
          <w:szCs w:val="24"/>
        </w:rPr>
        <w:t xml:space="preserve"> této smlouvy</w:t>
      </w:r>
      <w:r w:rsidRPr="001B514D">
        <w:rPr>
          <w:rFonts w:asciiTheme="minorHAnsi" w:hAnsiTheme="minorHAnsi"/>
          <w:szCs w:val="24"/>
        </w:rPr>
        <w:t xml:space="preserve"> má Objednatel právo účtovat a Zhotovitel je povinen zaplatit Objednateli smluvní pokutu</w:t>
      </w:r>
      <w:r w:rsidRPr="001B514D">
        <w:rPr>
          <w:rFonts w:asciiTheme="minorHAnsi" w:hAnsiTheme="minorHAnsi"/>
          <w:b/>
          <w:szCs w:val="24"/>
        </w:rPr>
        <w:t xml:space="preserve"> ve výši </w:t>
      </w:r>
      <w:r w:rsidR="0054070B">
        <w:rPr>
          <w:rFonts w:asciiTheme="minorHAnsi" w:hAnsiTheme="minorHAnsi"/>
          <w:b/>
          <w:szCs w:val="24"/>
        </w:rPr>
        <w:t>1</w:t>
      </w:r>
      <w:r w:rsidRPr="001B514D">
        <w:rPr>
          <w:rFonts w:asciiTheme="minorHAnsi" w:hAnsiTheme="minorHAnsi"/>
          <w:b/>
          <w:szCs w:val="24"/>
        </w:rPr>
        <w:t xml:space="preserve">.000,- Kč </w:t>
      </w:r>
      <w:r w:rsidRPr="001B514D">
        <w:rPr>
          <w:rFonts w:asciiTheme="minorHAnsi" w:hAnsiTheme="minorHAnsi"/>
          <w:b/>
          <w:i/>
          <w:szCs w:val="24"/>
        </w:rPr>
        <w:t xml:space="preserve"> </w:t>
      </w:r>
      <w:r w:rsidRPr="001B514D">
        <w:rPr>
          <w:rFonts w:asciiTheme="minorHAnsi" w:hAnsiTheme="minorHAnsi"/>
          <w:szCs w:val="24"/>
        </w:rPr>
        <w:t xml:space="preserve">za každý  případ  a kalendářní den prodlení. </w:t>
      </w:r>
    </w:p>
    <w:p w14:paraId="0505D09E" w14:textId="77777777" w:rsidR="00A304A3" w:rsidRPr="001B514D" w:rsidRDefault="00A304A3" w:rsidP="00A304A3">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14.</w:t>
      </w:r>
      <w:r>
        <w:rPr>
          <w:rFonts w:asciiTheme="minorHAnsi" w:hAnsiTheme="minorHAnsi"/>
          <w:b/>
          <w:szCs w:val="24"/>
        </w:rPr>
        <w:t>12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 xml:space="preserve">Zhotovitel </w:t>
      </w:r>
      <w:r>
        <w:rPr>
          <w:rFonts w:asciiTheme="minorHAnsi" w:hAnsiTheme="minorHAnsi"/>
          <w:b/>
          <w:szCs w:val="24"/>
        </w:rPr>
        <w:t>nedodrží některou z povinností dle čl. 1.1.2. této smlouvy</w:t>
      </w:r>
      <w:r w:rsidRPr="001B514D">
        <w:rPr>
          <w:rFonts w:asciiTheme="minorHAnsi" w:hAnsiTheme="minorHAnsi"/>
          <w:szCs w:val="24"/>
        </w:rPr>
        <w:t>, má Objednatel právo účtovat a Zhotovitel je povinen uhradit</w:t>
      </w:r>
      <w:r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 xml:space="preserve">ve výši </w:t>
      </w:r>
      <w:r w:rsidR="00B24224">
        <w:rPr>
          <w:rFonts w:asciiTheme="minorHAnsi" w:hAnsiTheme="minorHAnsi"/>
          <w:b/>
          <w:szCs w:val="24"/>
        </w:rPr>
        <w:t>5</w:t>
      </w:r>
      <w:r w:rsidRPr="001B514D">
        <w:rPr>
          <w:rFonts w:asciiTheme="minorHAnsi" w:hAnsiTheme="minorHAnsi"/>
          <w:b/>
          <w:szCs w:val="24"/>
        </w:rPr>
        <w:t>.000,- Kč</w:t>
      </w:r>
      <w:r w:rsidRPr="001B514D">
        <w:rPr>
          <w:rFonts w:asciiTheme="minorHAnsi" w:hAnsiTheme="minorHAnsi"/>
          <w:szCs w:val="24"/>
        </w:rPr>
        <w:t xml:space="preserve"> </w:t>
      </w:r>
      <w:r w:rsidRPr="001B514D">
        <w:rPr>
          <w:rFonts w:asciiTheme="minorHAnsi" w:hAnsiTheme="minorHAnsi"/>
          <w:b/>
          <w:i/>
          <w:szCs w:val="24"/>
        </w:rPr>
        <w:t xml:space="preserve"> </w:t>
      </w:r>
      <w:r w:rsidRPr="001B514D">
        <w:rPr>
          <w:rFonts w:asciiTheme="minorHAnsi" w:hAnsiTheme="minorHAnsi"/>
          <w:szCs w:val="24"/>
        </w:rPr>
        <w:t>za každý zjištěný případ porušení.</w:t>
      </w:r>
    </w:p>
    <w:p w14:paraId="4B20E8A2" w14:textId="77777777" w:rsidR="00C61E3E" w:rsidRPr="00C61E3E" w:rsidRDefault="00C61E3E" w:rsidP="00C61E3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Pr>
          <w:rFonts w:asciiTheme="minorHAnsi" w:hAnsiTheme="minorHAnsi"/>
          <w:b/>
          <w:szCs w:val="24"/>
        </w:rPr>
        <w:t>13</w:t>
      </w:r>
      <w:r w:rsidRPr="001B514D">
        <w:rPr>
          <w:rFonts w:asciiTheme="minorHAnsi" w:hAnsiTheme="minorHAnsi"/>
          <w:b/>
          <w:szCs w:val="24"/>
        </w:rPr>
        <w:t>.</w:t>
      </w:r>
      <w:r w:rsidRPr="001B514D">
        <w:rPr>
          <w:rFonts w:asciiTheme="minorHAnsi" w:hAnsiTheme="minorHAnsi"/>
          <w:szCs w:val="24"/>
        </w:rPr>
        <w:tab/>
      </w:r>
      <w:r w:rsidRPr="006C5F74">
        <w:rPr>
          <w:rFonts w:ascii="Calibri" w:hAnsi="Calibri" w:cs="Arial"/>
          <w:szCs w:val="24"/>
        </w:rPr>
        <w:t xml:space="preserve">V případě změny </w:t>
      </w:r>
      <w:proofErr w:type="spellStart"/>
      <w:r w:rsidRPr="006C5F74">
        <w:rPr>
          <w:rFonts w:ascii="Calibri" w:hAnsi="Calibri" w:cs="Arial"/>
          <w:szCs w:val="24"/>
        </w:rPr>
        <w:t>pod</w:t>
      </w:r>
      <w:r>
        <w:rPr>
          <w:rFonts w:ascii="Calibri" w:hAnsi="Calibri" w:cs="Arial"/>
          <w:szCs w:val="24"/>
        </w:rPr>
        <w:t>zhotovitele</w:t>
      </w:r>
      <w:proofErr w:type="spellEnd"/>
      <w:r w:rsidRPr="006C5F74">
        <w:rPr>
          <w:rFonts w:ascii="Calibri" w:hAnsi="Calibri" w:cs="Arial"/>
          <w:szCs w:val="24"/>
        </w:rPr>
        <w:t xml:space="preserve"> oproti Seznamu předpokládaných poddodavatelů dle nabídky Zhotovitele na zakázku (Příloha č. 3 </w:t>
      </w:r>
      <w:proofErr w:type="gramStart"/>
      <w:r w:rsidRPr="006C5F74">
        <w:rPr>
          <w:rFonts w:ascii="Calibri" w:hAnsi="Calibri" w:cs="Arial"/>
          <w:szCs w:val="24"/>
        </w:rPr>
        <w:t>této</w:t>
      </w:r>
      <w:proofErr w:type="gramEnd"/>
      <w:r w:rsidRPr="006C5F74">
        <w:rPr>
          <w:rFonts w:ascii="Calibri" w:hAnsi="Calibri" w:cs="Arial"/>
          <w:szCs w:val="24"/>
        </w:rPr>
        <w:t xml:space="preserve"> smlouvy) provedených bez souhlasu Objednatele má objednatel nárok na smluvní pokutu ve výši </w:t>
      </w:r>
      <w:r w:rsidR="00B06928">
        <w:rPr>
          <w:rFonts w:ascii="Calibri" w:hAnsi="Calibri" w:cs="Arial"/>
          <w:b/>
          <w:szCs w:val="24"/>
        </w:rPr>
        <w:t>50</w:t>
      </w:r>
      <w:r w:rsidRPr="00D53079">
        <w:rPr>
          <w:rFonts w:ascii="Calibri" w:hAnsi="Calibri" w:cs="Arial"/>
          <w:b/>
          <w:szCs w:val="24"/>
        </w:rPr>
        <w:t>.000,- Kč</w:t>
      </w:r>
      <w:r w:rsidRPr="006C5F74">
        <w:rPr>
          <w:rFonts w:ascii="Calibri" w:hAnsi="Calibri" w:cs="Arial"/>
          <w:szCs w:val="24"/>
        </w:rPr>
        <w:t xml:space="preserve"> za každý jednotlivý případ porušení této povinnosti</w:t>
      </w:r>
      <w:r w:rsidR="00DA52E7">
        <w:rPr>
          <w:rFonts w:ascii="Calibri" w:hAnsi="Calibri" w:cs="Arial"/>
          <w:szCs w:val="24"/>
        </w:rPr>
        <w:t>.</w:t>
      </w:r>
    </w:p>
    <w:p w14:paraId="48896146" w14:textId="77777777" w:rsidR="001B5AB3" w:rsidRDefault="001B5AB3" w:rsidP="001B5AB3">
      <w:pPr>
        <w:pStyle w:val="Import5"/>
        <w:tabs>
          <w:tab w:val="clear" w:pos="720"/>
        </w:tabs>
        <w:spacing w:before="60" w:line="240" w:lineRule="auto"/>
        <w:ind w:left="709" w:hanging="709"/>
        <w:jc w:val="both"/>
        <w:rPr>
          <w:rFonts w:ascii="Calibri" w:hAnsi="Calibri" w:cs="Arial"/>
          <w:szCs w:val="24"/>
        </w:rPr>
      </w:pPr>
      <w:r w:rsidRPr="001B514D">
        <w:rPr>
          <w:rFonts w:asciiTheme="minorHAnsi" w:hAnsiTheme="minorHAnsi"/>
          <w:b/>
          <w:szCs w:val="24"/>
        </w:rPr>
        <w:t>14.</w:t>
      </w:r>
      <w:r>
        <w:rPr>
          <w:rFonts w:asciiTheme="minorHAnsi" w:hAnsiTheme="minorHAnsi"/>
          <w:b/>
          <w:szCs w:val="24"/>
        </w:rPr>
        <w:t>14</w:t>
      </w:r>
      <w:r w:rsidRPr="001B514D">
        <w:rPr>
          <w:rFonts w:asciiTheme="minorHAnsi" w:hAnsiTheme="minorHAnsi"/>
          <w:b/>
          <w:szCs w:val="24"/>
        </w:rPr>
        <w:t>.</w:t>
      </w:r>
      <w:r w:rsidRPr="001B514D">
        <w:rPr>
          <w:rFonts w:asciiTheme="minorHAnsi" w:hAnsiTheme="minorHAnsi"/>
          <w:szCs w:val="24"/>
        </w:rPr>
        <w:tab/>
      </w:r>
      <w:r w:rsidR="00F51D45">
        <w:rPr>
          <w:rFonts w:ascii="Calibri" w:hAnsi="Calibri" w:cs="Arial"/>
          <w:szCs w:val="24"/>
        </w:rPr>
        <w:t xml:space="preserve">V případě, že zhotovitel bude vykonávat </w:t>
      </w:r>
      <w:r w:rsidR="00F075EA">
        <w:rPr>
          <w:rFonts w:ascii="Calibri" w:hAnsi="Calibri" w:cs="Arial"/>
          <w:szCs w:val="24"/>
        </w:rPr>
        <w:t xml:space="preserve">specifikované činnosti dle odst. 8.3 této smlouvy pomocí </w:t>
      </w:r>
      <w:proofErr w:type="spellStart"/>
      <w:r w:rsidR="00F075EA">
        <w:rPr>
          <w:rFonts w:ascii="Calibri" w:hAnsi="Calibri" w:cs="Arial"/>
          <w:szCs w:val="24"/>
        </w:rPr>
        <w:t>podzhotovitelů</w:t>
      </w:r>
      <w:proofErr w:type="spellEnd"/>
      <w:r w:rsidR="005279D6">
        <w:rPr>
          <w:rFonts w:ascii="Calibri" w:hAnsi="Calibri" w:cs="Arial"/>
          <w:szCs w:val="24"/>
        </w:rPr>
        <w:t xml:space="preserve">, </w:t>
      </w:r>
      <w:r w:rsidRPr="006C5F74">
        <w:rPr>
          <w:rFonts w:ascii="Calibri" w:hAnsi="Calibri" w:cs="Arial"/>
          <w:szCs w:val="24"/>
        </w:rPr>
        <w:t xml:space="preserve">má objednatel nárok na smluvní pokutu ve výši </w:t>
      </w:r>
      <w:r>
        <w:rPr>
          <w:rFonts w:ascii="Calibri" w:hAnsi="Calibri" w:cs="Arial"/>
          <w:b/>
          <w:szCs w:val="24"/>
        </w:rPr>
        <w:t>50</w:t>
      </w:r>
      <w:r w:rsidRPr="00D53079">
        <w:rPr>
          <w:rFonts w:ascii="Calibri" w:hAnsi="Calibri" w:cs="Arial"/>
          <w:b/>
          <w:szCs w:val="24"/>
        </w:rPr>
        <w:t>.000,- Kč</w:t>
      </w:r>
      <w:r w:rsidRPr="006C5F74">
        <w:rPr>
          <w:rFonts w:ascii="Calibri" w:hAnsi="Calibri" w:cs="Arial"/>
          <w:szCs w:val="24"/>
        </w:rPr>
        <w:t xml:space="preserve"> za každý jednotlivý případ porušení této povinnosti</w:t>
      </w:r>
      <w:r>
        <w:rPr>
          <w:rFonts w:ascii="Calibri" w:hAnsi="Calibri" w:cs="Arial"/>
          <w:szCs w:val="24"/>
        </w:rPr>
        <w:t>.</w:t>
      </w:r>
    </w:p>
    <w:p w14:paraId="59658CC6" w14:textId="77777777" w:rsidR="00015CBC" w:rsidRPr="001B514D" w:rsidRDefault="00015CBC" w:rsidP="00015CBC">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Pr>
          <w:rFonts w:asciiTheme="minorHAnsi" w:hAnsiTheme="minorHAnsi"/>
          <w:b/>
          <w:szCs w:val="24"/>
        </w:rPr>
        <w:t>15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 xml:space="preserve">Zhotovitel </w:t>
      </w:r>
      <w:r>
        <w:rPr>
          <w:rFonts w:asciiTheme="minorHAnsi" w:hAnsiTheme="minorHAnsi"/>
          <w:b/>
          <w:szCs w:val="24"/>
        </w:rPr>
        <w:t>nedodrží svou povinnost dle čl. 8 odst. 8.12 této smlouvy</w:t>
      </w:r>
      <w:r w:rsidRPr="001B514D">
        <w:rPr>
          <w:rFonts w:asciiTheme="minorHAnsi" w:hAnsiTheme="minorHAnsi"/>
          <w:szCs w:val="24"/>
        </w:rPr>
        <w:t>, má Objednatel právo účtovat a Zhotovitel je povinen uhradit</w:t>
      </w:r>
      <w:r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 xml:space="preserve">ve výši </w:t>
      </w:r>
      <w:r>
        <w:rPr>
          <w:rFonts w:asciiTheme="minorHAnsi" w:hAnsiTheme="minorHAnsi"/>
          <w:b/>
          <w:szCs w:val="24"/>
        </w:rPr>
        <w:t>5</w:t>
      </w:r>
      <w:r w:rsidRPr="001B514D">
        <w:rPr>
          <w:rFonts w:asciiTheme="minorHAnsi" w:hAnsiTheme="minorHAnsi"/>
          <w:b/>
          <w:szCs w:val="24"/>
        </w:rPr>
        <w:t xml:space="preserve">.000,- </w:t>
      </w:r>
      <w:proofErr w:type="gramStart"/>
      <w:r w:rsidRPr="001B514D">
        <w:rPr>
          <w:rFonts w:asciiTheme="minorHAnsi" w:hAnsiTheme="minorHAnsi"/>
          <w:b/>
          <w:szCs w:val="24"/>
        </w:rPr>
        <w:t>Kč</w:t>
      </w:r>
      <w:r w:rsidRPr="001B514D">
        <w:rPr>
          <w:rFonts w:asciiTheme="minorHAnsi" w:hAnsiTheme="minorHAnsi"/>
          <w:szCs w:val="24"/>
        </w:rPr>
        <w:t xml:space="preserve"> </w:t>
      </w:r>
      <w:r w:rsidRPr="001B514D">
        <w:rPr>
          <w:rFonts w:asciiTheme="minorHAnsi" w:hAnsiTheme="minorHAnsi"/>
          <w:b/>
          <w:i/>
          <w:szCs w:val="24"/>
        </w:rPr>
        <w:t xml:space="preserve"> </w:t>
      </w:r>
      <w:r w:rsidRPr="001B514D">
        <w:rPr>
          <w:rFonts w:asciiTheme="minorHAnsi" w:hAnsiTheme="minorHAnsi"/>
          <w:szCs w:val="24"/>
        </w:rPr>
        <w:t>za</w:t>
      </w:r>
      <w:proofErr w:type="gramEnd"/>
      <w:r w:rsidRPr="001B514D">
        <w:rPr>
          <w:rFonts w:asciiTheme="minorHAnsi" w:hAnsiTheme="minorHAnsi"/>
          <w:szCs w:val="24"/>
        </w:rPr>
        <w:t xml:space="preserve"> každý zjištěný případ porušení.</w:t>
      </w:r>
    </w:p>
    <w:p w14:paraId="27D679AC" w14:textId="77777777" w:rsidR="008C4F8E" w:rsidRPr="001B514D" w:rsidRDefault="002914FD" w:rsidP="00943B4A">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015CBC">
        <w:rPr>
          <w:rFonts w:asciiTheme="minorHAnsi" w:hAnsiTheme="minorHAnsi"/>
          <w:b/>
          <w:szCs w:val="24"/>
        </w:rPr>
        <w:t>16</w:t>
      </w:r>
      <w:r w:rsidR="00591FBC" w:rsidRPr="001B514D">
        <w:rPr>
          <w:rFonts w:asciiTheme="minorHAnsi" w:hAnsiTheme="minorHAnsi"/>
          <w:b/>
          <w:szCs w:val="24"/>
        </w:rPr>
        <w:t>.</w:t>
      </w:r>
      <w:r w:rsidRPr="001B514D">
        <w:rPr>
          <w:rFonts w:asciiTheme="minorHAnsi" w:hAnsiTheme="minorHAnsi"/>
          <w:szCs w:val="24"/>
        </w:rPr>
        <w:tab/>
      </w:r>
      <w:r w:rsidR="008C4F8E" w:rsidRPr="001B514D">
        <w:rPr>
          <w:rFonts w:asciiTheme="minorHAnsi" w:hAnsiTheme="minorHAnsi"/>
          <w:szCs w:val="24"/>
        </w:rPr>
        <w:t>Zaplacením smluvní pokuty není omezeno právo na náhradu škody z téhož titulu.</w:t>
      </w:r>
    </w:p>
    <w:p w14:paraId="6A068AFB"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015CBC">
        <w:rPr>
          <w:rFonts w:asciiTheme="minorHAnsi" w:hAnsiTheme="minorHAnsi"/>
          <w:b/>
          <w:szCs w:val="24"/>
        </w:rPr>
        <w:t>17</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Pokud závazek provést dílo zanikne řádným ukončením díla, nezaniká nárok na smluvní pokutu, která souvisí s dřívějším porušením povinností. </w:t>
      </w:r>
    </w:p>
    <w:p w14:paraId="180EB4AD" w14:textId="77777777" w:rsidR="00F1650C" w:rsidRPr="001B514D" w:rsidRDefault="00EA7C0B"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015CBC">
        <w:rPr>
          <w:rFonts w:asciiTheme="minorHAnsi" w:hAnsiTheme="minorHAnsi"/>
          <w:b/>
          <w:szCs w:val="24"/>
        </w:rPr>
        <w:t>18</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Objednatel je oprávněn započíst smluvní pokuty proti pohledávce Zhotovitele</w:t>
      </w:r>
      <w:r w:rsidR="000D146F" w:rsidRPr="001B514D">
        <w:rPr>
          <w:rFonts w:asciiTheme="minorHAnsi" w:hAnsiTheme="minorHAnsi"/>
          <w:szCs w:val="24"/>
        </w:rPr>
        <w:t>, což mu písemně oznámí.</w:t>
      </w:r>
    </w:p>
    <w:p w14:paraId="0735FD22"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XV. Odstoupení od smlouvy</w:t>
      </w:r>
    </w:p>
    <w:p w14:paraId="3D3CC23D"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15.1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Od této smlouvy může odstoupit kterákoliv smluvní strana z důvodu </w:t>
      </w:r>
      <w:r w:rsidR="00525060" w:rsidRPr="001B514D">
        <w:rPr>
          <w:rFonts w:asciiTheme="minorHAnsi" w:hAnsiTheme="minorHAnsi"/>
          <w:szCs w:val="24"/>
        </w:rPr>
        <w:t xml:space="preserve">podstatného </w:t>
      </w:r>
      <w:r w:rsidRPr="001B514D">
        <w:rPr>
          <w:rFonts w:asciiTheme="minorHAnsi" w:hAnsiTheme="minorHAnsi"/>
          <w:szCs w:val="24"/>
        </w:rPr>
        <w:t xml:space="preserve">porušení této smlouvy druhou smluvní stranou. Právní účinky odstoupení od smlouvy nastávají dnem doručení oznámení o odstoupení druhé smluvní straně. Pro odstoupení platí příslušná ustanovení </w:t>
      </w:r>
      <w:r w:rsidR="00375686" w:rsidRPr="001B514D">
        <w:rPr>
          <w:rFonts w:asciiTheme="minorHAnsi" w:hAnsiTheme="minorHAnsi"/>
          <w:szCs w:val="24"/>
        </w:rPr>
        <w:t>občanského</w:t>
      </w:r>
      <w:r w:rsidRPr="001B514D">
        <w:rPr>
          <w:rFonts w:asciiTheme="minorHAnsi" w:hAnsiTheme="minorHAnsi"/>
          <w:szCs w:val="24"/>
        </w:rPr>
        <w:t xml:space="preserve"> zákoníku v platném znění.</w:t>
      </w:r>
    </w:p>
    <w:p w14:paraId="5EF48389" w14:textId="77777777" w:rsidR="00A75A6C" w:rsidRPr="001B514D" w:rsidRDefault="008C4F8E">
      <w:pPr>
        <w:pStyle w:val="Import3"/>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15.2</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Podstatným porušením této smlouvy se rozumí zejména :</w:t>
      </w:r>
    </w:p>
    <w:p w14:paraId="656715C1" w14:textId="77777777" w:rsidR="00072B26" w:rsidRPr="001B514D" w:rsidRDefault="00072B26" w:rsidP="00072B26">
      <w:pPr>
        <w:pStyle w:val="Import7"/>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w:t>
      </w:r>
      <w:r w:rsidRPr="001B514D">
        <w:rPr>
          <w:rFonts w:asciiTheme="minorHAnsi" w:hAnsiTheme="minorHAnsi"/>
          <w:szCs w:val="24"/>
        </w:rPr>
        <w:tab/>
        <w:t xml:space="preserve">prodlení Zhotovitele se splněním </w:t>
      </w:r>
      <w:r w:rsidR="00D64281" w:rsidRPr="001B514D">
        <w:rPr>
          <w:rFonts w:asciiTheme="minorHAnsi" w:hAnsiTheme="minorHAnsi"/>
          <w:szCs w:val="24"/>
        </w:rPr>
        <w:t>termínů</w:t>
      </w:r>
      <w:r w:rsidR="0079333D" w:rsidRPr="001B514D">
        <w:rPr>
          <w:rFonts w:asciiTheme="minorHAnsi" w:hAnsiTheme="minorHAnsi"/>
          <w:szCs w:val="24"/>
        </w:rPr>
        <w:t xml:space="preserve"> provádění</w:t>
      </w:r>
      <w:r w:rsidR="00D64281" w:rsidRPr="001B514D">
        <w:rPr>
          <w:rFonts w:asciiTheme="minorHAnsi" w:hAnsiTheme="minorHAnsi"/>
          <w:szCs w:val="24"/>
        </w:rPr>
        <w:t xml:space="preserve"> </w:t>
      </w:r>
      <w:r w:rsidR="0079333D" w:rsidRPr="001B514D">
        <w:rPr>
          <w:rFonts w:asciiTheme="minorHAnsi" w:hAnsiTheme="minorHAnsi"/>
          <w:szCs w:val="24"/>
        </w:rPr>
        <w:t xml:space="preserve">díla </w:t>
      </w:r>
      <w:r w:rsidR="00D64281" w:rsidRPr="001B514D">
        <w:rPr>
          <w:rFonts w:asciiTheme="minorHAnsi" w:hAnsiTheme="minorHAnsi"/>
          <w:szCs w:val="24"/>
        </w:rPr>
        <w:t xml:space="preserve">uvedených </w:t>
      </w:r>
      <w:r w:rsidR="00D64281" w:rsidRPr="001B514D">
        <w:rPr>
          <w:rFonts w:asciiTheme="minorHAnsi" w:hAnsiTheme="minorHAnsi"/>
          <w:b/>
          <w:snapToGrid w:val="0"/>
          <w:szCs w:val="24"/>
        </w:rPr>
        <w:t>v příloze č. II</w:t>
      </w:r>
      <w:r w:rsidR="00D64281" w:rsidRPr="001B514D">
        <w:rPr>
          <w:rFonts w:asciiTheme="minorHAnsi" w:hAnsiTheme="minorHAnsi"/>
          <w:snapToGrid w:val="0"/>
          <w:szCs w:val="24"/>
        </w:rPr>
        <w:t xml:space="preserve">. - </w:t>
      </w:r>
      <w:proofErr w:type="gramStart"/>
      <w:r w:rsidR="00D64281" w:rsidRPr="001B514D">
        <w:rPr>
          <w:rFonts w:asciiTheme="minorHAnsi" w:hAnsiTheme="minorHAnsi"/>
          <w:snapToGrid w:val="0"/>
          <w:szCs w:val="24"/>
        </w:rPr>
        <w:t xml:space="preserve">HARMONOGRAM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PLNĚNÍ</w:t>
      </w:r>
      <w:proofErr w:type="gramEnd"/>
      <w:r w:rsidR="00D64281" w:rsidRPr="001B514D">
        <w:rPr>
          <w:rFonts w:asciiTheme="minorHAnsi" w:hAnsiTheme="minorHAnsi"/>
          <w:snapToGrid w:val="0"/>
          <w:szCs w:val="24"/>
        </w:rPr>
        <w:t xml:space="preserve">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 xml:space="preserve">PRACÍ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A</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DODÁVEK</w:t>
      </w:r>
      <w:r w:rsidR="00D64281" w:rsidRPr="001B514D">
        <w:rPr>
          <w:rFonts w:asciiTheme="minorHAnsi" w:hAnsiTheme="minorHAnsi"/>
          <w:szCs w:val="24"/>
        </w:rPr>
        <w:t xml:space="preserve"> </w:t>
      </w:r>
      <w:r w:rsidRPr="001B514D">
        <w:rPr>
          <w:rFonts w:asciiTheme="minorHAnsi" w:hAnsiTheme="minorHAnsi"/>
          <w:szCs w:val="24"/>
        </w:rPr>
        <w:t>z důvodů na straně Zhotovitele, delším než 30 dní</w:t>
      </w:r>
    </w:p>
    <w:p w14:paraId="3EBA7809" w14:textId="77777777" w:rsidR="008C4F8E" w:rsidRPr="001B514D" w:rsidRDefault="008C4F8E" w:rsidP="00F72FA4">
      <w:pPr>
        <w:pStyle w:val="Import6"/>
        <w:numPr>
          <w:ilvl w:val="0"/>
          <w:numId w:val="4"/>
        </w:numPr>
        <w:tabs>
          <w:tab w:val="clear" w:pos="720"/>
          <w:tab w:val="clear" w:pos="158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prová</w:t>
      </w:r>
      <w:r w:rsidR="00D45A45" w:rsidRPr="001B514D">
        <w:rPr>
          <w:rFonts w:asciiTheme="minorHAnsi" w:hAnsiTheme="minorHAnsi"/>
          <w:szCs w:val="24"/>
        </w:rPr>
        <w:t xml:space="preserve">děním díla v rozporu </w:t>
      </w:r>
      <w:r w:rsidRPr="001B514D">
        <w:rPr>
          <w:rFonts w:asciiTheme="minorHAnsi" w:hAnsiTheme="minorHAnsi"/>
          <w:szCs w:val="24"/>
        </w:rPr>
        <w:t>s touto smlouvou;</w:t>
      </w:r>
    </w:p>
    <w:p w14:paraId="129BD2D4" w14:textId="77777777" w:rsidR="008C4F8E" w:rsidRPr="001B514D" w:rsidRDefault="008C4F8E" w:rsidP="00F72FA4">
      <w:pPr>
        <w:pStyle w:val="Import6"/>
        <w:numPr>
          <w:ilvl w:val="0"/>
          <w:numId w:val="4"/>
        </w:numPr>
        <w:tabs>
          <w:tab w:val="clear" w:pos="720"/>
          <w:tab w:val="clear" w:pos="158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opakované nedodržení ČSN, EN a technologických předpisů i přes upozornění ze strany Objednatele</w:t>
      </w:r>
    </w:p>
    <w:p w14:paraId="7EF3D585" w14:textId="77777777" w:rsidR="008C4F8E" w:rsidRDefault="008C4F8E" w:rsidP="00552E93">
      <w:pPr>
        <w:pStyle w:val="Import3"/>
        <w:numPr>
          <w:ilvl w:val="1"/>
          <w:numId w:val="23"/>
        </w:numPr>
        <w:tabs>
          <w:tab w:val="clear" w:pos="360"/>
          <w:tab w:val="num" w:pos="720"/>
        </w:tabs>
        <w:spacing w:before="60" w:line="240" w:lineRule="auto"/>
        <w:ind w:left="720" w:hanging="720"/>
        <w:jc w:val="both"/>
        <w:rPr>
          <w:rFonts w:asciiTheme="minorHAnsi" w:hAnsiTheme="minorHAnsi"/>
          <w:szCs w:val="24"/>
        </w:rPr>
      </w:pPr>
      <w:r w:rsidRPr="001B514D">
        <w:rPr>
          <w:rFonts w:asciiTheme="minorHAnsi" w:hAnsiTheme="minorHAnsi"/>
          <w:szCs w:val="24"/>
        </w:rPr>
        <w:t>V případě ukončení smlouvy před řádným splněním předmětu díla je Zhotovitel povinen neprodleně předat Objednateli nedokončené dílo včetně věcí, které opatřil a které jsou součástí díla a uhradit případně vzniklou škodu. Objednatel je povinen uhradit Zhotoviteli rozpracovanou část díla a cenu věcí, které Zhotovitel opatřil a které se staly součástí díla.</w:t>
      </w:r>
    </w:p>
    <w:p w14:paraId="6B534C98" w14:textId="77777777" w:rsidR="003E7E5C" w:rsidRPr="001B514D" w:rsidRDefault="003E7E5C" w:rsidP="003E7E5C">
      <w:pPr>
        <w:pStyle w:val="Import3"/>
        <w:numPr>
          <w:ilvl w:val="1"/>
          <w:numId w:val="23"/>
        </w:numPr>
        <w:tabs>
          <w:tab w:val="clear" w:pos="360"/>
          <w:tab w:val="num" w:pos="720"/>
        </w:tabs>
        <w:spacing w:before="60" w:line="240" w:lineRule="auto"/>
        <w:ind w:left="720" w:hanging="720"/>
        <w:jc w:val="both"/>
        <w:rPr>
          <w:rFonts w:asciiTheme="minorHAnsi" w:hAnsiTheme="minorHAnsi"/>
          <w:szCs w:val="24"/>
        </w:rPr>
      </w:pPr>
      <w:r w:rsidRPr="001B514D">
        <w:rPr>
          <w:rFonts w:asciiTheme="minorHAnsi" w:hAnsiTheme="minorHAnsi"/>
          <w:szCs w:val="24"/>
        </w:rPr>
        <w:t>Objednatel má právo od smlouvy jednostranně odstoupit bez jakýchkoliv nároků Zhotovitele v případě, že Objednatel neobdrží dotaci z</w:t>
      </w:r>
      <w:r>
        <w:rPr>
          <w:rFonts w:asciiTheme="minorHAnsi" w:hAnsiTheme="minorHAnsi"/>
          <w:szCs w:val="24"/>
        </w:rPr>
        <w:t> Operačního programu životního prostředí.</w:t>
      </w:r>
    </w:p>
    <w:p w14:paraId="75AE5807" w14:textId="77777777" w:rsidR="003E7E5C" w:rsidRDefault="003E7E5C" w:rsidP="003E7E5C">
      <w:pPr>
        <w:pStyle w:val="Import3"/>
        <w:tabs>
          <w:tab w:val="clear" w:pos="720"/>
        </w:tabs>
        <w:spacing w:before="60" w:line="240" w:lineRule="auto"/>
        <w:jc w:val="both"/>
        <w:rPr>
          <w:rFonts w:asciiTheme="minorHAnsi" w:hAnsiTheme="minorHAnsi"/>
          <w:szCs w:val="24"/>
        </w:rPr>
      </w:pPr>
    </w:p>
    <w:p w14:paraId="3C740BA4" w14:textId="77777777" w:rsidR="003E7E5C" w:rsidRPr="001B514D" w:rsidRDefault="003E7E5C" w:rsidP="003E7E5C">
      <w:pPr>
        <w:pStyle w:val="Import3"/>
        <w:tabs>
          <w:tab w:val="clear" w:pos="720"/>
        </w:tabs>
        <w:spacing w:before="60" w:line="240" w:lineRule="auto"/>
        <w:jc w:val="both"/>
        <w:rPr>
          <w:rFonts w:asciiTheme="minorHAnsi" w:hAnsiTheme="minorHAnsi"/>
          <w:szCs w:val="24"/>
        </w:rPr>
      </w:pPr>
    </w:p>
    <w:p w14:paraId="4AEF593C" w14:textId="77777777" w:rsidR="008C4F8E" w:rsidRPr="001B514D" w:rsidRDefault="00F06D1C"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lastRenderedPageBreak/>
        <w:tab/>
      </w:r>
      <w:r w:rsidR="008C4F8E" w:rsidRPr="001B514D">
        <w:rPr>
          <w:rFonts w:asciiTheme="minorHAnsi" w:hAnsiTheme="minorHAnsi"/>
          <w:b/>
          <w:szCs w:val="24"/>
        </w:rPr>
        <w:t>Článek XVI. Ochrana informací</w:t>
      </w:r>
    </w:p>
    <w:p w14:paraId="5B3F37A6" w14:textId="77777777" w:rsidR="008C4F8E" w:rsidRDefault="008C4F8E" w:rsidP="008C4F8E">
      <w:pPr>
        <w:pStyle w:val="Import5"/>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16.1</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má v souladu se zákonem číslo 106/1999 Sb., o svobodném přístupu k informacím, v platném znění, povinnost poskytnout informaci o rozsahu a příjemci prostředků z rozpočtu Objednatele, to je zejména (nikoliv však pouze) informaci o ceně díla a název a sídlo zhotovitele. Zhotovitel prohlašuje, že je seznámen se skutečností, že poskytnutí těchto informací se dle citovaného zákona nepovažuje za porušení obchodního tajemství.</w:t>
      </w:r>
    </w:p>
    <w:p w14:paraId="2346C7E1" w14:textId="77777777" w:rsidR="00F563D3" w:rsidRPr="00F563D3" w:rsidRDefault="00F563D3" w:rsidP="008C4F8E">
      <w:pPr>
        <w:pStyle w:val="Import5"/>
        <w:spacing w:before="60" w:line="240" w:lineRule="auto"/>
        <w:ind w:left="709" w:hanging="709"/>
        <w:jc w:val="both"/>
        <w:rPr>
          <w:rFonts w:asciiTheme="minorHAnsi" w:hAnsiTheme="minorHAnsi" w:cstheme="minorHAnsi"/>
          <w:b/>
          <w:szCs w:val="24"/>
        </w:rPr>
      </w:pPr>
      <w:r>
        <w:rPr>
          <w:rFonts w:asciiTheme="minorHAnsi" w:hAnsiTheme="minorHAnsi"/>
          <w:b/>
          <w:szCs w:val="24"/>
        </w:rPr>
        <w:t xml:space="preserve">16.2.    </w:t>
      </w:r>
      <w:r w:rsidRPr="00534C30">
        <w:rPr>
          <w:rFonts w:asciiTheme="minorHAnsi" w:hAnsiTheme="minorHAnsi" w:cstheme="minorHAnsi"/>
          <w:color w:val="000000"/>
          <w:szCs w:val="24"/>
        </w:rPr>
        <w:t>S odkazem na zákon č. 340/2015 Sb., o zvláštních podmínkách účinnosti některých smluv, uveřejňování těchto smluv a o registru smluv (zákon o registru smluv), v platném znění, se smluvní strany dohodly, že tuto smlouvu uveřejní v registru smluv za podmínek</w:t>
      </w:r>
      <w:r w:rsidR="00063F88">
        <w:rPr>
          <w:rFonts w:asciiTheme="minorHAnsi" w:hAnsiTheme="minorHAnsi" w:cstheme="minorHAnsi"/>
          <w:color w:val="000000"/>
          <w:szCs w:val="24"/>
        </w:rPr>
        <w:t xml:space="preserve"> stanovených uvedeným zákonem </w:t>
      </w:r>
      <w:r w:rsidRPr="00534C30">
        <w:rPr>
          <w:rFonts w:asciiTheme="minorHAnsi" w:hAnsiTheme="minorHAnsi" w:cstheme="minorHAnsi"/>
          <w:color w:val="000000"/>
          <w:szCs w:val="24"/>
        </w:rPr>
        <w:t xml:space="preserve">město Kroměříž.  Smluvní strany prohlašují, že skutečnosti uvedené v této smlouvě nepovažují za obchodní tajemství ve smyslu </w:t>
      </w:r>
      <w:proofErr w:type="spellStart"/>
      <w:r w:rsidRPr="00534C30">
        <w:rPr>
          <w:rFonts w:asciiTheme="minorHAnsi" w:hAnsiTheme="minorHAnsi" w:cstheme="minorHAnsi"/>
          <w:color w:val="000000"/>
          <w:szCs w:val="24"/>
        </w:rPr>
        <w:t>ust</w:t>
      </w:r>
      <w:proofErr w:type="spellEnd"/>
      <w:r w:rsidRPr="00534C30">
        <w:rPr>
          <w:rFonts w:asciiTheme="minorHAnsi" w:hAnsiTheme="minorHAnsi" w:cstheme="minorHAnsi"/>
          <w:color w:val="000000"/>
          <w:szCs w:val="24"/>
        </w:rPr>
        <w:t>. § 504 občanského zákoníku a udělují svolení k jejich užití a zveřejnění bez ustanovení jakýchkoliv dalších podmínek.</w:t>
      </w:r>
    </w:p>
    <w:p w14:paraId="6D6EBDC8" w14:textId="77777777" w:rsidR="008C4F8E" w:rsidRPr="001B514D" w:rsidRDefault="008C4F8E" w:rsidP="008C4F8E">
      <w:pPr>
        <w:pStyle w:val="Import5"/>
        <w:spacing w:before="60" w:line="240" w:lineRule="auto"/>
        <w:ind w:left="709" w:hanging="709"/>
        <w:jc w:val="both"/>
        <w:rPr>
          <w:rFonts w:asciiTheme="minorHAnsi" w:hAnsiTheme="minorHAnsi"/>
          <w:b/>
          <w:szCs w:val="24"/>
        </w:rPr>
      </w:pPr>
      <w:proofErr w:type="gramStart"/>
      <w:r w:rsidRPr="001B514D">
        <w:rPr>
          <w:rFonts w:asciiTheme="minorHAnsi" w:hAnsiTheme="minorHAnsi"/>
          <w:b/>
          <w:szCs w:val="24"/>
        </w:rPr>
        <w:t>16.</w:t>
      </w:r>
      <w:r w:rsidR="00F563D3">
        <w:rPr>
          <w:rFonts w:asciiTheme="minorHAnsi" w:hAnsiTheme="minorHAnsi"/>
          <w:b/>
          <w:szCs w:val="24"/>
        </w:rPr>
        <w:t>3</w:t>
      </w:r>
      <w:proofErr w:type="gramEnd"/>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a Zhotovitel se zavazují, že obchodní a stavebně - technické informace, které jim byly svěřeny smluvním partnerem, nezpřístupní třetím osobám bez písemného souhlasu druhého smluvního partnera a neužijí těchto informací pro jiné účely než pro plnění předmětu této smlouvy.</w:t>
      </w:r>
    </w:p>
    <w:p w14:paraId="4C738097" w14:textId="77777777" w:rsidR="008C4F8E" w:rsidRPr="001B514D" w:rsidRDefault="008C4F8E" w:rsidP="008C4F8E">
      <w:pPr>
        <w:pStyle w:val="Nadpis5"/>
        <w:tabs>
          <w:tab w:val="left" w:pos="709"/>
        </w:tabs>
        <w:spacing w:before="120" w:after="0"/>
        <w:ind w:left="2268" w:hanging="2268"/>
        <w:jc w:val="both"/>
        <w:rPr>
          <w:rFonts w:asciiTheme="minorHAnsi" w:hAnsiTheme="minorHAnsi"/>
          <w:i w:val="0"/>
          <w:caps/>
          <w:sz w:val="24"/>
          <w:szCs w:val="24"/>
        </w:rPr>
      </w:pPr>
      <w:proofErr w:type="gramStart"/>
      <w:r w:rsidRPr="001B514D">
        <w:rPr>
          <w:rFonts w:asciiTheme="minorHAnsi" w:hAnsiTheme="minorHAnsi"/>
          <w:i w:val="0"/>
          <w:caps/>
          <w:sz w:val="24"/>
          <w:szCs w:val="24"/>
        </w:rPr>
        <w:t>16.</w:t>
      </w:r>
      <w:r w:rsidR="00F563D3">
        <w:rPr>
          <w:rFonts w:asciiTheme="minorHAnsi" w:hAnsiTheme="minorHAnsi"/>
          <w:i w:val="0"/>
          <w:caps/>
          <w:sz w:val="24"/>
          <w:szCs w:val="24"/>
        </w:rPr>
        <w:t>4</w:t>
      </w:r>
      <w:proofErr w:type="gramEnd"/>
      <w:r w:rsidRPr="001B514D">
        <w:rPr>
          <w:rFonts w:asciiTheme="minorHAnsi" w:hAnsiTheme="minorHAnsi"/>
          <w:i w:val="0"/>
          <w:caps/>
          <w:sz w:val="24"/>
          <w:szCs w:val="24"/>
        </w:rPr>
        <w:t xml:space="preserve">.  </w:t>
      </w:r>
      <w:r w:rsidRPr="001B514D">
        <w:rPr>
          <w:rFonts w:asciiTheme="minorHAnsi" w:hAnsiTheme="minorHAnsi"/>
          <w:i w:val="0"/>
          <w:caps/>
          <w:sz w:val="24"/>
          <w:szCs w:val="24"/>
        </w:rPr>
        <w:tab/>
        <w:t>ochrana práv k průmyslOvému a duševnímu vlastnictví</w:t>
      </w:r>
    </w:p>
    <w:p w14:paraId="06190018" w14:textId="77777777" w:rsidR="008C4F8E" w:rsidRPr="001B514D" w:rsidRDefault="008C4F8E" w:rsidP="008C4F8E">
      <w:pPr>
        <w:pStyle w:val="Zhlav"/>
        <w:spacing w:before="60"/>
        <w:ind w:left="709"/>
        <w:jc w:val="both"/>
        <w:rPr>
          <w:rFonts w:asciiTheme="minorHAnsi" w:hAnsiTheme="minorHAnsi"/>
        </w:rPr>
      </w:pPr>
      <w:r w:rsidRPr="001B514D">
        <w:rPr>
          <w:rFonts w:asciiTheme="minorHAnsi" w:hAnsiTheme="minorHAnsi"/>
        </w:rPr>
        <w:t xml:space="preserve">Zhotovitel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Zhotovitel je povinen zajistit příslušnou právní ochranu uvedených práv i v závazkových právních vztazích ke svým </w:t>
      </w:r>
      <w:proofErr w:type="spellStart"/>
      <w:r w:rsidR="00F25FBA" w:rsidRPr="001B514D">
        <w:rPr>
          <w:rFonts w:asciiTheme="minorHAnsi" w:hAnsiTheme="minorHAnsi"/>
        </w:rPr>
        <w:t>podzhotovitelům</w:t>
      </w:r>
      <w:proofErr w:type="spellEnd"/>
      <w:r w:rsidRPr="001B514D">
        <w:rPr>
          <w:rFonts w:asciiTheme="minorHAnsi" w:hAnsiTheme="minorHAnsi"/>
        </w:rPr>
        <w:t>.</w:t>
      </w:r>
    </w:p>
    <w:p w14:paraId="08254707" w14:textId="77777777" w:rsidR="008C4F8E" w:rsidRPr="001B514D" w:rsidRDefault="00DD16CD"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t>Článek XVII</w:t>
      </w:r>
      <w:r w:rsidR="008C4F8E" w:rsidRPr="001B514D">
        <w:rPr>
          <w:rFonts w:asciiTheme="minorHAnsi" w:hAnsiTheme="minorHAnsi"/>
          <w:b/>
          <w:szCs w:val="24"/>
        </w:rPr>
        <w:t>. Závěrečná ustanovení</w:t>
      </w:r>
    </w:p>
    <w:p w14:paraId="192294C3" w14:textId="77777777" w:rsidR="00AB61B0" w:rsidRPr="001B514D" w:rsidRDefault="00DD16CD" w:rsidP="00AB61B0">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.1</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Pokud není v této smlouvě výslovně uvedeno jinak, předkládá Zhotovitel TDI a Objednateli veškeré písemné dokumenty vždy ve třech vyhotoveních, která budou sloužit pro vnitřní potřeby TDI a Objednatele.</w:t>
      </w:r>
    </w:p>
    <w:p w14:paraId="5EB1BFAD" w14:textId="77777777" w:rsidR="00A6547A" w:rsidRPr="003201C7" w:rsidRDefault="00A6547A" w:rsidP="00A6547A">
      <w:pPr>
        <w:pStyle w:val="Import5"/>
        <w:tabs>
          <w:tab w:val="clear" w:pos="720"/>
        </w:tabs>
        <w:spacing w:before="60" w:line="240" w:lineRule="auto"/>
        <w:ind w:left="709" w:hanging="709"/>
        <w:jc w:val="both"/>
        <w:rPr>
          <w:rFonts w:ascii="Calibri" w:hAnsi="Calibri" w:cs="Arial"/>
          <w:szCs w:val="24"/>
        </w:rPr>
      </w:pPr>
      <w:proofErr w:type="gramStart"/>
      <w:r w:rsidRPr="001B514D">
        <w:rPr>
          <w:rFonts w:asciiTheme="minorHAnsi" w:hAnsiTheme="minorHAnsi"/>
          <w:b/>
          <w:szCs w:val="24"/>
        </w:rPr>
        <w:t>17</w:t>
      </w:r>
      <w:r>
        <w:rPr>
          <w:rFonts w:asciiTheme="minorHAnsi" w:hAnsiTheme="minorHAnsi"/>
          <w:b/>
          <w:szCs w:val="24"/>
        </w:rPr>
        <w:t>.2</w:t>
      </w:r>
      <w:proofErr w:type="gramEnd"/>
      <w:r w:rsidRPr="001B514D">
        <w:rPr>
          <w:rFonts w:asciiTheme="minorHAnsi" w:hAnsiTheme="minorHAnsi"/>
          <w:b/>
          <w:szCs w:val="24"/>
        </w:rPr>
        <w:t>.</w:t>
      </w:r>
      <w:r w:rsidRPr="001B514D">
        <w:rPr>
          <w:rFonts w:asciiTheme="minorHAnsi" w:hAnsiTheme="minorHAnsi"/>
          <w:b/>
          <w:szCs w:val="24"/>
        </w:rPr>
        <w:tab/>
      </w:r>
      <w:r w:rsidRPr="003201C7">
        <w:rPr>
          <w:rFonts w:ascii="Calibri" w:hAnsi="Calibri" w:cs="Arial"/>
          <w:szCs w:val="24"/>
        </w:rPr>
        <w:t xml:space="preserve">Zhotovitel je povinen poskytnout všem oprávněným osobám nezbytnou součinnost pro výkon finanční kontroly ve smyslu </w:t>
      </w:r>
      <w:proofErr w:type="spellStart"/>
      <w:r w:rsidRPr="003201C7">
        <w:rPr>
          <w:rFonts w:ascii="Calibri" w:hAnsi="Calibri" w:cs="Arial"/>
          <w:szCs w:val="24"/>
        </w:rPr>
        <w:t>ust</w:t>
      </w:r>
      <w:proofErr w:type="spellEnd"/>
      <w:r w:rsidRPr="003201C7">
        <w:rPr>
          <w:rFonts w:ascii="Calibri" w:hAnsi="Calibri" w:cs="Arial"/>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64132A95" w14:textId="77777777" w:rsidR="008C4F8E" w:rsidRPr="001B514D" w:rsidRDefault="00AB61B0"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A6547A">
        <w:rPr>
          <w:rFonts w:asciiTheme="minorHAnsi" w:hAnsiTheme="minorHAnsi"/>
          <w:b/>
          <w:color w:val="000000"/>
          <w:szCs w:val="24"/>
        </w:rPr>
        <w:t>3</w:t>
      </w:r>
      <w:proofErr w:type="gramEnd"/>
      <w:r w:rsidRPr="001B514D">
        <w:rPr>
          <w:rFonts w:asciiTheme="minorHAnsi" w:hAnsiTheme="minorHAnsi"/>
          <w:b/>
          <w:color w:val="000000"/>
          <w:szCs w:val="24"/>
        </w:rPr>
        <w:t>.</w:t>
      </w:r>
      <w:r w:rsidRPr="001B514D">
        <w:rPr>
          <w:rFonts w:asciiTheme="minorHAnsi" w:hAnsiTheme="minorHAnsi" w:cs="Cambria"/>
          <w:color w:val="000000"/>
          <w:szCs w:val="24"/>
        </w:rPr>
        <w:tab/>
      </w:r>
      <w:r w:rsidR="008C4F8E" w:rsidRPr="001B514D">
        <w:rPr>
          <w:rFonts w:asciiTheme="minorHAnsi" w:hAnsiTheme="minorHAnsi"/>
          <w:szCs w:val="24"/>
        </w:rPr>
        <w:t>Změnu oprávněných osob nebo změnu rozsahu oprávnění těchto osob, stejně tak změnu údajů uvedených v záhlaví této smlouvy je nutno oznámit druhé smluvní straně písemně. Účinnost má takováto změna dnem doručení.</w:t>
      </w:r>
    </w:p>
    <w:p w14:paraId="4E55950F" w14:textId="77777777" w:rsidR="008C4F8E"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A6547A">
        <w:rPr>
          <w:rFonts w:asciiTheme="minorHAnsi" w:hAnsiTheme="minorHAnsi"/>
          <w:b/>
          <w:szCs w:val="24"/>
        </w:rPr>
        <w:t>4</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Zhotovitel není oprávněn převést bez předchozího písemného souhlasu Objednatele svá práva a závazky, vyplývající z této smlouvy na třetí osobu.</w:t>
      </w:r>
    </w:p>
    <w:p w14:paraId="44442EC0" w14:textId="77777777" w:rsidR="005A7A77" w:rsidRPr="001B514D" w:rsidRDefault="005A7A77" w:rsidP="008C4F8E">
      <w:pPr>
        <w:pStyle w:val="Import5"/>
        <w:tabs>
          <w:tab w:val="clear" w:pos="720"/>
        </w:tabs>
        <w:spacing w:before="60" w:line="240" w:lineRule="auto"/>
        <w:ind w:left="709" w:hanging="709"/>
        <w:jc w:val="both"/>
        <w:rPr>
          <w:rFonts w:asciiTheme="minorHAnsi" w:hAnsiTheme="minorHAnsi"/>
          <w:szCs w:val="24"/>
        </w:rPr>
      </w:pPr>
      <w:r w:rsidRPr="00170E2A">
        <w:rPr>
          <w:rFonts w:asciiTheme="minorHAnsi" w:hAnsiTheme="minorHAnsi"/>
          <w:b/>
          <w:szCs w:val="24"/>
        </w:rPr>
        <w:t>17.5.</w:t>
      </w:r>
      <w:r>
        <w:rPr>
          <w:rFonts w:asciiTheme="minorHAnsi" w:hAnsiTheme="minorHAnsi"/>
          <w:szCs w:val="24"/>
        </w:rPr>
        <w:t xml:space="preserve">   Zhotovitel na sebe přebírá nebezpečí změny okolností dle </w:t>
      </w:r>
      <w:proofErr w:type="spellStart"/>
      <w:r>
        <w:rPr>
          <w:rFonts w:asciiTheme="minorHAnsi" w:hAnsiTheme="minorHAnsi"/>
          <w:szCs w:val="24"/>
        </w:rPr>
        <w:t>ust</w:t>
      </w:r>
      <w:proofErr w:type="spellEnd"/>
      <w:r>
        <w:rPr>
          <w:rFonts w:asciiTheme="minorHAnsi" w:hAnsiTheme="minorHAnsi"/>
          <w:szCs w:val="24"/>
        </w:rPr>
        <w:t>. § 1765 odst. 2 občanského zákoníku.</w:t>
      </w:r>
    </w:p>
    <w:p w14:paraId="06C24E7A"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6</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Tuto smlouvu lze měnit pouze písemnými dodatky, označenými jako dodatek s pořadovým číslem ke smlouvě o dílo a potvrzenými oprávněnými zástupci obou smluvních stran.</w:t>
      </w:r>
    </w:p>
    <w:p w14:paraId="67493FD0"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7</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Tato smlouva je vyhotovena v</w:t>
      </w:r>
      <w:r w:rsidR="00AB61B0" w:rsidRPr="001B514D">
        <w:rPr>
          <w:rFonts w:asciiTheme="minorHAnsi" w:hAnsiTheme="minorHAnsi"/>
          <w:szCs w:val="24"/>
        </w:rPr>
        <w:t>e</w:t>
      </w:r>
      <w:r w:rsidR="008C4F8E" w:rsidRPr="001B514D">
        <w:rPr>
          <w:rFonts w:asciiTheme="minorHAnsi" w:hAnsiTheme="minorHAnsi"/>
          <w:szCs w:val="24"/>
        </w:rPr>
        <w:t xml:space="preserve"> </w:t>
      </w:r>
      <w:r w:rsidR="005930DD">
        <w:rPr>
          <w:rFonts w:asciiTheme="minorHAnsi" w:hAnsiTheme="minorHAnsi"/>
          <w:szCs w:val="24"/>
        </w:rPr>
        <w:t>4</w:t>
      </w:r>
      <w:r w:rsidR="008C4F8E" w:rsidRPr="001B514D">
        <w:rPr>
          <w:rFonts w:asciiTheme="minorHAnsi" w:hAnsiTheme="minorHAnsi"/>
          <w:szCs w:val="24"/>
        </w:rPr>
        <w:t xml:space="preserve"> stejnopisech, z nichž </w:t>
      </w:r>
      <w:r w:rsidR="005930DD">
        <w:rPr>
          <w:rFonts w:asciiTheme="minorHAnsi" w:hAnsiTheme="minorHAnsi"/>
          <w:szCs w:val="24"/>
        </w:rPr>
        <w:t>3</w:t>
      </w:r>
      <w:r w:rsidR="008C4F8E" w:rsidRPr="001B514D">
        <w:rPr>
          <w:rFonts w:asciiTheme="minorHAnsi" w:hAnsiTheme="minorHAnsi"/>
          <w:szCs w:val="24"/>
        </w:rPr>
        <w:t xml:space="preserve"> obdrží Objednatel a </w:t>
      </w:r>
      <w:r w:rsidR="00AB61B0" w:rsidRPr="001B514D">
        <w:rPr>
          <w:rFonts w:asciiTheme="minorHAnsi" w:hAnsiTheme="minorHAnsi"/>
          <w:szCs w:val="24"/>
        </w:rPr>
        <w:t>1</w:t>
      </w:r>
      <w:r w:rsidR="008C4F8E" w:rsidRPr="001B514D">
        <w:rPr>
          <w:rFonts w:asciiTheme="minorHAnsi" w:hAnsiTheme="minorHAnsi"/>
          <w:szCs w:val="24"/>
        </w:rPr>
        <w:t xml:space="preserve"> Zhotovitel.</w:t>
      </w:r>
    </w:p>
    <w:p w14:paraId="0021EFD3"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lastRenderedPageBreak/>
        <w:t>17</w:t>
      </w:r>
      <w:r w:rsidR="008C4F8E" w:rsidRPr="001B514D">
        <w:rPr>
          <w:rFonts w:asciiTheme="minorHAnsi" w:hAnsiTheme="minorHAnsi"/>
          <w:b/>
          <w:szCs w:val="24"/>
        </w:rPr>
        <w:t>.</w:t>
      </w:r>
      <w:r w:rsidR="00170E2A">
        <w:rPr>
          <w:rFonts w:asciiTheme="minorHAnsi" w:hAnsiTheme="minorHAnsi"/>
          <w:b/>
          <w:szCs w:val="24"/>
        </w:rPr>
        <w:t>8</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Tato smlouva nabývá platnosti a účinnosti dnem podpisu oprávněných zástupců smluvních stran.</w:t>
      </w:r>
    </w:p>
    <w:p w14:paraId="30FA1C4A" w14:textId="77777777" w:rsidR="008C4F8E" w:rsidRPr="001B514D" w:rsidRDefault="00DD16CD" w:rsidP="008C4F8E">
      <w:pPr>
        <w:pStyle w:val="Import3"/>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9</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Nedílnou součástí této smlouvy jsou tyto přílohy :</w:t>
      </w:r>
    </w:p>
    <w:p w14:paraId="061C03ED"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snapToGrid w:val="0"/>
        </w:rPr>
        <w:t xml:space="preserve">- příloha číslo I.  </w:t>
      </w:r>
      <w:proofErr w:type="gramStart"/>
      <w:r w:rsidRPr="001B514D">
        <w:rPr>
          <w:rFonts w:asciiTheme="minorHAnsi" w:hAnsiTheme="minorHAnsi"/>
          <w:snapToGrid w:val="0"/>
        </w:rPr>
        <w:t xml:space="preserve">-  </w:t>
      </w:r>
      <w:r w:rsidR="00532216" w:rsidRPr="001B514D">
        <w:rPr>
          <w:rFonts w:asciiTheme="minorHAnsi" w:hAnsiTheme="minorHAnsi"/>
          <w:snapToGrid w:val="0"/>
        </w:rPr>
        <w:t>ROZPOČET</w:t>
      </w:r>
      <w:proofErr w:type="gramEnd"/>
      <w:r w:rsidRPr="001B514D">
        <w:rPr>
          <w:rFonts w:asciiTheme="minorHAnsi" w:hAnsiTheme="minorHAnsi"/>
          <w:snapToGrid w:val="0"/>
        </w:rPr>
        <w:t>;</w:t>
      </w:r>
    </w:p>
    <w:p w14:paraId="7BCF5012" w14:textId="77777777" w:rsidR="008C4F8E" w:rsidRDefault="008C4F8E" w:rsidP="008C4F8E">
      <w:pPr>
        <w:pStyle w:val="Import6"/>
        <w:tabs>
          <w:tab w:val="clear" w:pos="1584"/>
          <w:tab w:val="clear" w:pos="2448"/>
          <w:tab w:val="clear" w:pos="3312"/>
          <w:tab w:val="left" w:pos="1985"/>
          <w:tab w:val="left" w:pos="2127"/>
          <w:tab w:val="left" w:pos="3119"/>
        </w:tabs>
        <w:spacing w:before="60" w:line="240" w:lineRule="auto"/>
        <w:ind w:left="1418" w:hanging="709"/>
        <w:jc w:val="both"/>
        <w:rPr>
          <w:rFonts w:asciiTheme="minorHAnsi" w:hAnsiTheme="minorHAnsi"/>
          <w:snapToGrid w:val="0"/>
          <w:szCs w:val="24"/>
        </w:rPr>
      </w:pPr>
      <w:r w:rsidRPr="001B514D">
        <w:rPr>
          <w:rFonts w:asciiTheme="minorHAnsi" w:hAnsiTheme="minorHAnsi"/>
          <w:snapToGrid w:val="0"/>
          <w:szCs w:val="24"/>
        </w:rPr>
        <w:t xml:space="preserve">- příloha číslo II.  </w:t>
      </w:r>
      <w:proofErr w:type="gramStart"/>
      <w:r w:rsidRPr="001B514D">
        <w:rPr>
          <w:rFonts w:asciiTheme="minorHAnsi" w:hAnsiTheme="minorHAnsi"/>
          <w:snapToGrid w:val="0"/>
          <w:szCs w:val="24"/>
        </w:rPr>
        <w:t>-  HARMONOGRAM</w:t>
      </w:r>
      <w:proofErr w:type="gramEnd"/>
      <w:r w:rsidRPr="001B514D">
        <w:rPr>
          <w:rFonts w:asciiTheme="minorHAnsi" w:hAnsiTheme="minorHAnsi"/>
          <w:snapToGrid w:val="0"/>
          <w:szCs w:val="24"/>
        </w:rPr>
        <w:t xml:space="preserve">  PLNĚNÍ PRACÍ A DODÁVEK;</w:t>
      </w:r>
    </w:p>
    <w:p w14:paraId="5B3FAC7D" w14:textId="77777777" w:rsidR="005C0406" w:rsidRPr="001B514D" w:rsidRDefault="005C0406" w:rsidP="008C4F8E">
      <w:pPr>
        <w:pStyle w:val="Import6"/>
        <w:tabs>
          <w:tab w:val="clear" w:pos="1584"/>
          <w:tab w:val="clear" w:pos="2448"/>
          <w:tab w:val="clear" w:pos="3312"/>
          <w:tab w:val="left" w:pos="1985"/>
          <w:tab w:val="left" w:pos="2127"/>
          <w:tab w:val="left" w:pos="3119"/>
        </w:tabs>
        <w:spacing w:before="60" w:line="240" w:lineRule="auto"/>
        <w:ind w:left="1418" w:hanging="709"/>
        <w:jc w:val="both"/>
        <w:rPr>
          <w:rFonts w:asciiTheme="minorHAnsi" w:hAnsiTheme="minorHAnsi"/>
          <w:szCs w:val="24"/>
        </w:rPr>
      </w:pPr>
      <w:r>
        <w:rPr>
          <w:rFonts w:asciiTheme="minorHAnsi" w:hAnsiTheme="minorHAnsi"/>
          <w:snapToGrid w:val="0"/>
          <w:szCs w:val="24"/>
        </w:rPr>
        <w:t xml:space="preserve">-příloha číslo III – </w:t>
      </w:r>
      <w:r w:rsidRPr="005C0406">
        <w:rPr>
          <w:rFonts w:asciiTheme="minorHAnsi" w:hAnsiTheme="minorHAnsi"/>
          <w:caps/>
          <w:snapToGrid w:val="0"/>
          <w:szCs w:val="24"/>
        </w:rPr>
        <w:t>Seznam Podzhotovitelů.</w:t>
      </w:r>
    </w:p>
    <w:p w14:paraId="34C90B42" w14:textId="77777777" w:rsidR="00F1650C" w:rsidRPr="001B514D"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10</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 xml:space="preserve">Smluvní strany se dohodly, že jejich vztahy touto smlouvou neupravené se řídí příslušnými ustanoveními </w:t>
      </w:r>
      <w:r w:rsidR="00375686" w:rsidRPr="001B514D">
        <w:rPr>
          <w:rFonts w:asciiTheme="minorHAnsi" w:hAnsiTheme="minorHAnsi"/>
          <w:szCs w:val="24"/>
        </w:rPr>
        <w:t>občanského zákoníku</w:t>
      </w:r>
      <w:r w:rsidR="008C4F8E" w:rsidRPr="001B514D">
        <w:rPr>
          <w:rFonts w:asciiTheme="minorHAnsi" w:hAnsiTheme="minorHAnsi"/>
          <w:szCs w:val="24"/>
        </w:rPr>
        <w:t xml:space="preserve"> v platném znění.</w:t>
      </w:r>
    </w:p>
    <w:p w14:paraId="1FC1A045"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proofErr w:type="gramStart"/>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11</w:t>
      </w:r>
      <w:proofErr w:type="gramEnd"/>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 xml:space="preserve">Smluvní strany shodně a </w:t>
      </w:r>
      <w:r w:rsidR="008C4F8E" w:rsidRPr="001B514D">
        <w:rPr>
          <w:rFonts w:asciiTheme="minorHAnsi" w:hAnsiTheme="minorHAnsi"/>
          <w:snapToGrid w:val="0"/>
          <w:szCs w:val="24"/>
        </w:rPr>
        <w:t>výslovně</w:t>
      </w:r>
      <w:r w:rsidR="008C4F8E" w:rsidRPr="001B514D">
        <w:rPr>
          <w:rFonts w:asciiTheme="minorHAnsi" w:hAnsiTheme="minorHAnsi"/>
          <w:szCs w:val="24"/>
        </w:rPr>
        <w:t xml:space="preserve"> prohlašují, že došlo k dohodě o celém obsahu smlouvy a </w:t>
      </w:r>
      <w:r w:rsidR="008C4F8E" w:rsidRPr="001B514D">
        <w:rPr>
          <w:rFonts w:asciiTheme="minorHAnsi" w:hAnsiTheme="minorHAnsi"/>
          <w:snapToGrid w:val="0"/>
          <w:szCs w:val="24"/>
        </w:rPr>
        <w:t>že je jim obsah smlouvy dobře znám v celém jeho rozsahu s tím, že smlouva je projevem jejich  vážné, pravé a svobodné vůle a nebyla uzavřena v tísni či za nápadně nevýhodných podmínek</w:t>
      </w:r>
      <w:r w:rsidR="008C4F8E" w:rsidRPr="001B514D">
        <w:rPr>
          <w:rFonts w:asciiTheme="minorHAnsi" w:hAnsiTheme="minorHAnsi"/>
          <w:szCs w:val="24"/>
        </w:rPr>
        <w:t>.</w:t>
      </w:r>
      <w:r w:rsidR="008C4F8E" w:rsidRPr="001B514D">
        <w:rPr>
          <w:rFonts w:asciiTheme="minorHAnsi" w:hAnsiTheme="minorHAnsi"/>
          <w:snapToGrid w:val="0"/>
          <w:szCs w:val="24"/>
        </w:rPr>
        <w:t xml:space="preserve"> Na důkaz souhlasu připojují oprávnění zástupci smluvních stran své vlastnoruční podpisy, jak následuje.</w:t>
      </w:r>
    </w:p>
    <w:p w14:paraId="622E40DE" w14:textId="77777777" w:rsidR="00F674A1" w:rsidRPr="001B514D" w:rsidRDefault="00F674A1" w:rsidP="008C4F8E">
      <w:pPr>
        <w:pStyle w:val="Import3"/>
        <w:spacing w:line="240" w:lineRule="auto"/>
        <w:rPr>
          <w:rFonts w:asciiTheme="minorHAnsi" w:hAnsiTheme="minorHAnsi"/>
          <w:szCs w:val="24"/>
        </w:rPr>
      </w:pPr>
    </w:p>
    <w:p w14:paraId="237B81A2" w14:textId="77777777" w:rsidR="00F674A1" w:rsidRPr="001B514D" w:rsidRDefault="00F674A1" w:rsidP="008C4F8E">
      <w:pPr>
        <w:pStyle w:val="Import3"/>
        <w:spacing w:line="240" w:lineRule="auto"/>
        <w:rPr>
          <w:rFonts w:asciiTheme="minorHAnsi" w:hAnsiTheme="minorHAnsi"/>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67"/>
      </w:tblGrid>
      <w:tr w:rsidR="001921CA" w:rsidRPr="001B514D" w14:paraId="25DB4DCF" w14:textId="77777777" w:rsidTr="001921CA">
        <w:tc>
          <w:tcPr>
            <w:tcW w:w="4644" w:type="dxa"/>
          </w:tcPr>
          <w:p w14:paraId="5428D66D" w14:textId="77777777" w:rsidR="001921CA" w:rsidRPr="001B514D" w:rsidRDefault="001921CA" w:rsidP="00FF1BB9">
            <w:pPr>
              <w:pStyle w:val="Import3"/>
              <w:spacing w:line="240" w:lineRule="auto"/>
              <w:rPr>
                <w:rFonts w:asciiTheme="minorHAnsi" w:hAnsiTheme="minorHAnsi"/>
                <w:szCs w:val="24"/>
              </w:rPr>
            </w:pPr>
            <w:r w:rsidRPr="001B514D">
              <w:rPr>
                <w:rFonts w:asciiTheme="minorHAnsi" w:hAnsiTheme="minorHAnsi"/>
                <w:szCs w:val="24"/>
              </w:rPr>
              <w:t>V</w:t>
            </w:r>
            <w:r w:rsidR="004553B9">
              <w:rPr>
                <w:rFonts w:asciiTheme="minorHAnsi" w:hAnsiTheme="minorHAnsi"/>
                <w:szCs w:val="24"/>
              </w:rPr>
              <w:t> </w:t>
            </w:r>
            <w:r w:rsidR="00FF1BB9">
              <w:rPr>
                <w:rFonts w:asciiTheme="minorHAnsi" w:hAnsiTheme="minorHAnsi"/>
                <w:szCs w:val="24"/>
              </w:rPr>
              <w:t>Kroměříži</w:t>
            </w:r>
            <w:r w:rsidR="00C11A62" w:rsidRPr="001B514D">
              <w:rPr>
                <w:rFonts w:asciiTheme="minorHAnsi" w:hAnsiTheme="minorHAnsi"/>
                <w:szCs w:val="24"/>
              </w:rPr>
              <w:t xml:space="preserve"> </w:t>
            </w:r>
            <w:r w:rsidRPr="001B514D">
              <w:rPr>
                <w:rFonts w:asciiTheme="minorHAnsi" w:hAnsiTheme="minorHAnsi"/>
                <w:szCs w:val="24"/>
              </w:rPr>
              <w:t>dne …………………</w:t>
            </w:r>
            <w:proofErr w:type="gramStart"/>
            <w:r w:rsidRPr="001B514D">
              <w:rPr>
                <w:rFonts w:asciiTheme="minorHAnsi" w:hAnsiTheme="minorHAnsi"/>
                <w:szCs w:val="24"/>
              </w:rPr>
              <w:t>…..</w:t>
            </w:r>
            <w:proofErr w:type="gramEnd"/>
          </w:p>
        </w:tc>
        <w:tc>
          <w:tcPr>
            <w:tcW w:w="567" w:type="dxa"/>
          </w:tcPr>
          <w:p w14:paraId="3DB704BD"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313DAB24" w14:textId="77777777" w:rsidR="001921CA" w:rsidRPr="001B514D" w:rsidRDefault="001921CA" w:rsidP="001921CA">
            <w:pPr>
              <w:pStyle w:val="Import3"/>
              <w:spacing w:line="240" w:lineRule="auto"/>
              <w:rPr>
                <w:rFonts w:asciiTheme="minorHAnsi" w:hAnsiTheme="minorHAnsi"/>
                <w:szCs w:val="24"/>
              </w:rPr>
            </w:pPr>
            <w:r w:rsidRPr="001B514D">
              <w:rPr>
                <w:rFonts w:asciiTheme="minorHAnsi" w:hAnsiTheme="minorHAnsi"/>
                <w:szCs w:val="24"/>
              </w:rPr>
              <w:t xml:space="preserve">Ve </w:t>
            </w:r>
            <w:proofErr w:type="spellStart"/>
            <w:r w:rsidRPr="001B514D">
              <w:rPr>
                <w:rFonts w:asciiTheme="minorHAnsi" w:hAnsiTheme="minorHAnsi"/>
                <w:szCs w:val="24"/>
                <w:highlight w:val="yellow"/>
              </w:rPr>
              <w:t>xxxxxxx</w:t>
            </w:r>
            <w:proofErr w:type="spellEnd"/>
            <w:r w:rsidRPr="001B514D">
              <w:rPr>
                <w:rFonts w:asciiTheme="minorHAnsi" w:hAnsiTheme="minorHAnsi"/>
                <w:szCs w:val="24"/>
              </w:rPr>
              <w:t xml:space="preserve"> dne </w:t>
            </w:r>
            <w:r w:rsidRPr="001B514D">
              <w:rPr>
                <w:rFonts w:asciiTheme="minorHAnsi" w:hAnsiTheme="minorHAnsi"/>
                <w:szCs w:val="24"/>
                <w:highlight w:val="yellow"/>
              </w:rPr>
              <w:t>…………………</w:t>
            </w:r>
            <w:proofErr w:type="gramStart"/>
            <w:r w:rsidRPr="001B514D">
              <w:rPr>
                <w:rFonts w:asciiTheme="minorHAnsi" w:hAnsiTheme="minorHAnsi"/>
                <w:szCs w:val="24"/>
                <w:highlight w:val="yellow"/>
              </w:rPr>
              <w:t>…..</w:t>
            </w:r>
            <w:proofErr w:type="gramEnd"/>
          </w:p>
        </w:tc>
      </w:tr>
      <w:tr w:rsidR="001921CA" w:rsidRPr="001B514D" w14:paraId="7500A837" w14:textId="77777777" w:rsidTr="001921CA">
        <w:tc>
          <w:tcPr>
            <w:tcW w:w="4644" w:type="dxa"/>
          </w:tcPr>
          <w:p w14:paraId="6944CDD9" w14:textId="77777777" w:rsidR="001921CA" w:rsidRPr="001B514D" w:rsidRDefault="001921CA" w:rsidP="008C4F8E">
            <w:pPr>
              <w:pStyle w:val="Import3"/>
              <w:spacing w:line="240" w:lineRule="auto"/>
              <w:rPr>
                <w:rFonts w:asciiTheme="minorHAnsi" w:hAnsiTheme="minorHAnsi"/>
                <w:szCs w:val="24"/>
              </w:rPr>
            </w:pPr>
          </w:p>
        </w:tc>
        <w:tc>
          <w:tcPr>
            <w:tcW w:w="567" w:type="dxa"/>
          </w:tcPr>
          <w:p w14:paraId="0F99DAE5"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1C6F4D99" w14:textId="77777777" w:rsidR="001921CA" w:rsidRPr="001B514D" w:rsidRDefault="001921CA" w:rsidP="008C4F8E">
            <w:pPr>
              <w:pStyle w:val="Import3"/>
              <w:spacing w:line="240" w:lineRule="auto"/>
              <w:rPr>
                <w:rFonts w:asciiTheme="minorHAnsi" w:hAnsiTheme="minorHAnsi"/>
                <w:szCs w:val="24"/>
              </w:rPr>
            </w:pPr>
          </w:p>
        </w:tc>
      </w:tr>
      <w:tr w:rsidR="001921CA" w:rsidRPr="001B514D" w14:paraId="68338893" w14:textId="77777777" w:rsidTr="001921CA">
        <w:trPr>
          <w:trHeight w:val="1697"/>
        </w:trPr>
        <w:tc>
          <w:tcPr>
            <w:tcW w:w="4644" w:type="dxa"/>
          </w:tcPr>
          <w:p w14:paraId="35424AAE" w14:textId="77777777" w:rsidR="001921CA" w:rsidRPr="001B514D" w:rsidRDefault="001921CA" w:rsidP="008C4F8E">
            <w:pPr>
              <w:pStyle w:val="Import3"/>
              <w:spacing w:line="240" w:lineRule="auto"/>
              <w:rPr>
                <w:rFonts w:asciiTheme="minorHAnsi" w:hAnsiTheme="minorHAnsi"/>
                <w:szCs w:val="24"/>
              </w:rPr>
            </w:pPr>
          </w:p>
        </w:tc>
        <w:tc>
          <w:tcPr>
            <w:tcW w:w="567" w:type="dxa"/>
          </w:tcPr>
          <w:p w14:paraId="4B37C310"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35430C16" w14:textId="77777777" w:rsidR="001921CA" w:rsidRPr="001B514D" w:rsidRDefault="001921CA" w:rsidP="008C4F8E">
            <w:pPr>
              <w:pStyle w:val="Import3"/>
              <w:spacing w:line="240" w:lineRule="auto"/>
              <w:rPr>
                <w:rFonts w:asciiTheme="minorHAnsi" w:hAnsiTheme="minorHAnsi"/>
                <w:szCs w:val="24"/>
              </w:rPr>
            </w:pPr>
          </w:p>
        </w:tc>
      </w:tr>
      <w:tr w:rsidR="001921CA" w:rsidRPr="001B514D" w14:paraId="5D49B7F3" w14:textId="77777777" w:rsidTr="001921CA">
        <w:tc>
          <w:tcPr>
            <w:tcW w:w="4644" w:type="dxa"/>
          </w:tcPr>
          <w:p w14:paraId="1C0B4E6A"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w:t>
            </w:r>
          </w:p>
        </w:tc>
        <w:tc>
          <w:tcPr>
            <w:tcW w:w="567" w:type="dxa"/>
          </w:tcPr>
          <w:p w14:paraId="78CBF845"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44005F02"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w:t>
            </w:r>
          </w:p>
        </w:tc>
      </w:tr>
      <w:tr w:rsidR="001921CA" w:rsidRPr="001B514D" w14:paraId="77F57BCB" w14:textId="77777777" w:rsidTr="001921CA">
        <w:tc>
          <w:tcPr>
            <w:tcW w:w="4644" w:type="dxa"/>
          </w:tcPr>
          <w:p w14:paraId="7022D884"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Za Objednatele</w:t>
            </w:r>
          </w:p>
        </w:tc>
        <w:tc>
          <w:tcPr>
            <w:tcW w:w="567" w:type="dxa"/>
          </w:tcPr>
          <w:p w14:paraId="03D927BC"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3CD5FA70"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Za Zhotovitele</w:t>
            </w:r>
          </w:p>
        </w:tc>
      </w:tr>
      <w:tr w:rsidR="001921CA" w:rsidRPr="001B514D" w14:paraId="3F32C699" w14:textId="77777777" w:rsidTr="001921CA">
        <w:tc>
          <w:tcPr>
            <w:tcW w:w="4644" w:type="dxa"/>
          </w:tcPr>
          <w:p w14:paraId="1F9B042C" w14:textId="77777777" w:rsidR="001921CA" w:rsidRPr="001B514D" w:rsidRDefault="00FF1BB9" w:rsidP="0015454A">
            <w:pPr>
              <w:pStyle w:val="Import3"/>
              <w:spacing w:line="240" w:lineRule="auto"/>
              <w:jc w:val="center"/>
              <w:rPr>
                <w:rFonts w:asciiTheme="minorHAnsi" w:hAnsiTheme="minorHAnsi"/>
                <w:szCs w:val="24"/>
                <w:highlight w:val="cyan"/>
              </w:rPr>
            </w:pPr>
            <w:r>
              <w:rPr>
                <w:rFonts w:asciiTheme="minorHAnsi" w:hAnsiTheme="minorHAnsi"/>
                <w:szCs w:val="24"/>
              </w:rPr>
              <w:t>Mgr. Jaroslav Němec</w:t>
            </w:r>
          </w:p>
        </w:tc>
        <w:tc>
          <w:tcPr>
            <w:tcW w:w="567" w:type="dxa"/>
          </w:tcPr>
          <w:p w14:paraId="18FBD558"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10343DC7" w14:textId="77777777" w:rsidR="001921CA" w:rsidRPr="001B514D" w:rsidRDefault="001921CA" w:rsidP="00F00162">
            <w:pPr>
              <w:pStyle w:val="Import3"/>
              <w:spacing w:line="240" w:lineRule="auto"/>
              <w:jc w:val="center"/>
              <w:rPr>
                <w:rFonts w:asciiTheme="minorHAnsi" w:hAnsiTheme="minorHAnsi"/>
                <w:szCs w:val="24"/>
              </w:rPr>
            </w:pPr>
            <w:proofErr w:type="spellStart"/>
            <w:r w:rsidRPr="001B514D">
              <w:rPr>
                <w:rFonts w:asciiTheme="minorHAnsi" w:hAnsiTheme="minorHAnsi"/>
                <w:szCs w:val="24"/>
                <w:highlight w:val="yellow"/>
              </w:rPr>
              <w:t>xxxxx</w:t>
            </w:r>
            <w:proofErr w:type="spellEnd"/>
          </w:p>
        </w:tc>
      </w:tr>
      <w:tr w:rsidR="001921CA" w:rsidRPr="001B514D" w14:paraId="0BF1C7E0" w14:textId="77777777" w:rsidTr="001921CA">
        <w:tc>
          <w:tcPr>
            <w:tcW w:w="4644" w:type="dxa"/>
          </w:tcPr>
          <w:p w14:paraId="19F9A41E" w14:textId="77777777" w:rsidR="001921CA" w:rsidRPr="001B514D" w:rsidRDefault="004553B9" w:rsidP="001921CA">
            <w:pPr>
              <w:pStyle w:val="Import3"/>
              <w:spacing w:line="240" w:lineRule="auto"/>
              <w:jc w:val="center"/>
              <w:rPr>
                <w:rFonts w:asciiTheme="minorHAnsi" w:hAnsiTheme="minorHAnsi"/>
                <w:szCs w:val="24"/>
                <w:highlight w:val="cyan"/>
              </w:rPr>
            </w:pPr>
            <w:r>
              <w:rPr>
                <w:rFonts w:asciiTheme="minorHAnsi" w:hAnsiTheme="minorHAnsi"/>
                <w:szCs w:val="24"/>
              </w:rPr>
              <w:t>starosta</w:t>
            </w:r>
          </w:p>
        </w:tc>
        <w:tc>
          <w:tcPr>
            <w:tcW w:w="567" w:type="dxa"/>
          </w:tcPr>
          <w:p w14:paraId="1919BFC8"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0BDF2DEE" w14:textId="77777777" w:rsidR="001921CA" w:rsidRPr="001B514D" w:rsidRDefault="001921CA" w:rsidP="00F00162">
            <w:pPr>
              <w:pStyle w:val="Import3"/>
              <w:spacing w:line="240" w:lineRule="auto"/>
              <w:jc w:val="center"/>
              <w:rPr>
                <w:rFonts w:asciiTheme="minorHAnsi" w:hAnsiTheme="minorHAnsi"/>
                <w:i/>
                <w:szCs w:val="24"/>
                <w:highlight w:val="yellow"/>
              </w:rPr>
            </w:pPr>
            <w:r w:rsidRPr="001B514D">
              <w:rPr>
                <w:rFonts w:asciiTheme="minorHAnsi" w:hAnsiTheme="minorHAnsi"/>
                <w:i/>
                <w:szCs w:val="24"/>
                <w:highlight w:val="yellow"/>
              </w:rPr>
              <w:t>„Funkce“</w:t>
            </w:r>
          </w:p>
        </w:tc>
      </w:tr>
    </w:tbl>
    <w:p w14:paraId="558D89A1" w14:textId="77777777" w:rsidR="001921CA" w:rsidRPr="001B514D" w:rsidRDefault="001921CA" w:rsidP="008C4F8E">
      <w:pPr>
        <w:pStyle w:val="Import3"/>
        <w:spacing w:line="240" w:lineRule="auto"/>
        <w:rPr>
          <w:rFonts w:asciiTheme="minorHAnsi" w:hAnsiTheme="minorHAnsi"/>
          <w:szCs w:val="24"/>
        </w:rPr>
      </w:pPr>
    </w:p>
    <w:sectPr w:rsidR="001921CA" w:rsidRPr="001B514D" w:rsidSect="00D91B26">
      <w:footerReference w:type="default" r:id="rId9"/>
      <w:headerReference w:type="first" r:id="rId10"/>
      <w:footerReference w:type="first" r:id="rId11"/>
      <w:pgSz w:w="11906" w:h="16838" w:code="9"/>
      <w:pgMar w:top="1418" w:right="1134" w:bottom="851" w:left="1134" w:header="426"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35A07" w15:done="0"/>
  <w15:commentEx w15:paraId="1FE1A20D" w15:paraIdParent="51435A07" w15:done="0"/>
  <w15:commentEx w15:paraId="2E128897" w15:done="0"/>
  <w15:commentEx w15:paraId="180EE7B8" w15:paraIdParent="2E128897" w15:done="0"/>
  <w15:commentEx w15:paraId="0EDC2FAD" w15:done="0"/>
  <w15:commentEx w15:paraId="301DAB4F" w15:paraIdParent="0EDC2FAD" w15:done="0"/>
  <w15:commentEx w15:paraId="4B5E0EAD" w15:done="0"/>
  <w15:commentEx w15:paraId="7265D5B7" w15:paraIdParent="4B5E0EAD" w15:done="0"/>
  <w15:commentEx w15:paraId="47C4C9A3" w15:done="0"/>
  <w15:commentEx w15:paraId="63784B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7A273" w14:textId="77777777" w:rsidR="00667649" w:rsidRDefault="00667649">
      <w:r>
        <w:separator/>
      </w:r>
    </w:p>
  </w:endnote>
  <w:endnote w:type="continuationSeparator" w:id="0">
    <w:p w14:paraId="22A3191D" w14:textId="77777777" w:rsidR="00667649" w:rsidRDefault="0066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Arial MT CE Black">
    <w:altName w:val="Arial Black"/>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370184"/>
      <w:docPartObj>
        <w:docPartGallery w:val="Page Numbers (Bottom of Page)"/>
        <w:docPartUnique/>
      </w:docPartObj>
    </w:sdtPr>
    <w:sdtEndPr/>
    <w:sdtContent>
      <w:p w14:paraId="3A0A0FBC" w14:textId="77777777" w:rsidR="004D70C8" w:rsidRDefault="00B069E2">
        <w:pPr>
          <w:pStyle w:val="Zpat"/>
          <w:jc w:val="right"/>
        </w:pPr>
        <w:r>
          <w:fldChar w:fldCharType="begin"/>
        </w:r>
        <w:r w:rsidR="004D70C8">
          <w:instrText>PAGE   \* MERGEFORMAT</w:instrText>
        </w:r>
        <w:r>
          <w:fldChar w:fldCharType="separate"/>
        </w:r>
        <w:r w:rsidR="003A214E">
          <w:rPr>
            <w:noProof/>
          </w:rPr>
          <w:t>17</w:t>
        </w:r>
        <w:r>
          <w:fldChar w:fldCharType="end"/>
        </w:r>
      </w:p>
    </w:sdtContent>
  </w:sdt>
  <w:p w14:paraId="2F0A6834" w14:textId="77777777" w:rsidR="004D70C8" w:rsidRDefault="004D70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6BD8D" w14:textId="77777777" w:rsidR="00130B4C" w:rsidRPr="001E17E2" w:rsidRDefault="00130B4C" w:rsidP="00C549C8">
    <w:pPr>
      <w:pStyle w:val="Zpat"/>
      <w:pBdr>
        <w:bottom w:val="single" w:sz="12" w:space="1" w:color="auto"/>
      </w:pBdr>
      <w:rPr>
        <w:sz w:val="2"/>
      </w:rPr>
    </w:pPr>
  </w:p>
  <w:p w14:paraId="7122C0C2" w14:textId="77777777" w:rsidR="00130B4C" w:rsidRPr="00C549C8" w:rsidRDefault="00130B4C">
    <w:pPr>
      <w:pStyle w:val="Zpat"/>
      <w:rPr>
        <w:rFonts w:ascii="Palatino Linotype" w:hAnsi="Palatino Linotype"/>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419CF" w14:textId="77777777" w:rsidR="00667649" w:rsidRDefault="00667649">
      <w:r>
        <w:separator/>
      </w:r>
    </w:p>
  </w:footnote>
  <w:footnote w:type="continuationSeparator" w:id="0">
    <w:p w14:paraId="72D11245" w14:textId="77777777" w:rsidR="00667649" w:rsidRDefault="00667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00511" w14:textId="77777777" w:rsidR="00130B4C" w:rsidRDefault="00130B4C" w:rsidP="00A97871">
    <w:pPr>
      <w:pStyle w:val="Zhlav"/>
      <w:spacing w:before="40"/>
      <w:jc w:val="right"/>
    </w:pPr>
  </w:p>
  <w:p w14:paraId="027F2376" w14:textId="77777777" w:rsidR="00130B4C" w:rsidRDefault="00130B4C" w:rsidP="00A97871">
    <w:pPr>
      <w:pStyle w:val="Zhlav"/>
      <w:tabs>
        <w:tab w:val="clear" w:pos="4536"/>
        <w:tab w:val="center" w:pos="2880"/>
      </w:tabs>
      <w:spacing w:before="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9"/>
    <w:lvl w:ilvl="0">
      <w:start w:val="1"/>
      <w:numFmt w:val="lowerLetter"/>
      <w:lvlText w:val="%1) "/>
      <w:lvlJc w:val="left"/>
      <w:pPr>
        <w:tabs>
          <w:tab w:val="num" w:pos="1183"/>
        </w:tabs>
        <w:ind w:left="1183" w:hanging="283"/>
      </w:pPr>
      <w:rPr>
        <w:rFonts w:ascii="Times New Roman" w:hAnsi="Times New Roman"/>
        <w:b w:val="0"/>
        <w:i w:val="0"/>
        <w:sz w:val="24"/>
        <w:u w:val="none"/>
      </w:rPr>
    </w:lvl>
  </w:abstractNum>
  <w:abstractNum w:abstractNumId="1">
    <w:nsid w:val="00000008"/>
    <w:multiLevelType w:val="multilevel"/>
    <w:tmpl w:val="00000008"/>
    <w:name w:val="WW8Num8"/>
    <w:lvl w:ilvl="0">
      <w:start w:val="1"/>
      <w:numFmt w:val="lowerLetter"/>
      <w:lvlText w:val="%1)"/>
      <w:lvlJc w:val="left"/>
      <w:pPr>
        <w:tabs>
          <w:tab w:val="num" w:pos="720"/>
        </w:tabs>
        <w:ind w:left="720" w:hanging="360"/>
      </w:pPr>
      <w:rPr>
        <w:rFonts w:ascii="Symbol" w:hAnsi="Symbol" w:cs="Arial"/>
        <w:vanish w:val="0"/>
        <w:color w:val="000000"/>
        <w:sz w:val="22"/>
        <w:szCs w:val="22"/>
      </w:rPr>
    </w:lvl>
    <w:lvl w:ilvl="1">
      <w:start w:val="1"/>
      <w:numFmt w:val="decimal"/>
      <w:lvlText w:val="%2."/>
      <w:lvlJc w:val="left"/>
      <w:pPr>
        <w:tabs>
          <w:tab w:val="num" w:pos="1080"/>
        </w:tabs>
        <w:ind w:left="1080" w:hanging="360"/>
      </w:pPr>
      <w:rPr>
        <w:rFonts w:ascii="Courier New" w:hAnsi="Courier New" w:cs="Symbo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E17A8"/>
    <w:multiLevelType w:val="hybridMultilevel"/>
    <w:tmpl w:val="3634B890"/>
    <w:lvl w:ilvl="0" w:tplc="52CA784C">
      <w:start w:val="1"/>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05D43AAC"/>
    <w:multiLevelType w:val="hybridMultilevel"/>
    <w:tmpl w:val="10D2BDC4"/>
    <w:lvl w:ilvl="0" w:tplc="DB8E98A0">
      <w:start w:val="1"/>
      <w:numFmt w:val="bullet"/>
      <w:lvlText w:val="-"/>
      <w:lvlJc w:val="left"/>
      <w:pPr>
        <w:tabs>
          <w:tab w:val="num" w:pos="2487"/>
        </w:tabs>
        <w:ind w:left="2487"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B71372"/>
    <w:multiLevelType w:val="multilevel"/>
    <w:tmpl w:val="41FCB50A"/>
    <w:lvl w:ilvl="0">
      <w:start w:val="1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36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6">
    <w:nsid w:val="0FE74F7D"/>
    <w:multiLevelType w:val="multilevel"/>
    <w:tmpl w:val="E878E874"/>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128"/>
        </w:tabs>
        <w:ind w:left="1128"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54C2C07"/>
    <w:multiLevelType w:val="singleLevel"/>
    <w:tmpl w:val="FD9AAEDE"/>
    <w:lvl w:ilvl="0">
      <w:start w:val="11"/>
      <w:numFmt w:val="bullet"/>
      <w:lvlText w:val="-"/>
      <w:lvlJc w:val="left"/>
      <w:pPr>
        <w:tabs>
          <w:tab w:val="num" w:pos="1778"/>
        </w:tabs>
        <w:ind w:left="1778" w:hanging="360"/>
      </w:pPr>
      <w:rPr>
        <w:rFonts w:ascii="Times New Roman" w:hAnsi="Times New Roman" w:hint="default"/>
      </w:rPr>
    </w:lvl>
  </w:abstractNum>
  <w:abstractNum w:abstractNumId="8">
    <w:nsid w:val="1C121F7C"/>
    <w:multiLevelType w:val="hybridMultilevel"/>
    <w:tmpl w:val="4594BEA2"/>
    <w:lvl w:ilvl="0" w:tplc="FFFFFFFF">
      <w:start w:val="1"/>
      <w:numFmt w:val="bullet"/>
      <w:lvlText w:val=""/>
      <w:lvlJc w:val="left"/>
      <w:pPr>
        <w:tabs>
          <w:tab w:val="num" w:pos="3196"/>
        </w:tabs>
        <w:ind w:left="3196" w:firstLine="0"/>
      </w:pPr>
      <w:rPr>
        <w:rFonts w:ascii="Wingdings" w:hAnsi="Wingdings" w:hint="default"/>
        <w:b w:val="0"/>
        <w:i/>
        <w:sz w:val="16"/>
        <w:szCs w:val="16"/>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9">
    <w:nsid w:val="1F6C1B0B"/>
    <w:multiLevelType w:val="hybridMultilevel"/>
    <w:tmpl w:val="75DACA18"/>
    <w:lvl w:ilvl="0" w:tplc="DB8E98A0">
      <w:start w:val="1"/>
      <w:numFmt w:val="bullet"/>
      <w:lvlText w:val="-"/>
      <w:lvlJc w:val="left"/>
      <w:pPr>
        <w:tabs>
          <w:tab w:val="num" w:pos="3196"/>
        </w:tabs>
        <w:ind w:left="3196"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10">
    <w:nsid w:val="1FB65049"/>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11">
    <w:nsid w:val="200106B1"/>
    <w:multiLevelType w:val="hybridMultilevel"/>
    <w:tmpl w:val="B952F562"/>
    <w:lvl w:ilvl="0" w:tplc="9A1CC10C">
      <w:numFmt w:val="bullet"/>
      <w:lvlText w:val="-"/>
      <w:lvlJc w:val="left"/>
      <w:pPr>
        <w:tabs>
          <w:tab w:val="num" w:pos="2136"/>
        </w:tabs>
        <w:ind w:left="2136" w:hanging="360"/>
      </w:pPr>
      <w:rPr>
        <w:rFonts w:ascii="Palatino Linotype" w:eastAsia="Times New Roman" w:hAnsi="Palatino Linotype" w:cs="Times New Roman" w:hint="default"/>
      </w:rPr>
    </w:lvl>
    <w:lvl w:ilvl="1" w:tplc="04050003" w:tentative="1">
      <w:start w:val="1"/>
      <w:numFmt w:val="bullet"/>
      <w:lvlText w:val="o"/>
      <w:lvlJc w:val="left"/>
      <w:pPr>
        <w:tabs>
          <w:tab w:val="num" w:pos="2856"/>
        </w:tabs>
        <w:ind w:left="2856" w:hanging="360"/>
      </w:pPr>
      <w:rPr>
        <w:rFonts w:ascii="Courier New" w:hAnsi="Courier New" w:cs="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2">
    <w:nsid w:val="227B0415"/>
    <w:multiLevelType w:val="multilevel"/>
    <w:tmpl w:val="A9663BC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42A0D06"/>
    <w:multiLevelType w:val="hybridMultilevel"/>
    <w:tmpl w:val="9482C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28114F"/>
    <w:multiLevelType w:val="hybridMultilevel"/>
    <w:tmpl w:val="3028B624"/>
    <w:lvl w:ilvl="0" w:tplc="DB8E98A0">
      <w:start w:val="1"/>
      <w:numFmt w:val="bullet"/>
      <w:lvlText w:val="-"/>
      <w:lvlJc w:val="left"/>
      <w:pPr>
        <w:tabs>
          <w:tab w:val="num" w:pos="1776"/>
        </w:tabs>
        <w:ind w:left="1776"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2147"/>
        </w:tabs>
        <w:ind w:left="2147" w:hanging="360"/>
      </w:pPr>
      <w:rPr>
        <w:rFonts w:ascii="Courier New" w:hAnsi="Courier New" w:cs="Courier New" w:hint="default"/>
      </w:rPr>
    </w:lvl>
    <w:lvl w:ilvl="2" w:tplc="04050005" w:tentative="1">
      <w:start w:val="1"/>
      <w:numFmt w:val="bullet"/>
      <w:lvlText w:val=""/>
      <w:lvlJc w:val="left"/>
      <w:pPr>
        <w:tabs>
          <w:tab w:val="num" w:pos="2867"/>
        </w:tabs>
        <w:ind w:left="2867" w:hanging="360"/>
      </w:pPr>
      <w:rPr>
        <w:rFonts w:ascii="Wingdings" w:hAnsi="Wingdings" w:hint="default"/>
      </w:rPr>
    </w:lvl>
    <w:lvl w:ilvl="3" w:tplc="04050001" w:tentative="1">
      <w:start w:val="1"/>
      <w:numFmt w:val="bullet"/>
      <w:lvlText w:val=""/>
      <w:lvlJc w:val="left"/>
      <w:pPr>
        <w:tabs>
          <w:tab w:val="num" w:pos="3587"/>
        </w:tabs>
        <w:ind w:left="3587" w:hanging="360"/>
      </w:pPr>
      <w:rPr>
        <w:rFonts w:ascii="Symbol" w:hAnsi="Symbol" w:hint="default"/>
      </w:rPr>
    </w:lvl>
    <w:lvl w:ilvl="4" w:tplc="04050003" w:tentative="1">
      <w:start w:val="1"/>
      <w:numFmt w:val="bullet"/>
      <w:lvlText w:val="o"/>
      <w:lvlJc w:val="left"/>
      <w:pPr>
        <w:tabs>
          <w:tab w:val="num" w:pos="4307"/>
        </w:tabs>
        <w:ind w:left="4307" w:hanging="360"/>
      </w:pPr>
      <w:rPr>
        <w:rFonts w:ascii="Courier New" w:hAnsi="Courier New" w:cs="Courier New" w:hint="default"/>
      </w:rPr>
    </w:lvl>
    <w:lvl w:ilvl="5" w:tplc="04050005" w:tentative="1">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cs="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15">
    <w:nsid w:val="34E33372"/>
    <w:multiLevelType w:val="hybridMultilevel"/>
    <w:tmpl w:val="CC8213A4"/>
    <w:lvl w:ilvl="0" w:tplc="DB8E98A0">
      <w:start w:val="1"/>
      <w:numFmt w:val="bullet"/>
      <w:lvlText w:val="-"/>
      <w:lvlJc w:val="left"/>
      <w:pPr>
        <w:tabs>
          <w:tab w:val="num" w:pos="2520"/>
        </w:tabs>
        <w:ind w:left="2520"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5217829"/>
    <w:multiLevelType w:val="hybridMultilevel"/>
    <w:tmpl w:val="14904366"/>
    <w:lvl w:ilvl="0" w:tplc="7D2C6934">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56F19A2"/>
    <w:multiLevelType w:val="multilevel"/>
    <w:tmpl w:val="00000008"/>
    <w:lvl w:ilvl="0">
      <w:start w:val="1"/>
      <w:numFmt w:val="lowerLetter"/>
      <w:lvlText w:val="%1)"/>
      <w:lvlJc w:val="left"/>
      <w:pPr>
        <w:tabs>
          <w:tab w:val="num" w:pos="720"/>
        </w:tabs>
        <w:ind w:left="720" w:hanging="360"/>
      </w:pPr>
      <w:rPr>
        <w:rFonts w:ascii="Symbol" w:hAnsi="Symbol" w:cs="Arial"/>
        <w:vanish w:val="0"/>
        <w:color w:val="000000"/>
        <w:sz w:val="22"/>
        <w:szCs w:val="22"/>
      </w:rPr>
    </w:lvl>
    <w:lvl w:ilvl="1">
      <w:start w:val="1"/>
      <w:numFmt w:val="decimal"/>
      <w:lvlText w:val="%2."/>
      <w:lvlJc w:val="left"/>
      <w:pPr>
        <w:tabs>
          <w:tab w:val="num" w:pos="1080"/>
        </w:tabs>
        <w:ind w:left="1080" w:hanging="360"/>
      </w:pPr>
      <w:rPr>
        <w:rFonts w:ascii="Courier New" w:hAnsi="Courier New" w:cs="Symbo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7267042"/>
    <w:multiLevelType w:val="multilevel"/>
    <w:tmpl w:val="1DB4D2EA"/>
    <w:lvl w:ilvl="0">
      <w:start w:val="1"/>
      <w:numFmt w:val="decimal"/>
      <w:pStyle w:val="SODodstavec"/>
      <w:lvlText w:val="%1"/>
      <w:lvlJc w:val="left"/>
      <w:pPr>
        <w:tabs>
          <w:tab w:val="num" w:pos="179"/>
        </w:tabs>
        <w:ind w:left="179" w:hanging="360"/>
      </w:pPr>
      <w:rPr>
        <w:rFonts w:hint="default"/>
      </w:rPr>
    </w:lvl>
    <w:lvl w:ilvl="1">
      <w:start w:val="1"/>
      <w:numFmt w:val="decimal"/>
      <w:pStyle w:val="SODodstavec"/>
      <w:lvlText w:val="%1.%2"/>
      <w:lvlJc w:val="left"/>
      <w:pPr>
        <w:tabs>
          <w:tab w:val="num" w:pos="179"/>
        </w:tabs>
        <w:ind w:left="179" w:hanging="360"/>
      </w:pPr>
      <w:rPr>
        <w:rFonts w:ascii="Times New Roman" w:eastAsia="Times New Roman" w:hAnsi="Times New Roman" w:cs="Times New Roman" w:hint="default"/>
      </w:rPr>
    </w:lvl>
    <w:lvl w:ilvl="2">
      <w:start w:val="1"/>
      <w:numFmt w:val="decimal"/>
      <w:lvlText w:val="%1.%2.%3"/>
      <w:lvlJc w:val="left"/>
      <w:pPr>
        <w:tabs>
          <w:tab w:val="num" w:pos="539"/>
        </w:tabs>
        <w:ind w:left="539" w:hanging="720"/>
      </w:pPr>
      <w:rPr>
        <w:rFonts w:hint="default"/>
      </w:rPr>
    </w:lvl>
    <w:lvl w:ilvl="3">
      <w:start w:val="1"/>
      <w:numFmt w:val="decimal"/>
      <w:lvlText w:val="%1.%2.%3.%4"/>
      <w:lvlJc w:val="left"/>
      <w:pPr>
        <w:tabs>
          <w:tab w:val="num" w:pos="539"/>
        </w:tabs>
        <w:ind w:left="539" w:hanging="720"/>
      </w:pPr>
      <w:rPr>
        <w:rFonts w:hint="default"/>
      </w:rPr>
    </w:lvl>
    <w:lvl w:ilvl="4">
      <w:start w:val="1"/>
      <w:numFmt w:val="decimal"/>
      <w:lvlText w:val="%1.%2.%3.%4.%5"/>
      <w:lvlJc w:val="left"/>
      <w:pPr>
        <w:tabs>
          <w:tab w:val="num" w:pos="899"/>
        </w:tabs>
        <w:ind w:left="899" w:hanging="1080"/>
      </w:pPr>
      <w:rPr>
        <w:rFonts w:hint="default"/>
      </w:rPr>
    </w:lvl>
    <w:lvl w:ilvl="5">
      <w:start w:val="1"/>
      <w:numFmt w:val="decimal"/>
      <w:lvlText w:val="%1.%2.%3.%4.%5.%6"/>
      <w:lvlJc w:val="left"/>
      <w:pPr>
        <w:tabs>
          <w:tab w:val="num" w:pos="899"/>
        </w:tabs>
        <w:ind w:left="899" w:hanging="1080"/>
      </w:pPr>
      <w:rPr>
        <w:rFonts w:hint="default"/>
      </w:rPr>
    </w:lvl>
    <w:lvl w:ilvl="6">
      <w:start w:val="1"/>
      <w:numFmt w:val="decimal"/>
      <w:lvlText w:val="%1.%2.%3.%4.%5.%6.%7"/>
      <w:lvlJc w:val="left"/>
      <w:pPr>
        <w:tabs>
          <w:tab w:val="num" w:pos="1259"/>
        </w:tabs>
        <w:ind w:left="1259" w:hanging="1440"/>
      </w:pPr>
      <w:rPr>
        <w:rFonts w:hint="default"/>
      </w:rPr>
    </w:lvl>
    <w:lvl w:ilvl="7">
      <w:start w:val="1"/>
      <w:numFmt w:val="decimal"/>
      <w:lvlText w:val="%1.%2.%3.%4.%5.%6.%7.%8"/>
      <w:lvlJc w:val="left"/>
      <w:pPr>
        <w:tabs>
          <w:tab w:val="num" w:pos="1259"/>
        </w:tabs>
        <w:ind w:left="1259" w:hanging="1440"/>
      </w:pPr>
      <w:rPr>
        <w:rFonts w:hint="default"/>
      </w:rPr>
    </w:lvl>
    <w:lvl w:ilvl="8">
      <w:start w:val="1"/>
      <w:numFmt w:val="decimal"/>
      <w:lvlText w:val="%1.%2.%3.%4.%5.%6.%7.%8.%9"/>
      <w:lvlJc w:val="left"/>
      <w:pPr>
        <w:tabs>
          <w:tab w:val="num" w:pos="1259"/>
        </w:tabs>
        <w:ind w:left="1259" w:hanging="1440"/>
      </w:pPr>
      <w:rPr>
        <w:rFonts w:hint="default"/>
      </w:rPr>
    </w:lvl>
  </w:abstractNum>
  <w:abstractNum w:abstractNumId="19">
    <w:nsid w:val="3BD76630"/>
    <w:multiLevelType w:val="hybridMultilevel"/>
    <w:tmpl w:val="9FBA2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A13015"/>
    <w:multiLevelType w:val="hybridMultilevel"/>
    <w:tmpl w:val="07C2228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74090D"/>
    <w:multiLevelType w:val="hybridMultilevel"/>
    <w:tmpl w:val="DBB2C8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CA46CF3"/>
    <w:multiLevelType w:val="hybridMultilevel"/>
    <w:tmpl w:val="36FA8FAE"/>
    <w:lvl w:ilvl="0" w:tplc="DB8E98A0">
      <w:start w:val="1"/>
      <w:numFmt w:val="bullet"/>
      <w:lvlText w:val="-"/>
      <w:lvlJc w:val="left"/>
      <w:pPr>
        <w:ind w:left="2061" w:hanging="360"/>
      </w:pPr>
      <w:rPr>
        <w:rFonts w:ascii="Times New Roman" w:hAnsi="Times New Roman" w:cs="Times New Roman" w:hint="default"/>
        <w:b w:val="0"/>
        <w:i w:val="0"/>
        <w:sz w:val="16"/>
        <w:szCs w:val="16"/>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3">
    <w:nsid w:val="50074FA8"/>
    <w:multiLevelType w:val="multilevel"/>
    <w:tmpl w:val="39747124"/>
    <w:lvl w:ilvl="0">
      <w:start w:val="8"/>
      <w:numFmt w:val="decimal"/>
      <w:lvlText w:val="%1."/>
      <w:lvlJc w:val="left"/>
      <w:pPr>
        <w:tabs>
          <w:tab w:val="num" w:pos="708"/>
        </w:tabs>
        <w:ind w:left="708" w:hanging="708"/>
      </w:pPr>
      <w:rPr>
        <w:rFonts w:hint="default"/>
      </w:rPr>
    </w:lvl>
    <w:lvl w:ilvl="1">
      <w:start w:val="8"/>
      <w:numFmt w:val="decimal"/>
      <w:lvlText w:val="%1.%2."/>
      <w:lvlJc w:val="left"/>
      <w:pPr>
        <w:tabs>
          <w:tab w:val="num" w:pos="708"/>
        </w:tabs>
        <w:ind w:left="708" w:hanging="708"/>
      </w:pPr>
      <w:rPr>
        <w:rFonts w:hint="default"/>
      </w:rPr>
    </w:lvl>
    <w:lvl w:ilvl="2">
      <w:start w:val="1"/>
      <w:numFmt w:val="bullet"/>
      <w:lvlText w:val=""/>
      <w:lvlJc w:val="left"/>
      <w:pPr>
        <w:tabs>
          <w:tab w:val="num" w:pos="360"/>
        </w:tabs>
        <w:ind w:left="360" w:hanging="360"/>
      </w:pPr>
      <w:rPr>
        <w:rFonts w:ascii="Symbol" w:hAnsi="Symbol" w:hint="default"/>
        <w:b w:val="0"/>
        <w:i w:val="0"/>
        <w:color w:val="auto"/>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114412C"/>
    <w:multiLevelType w:val="hybridMultilevel"/>
    <w:tmpl w:val="186C2E80"/>
    <w:lvl w:ilvl="0" w:tplc="03AE687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534678C9"/>
    <w:multiLevelType w:val="hybridMultilevel"/>
    <w:tmpl w:val="0F9C1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6F52E0E"/>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27">
    <w:nsid w:val="5DED15D5"/>
    <w:multiLevelType w:val="multilevel"/>
    <w:tmpl w:val="0F28CC40"/>
    <w:lvl w:ilvl="0">
      <w:start w:val="18"/>
      <w:numFmt w:val="decimal"/>
      <w:lvlText w:val="%1."/>
      <w:lvlJc w:val="left"/>
      <w:pPr>
        <w:tabs>
          <w:tab w:val="num" w:pos="396"/>
        </w:tabs>
        <w:ind w:left="396" w:hanging="396"/>
      </w:pPr>
      <w:rPr>
        <w:rFonts w:hint="default"/>
      </w:rPr>
    </w:lvl>
    <w:lvl w:ilvl="1">
      <w:start w:val="3"/>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2FB75E2"/>
    <w:multiLevelType w:val="hybridMultilevel"/>
    <w:tmpl w:val="7E2856F6"/>
    <w:lvl w:ilvl="0" w:tplc="DFCC2A3C">
      <w:start w:val="1"/>
      <w:numFmt w:val="bullet"/>
      <w:lvlText w:val=""/>
      <w:lvlJc w:val="left"/>
      <w:pPr>
        <w:tabs>
          <w:tab w:val="num" w:pos="2487"/>
        </w:tabs>
        <w:ind w:left="2487" w:hanging="360"/>
      </w:pPr>
      <w:rPr>
        <w:rFonts w:ascii="Symbol" w:hAnsi="Symbol" w:hint="default"/>
        <w:color w:val="auto"/>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29">
    <w:nsid w:val="64561594"/>
    <w:multiLevelType w:val="hybridMultilevel"/>
    <w:tmpl w:val="4934E00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6CC5AAA"/>
    <w:multiLevelType w:val="singleLevel"/>
    <w:tmpl w:val="71C07480"/>
    <w:lvl w:ilvl="0">
      <w:start w:val="1"/>
      <w:numFmt w:val="bullet"/>
      <w:lvlText w:val=""/>
      <w:lvlJc w:val="left"/>
      <w:pPr>
        <w:tabs>
          <w:tab w:val="num" w:pos="360"/>
        </w:tabs>
        <w:ind w:left="360" w:hanging="360"/>
      </w:pPr>
      <w:rPr>
        <w:rFonts w:ascii="Symbol" w:hAnsi="Symbol" w:hint="default"/>
      </w:rPr>
    </w:lvl>
  </w:abstractNum>
  <w:abstractNum w:abstractNumId="31">
    <w:nsid w:val="6AD953B9"/>
    <w:multiLevelType w:val="hybridMultilevel"/>
    <w:tmpl w:val="EE0E17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C3C0BE0"/>
    <w:multiLevelType w:val="hybridMultilevel"/>
    <w:tmpl w:val="9FD2BA96"/>
    <w:lvl w:ilvl="0" w:tplc="DB8E98A0">
      <w:start w:val="1"/>
      <w:numFmt w:val="bullet"/>
      <w:lvlText w:val="-"/>
      <w:lvlJc w:val="left"/>
      <w:pPr>
        <w:tabs>
          <w:tab w:val="num" w:pos="2124"/>
        </w:tabs>
        <w:ind w:left="2124" w:firstLine="0"/>
      </w:pPr>
      <w:rPr>
        <w:rFonts w:ascii="Times New Roman" w:hAnsi="Times New Roman" w:cs="Times New Roman" w:hint="default"/>
        <w:b w:val="0"/>
        <w:i w:val="0"/>
        <w:sz w:val="16"/>
        <w:szCs w:val="16"/>
      </w:rPr>
    </w:lvl>
    <w:lvl w:ilvl="1" w:tplc="DFCC2A3C">
      <w:start w:val="1"/>
      <w:numFmt w:val="bullet"/>
      <w:lvlText w:val=""/>
      <w:lvlJc w:val="left"/>
      <w:pPr>
        <w:tabs>
          <w:tab w:val="num" w:pos="2495"/>
        </w:tabs>
        <w:ind w:left="2495" w:hanging="360"/>
      </w:pPr>
      <w:rPr>
        <w:rFonts w:ascii="Symbol" w:hAnsi="Symbol" w:hint="default"/>
        <w:b w:val="0"/>
        <w:i/>
        <w:color w:val="auto"/>
        <w:sz w:val="16"/>
        <w:szCs w:val="16"/>
      </w:rPr>
    </w:lvl>
    <w:lvl w:ilvl="2" w:tplc="04050005" w:tentative="1">
      <w:start w:val="1"/>
      <w:numFmt w:val="bullet"/>
      <w:lvlText w:val=""/>
      <w:lvlJc w:val="left"/>
      <w:pPr>
        <w:tabs>
          <w:tab w:val="num" w:pos="3215"/>
        </w:tabs>
        <w:ind w:left="3215" w:hanging="360"/>
      </w:pPr>
      <w:rPr>
        <w:rFonts w:ascii="Wingdings" w:hAnsi="Wingdings" w:hint="default"/>
      </w:rPr>
    </w:lvl>
    <w:lvl w:ilvl="3" w:tplc="04050001" w:tentative="1">
      <w:start w:val="1"/>
      <w:numFmt w:val="bullet"/>
      <w:lvlText w:val=""/>
      <w:lvlJc w:val="left"/>
      <w:pPr>
        <w:tabs>
          <w:tab w:val="num" w:pos="3935"/>
        </w:tabs>
        <w:ind w:left="3935" w:hanging="360"/>
      </w:pPr>
      <w:rPr>
        <w:rFonts w:ascii="Symbol" w:hAnsi="Symbol" w:hint="default"/>
      </w:rPr>
    </w:lvl>
    <w:lvl w:ilvl="4" w:tplc="04050003" w:tentative="1">
      <w:start w:val="1"/>
      <w:numFmt w:val="bullet"/>
      <w:lvlText w:val="o"/>
      <w:lvlJc w:val="left"/>
      <w:pPr>
        <w:tabs>
          <w:tab w:val="num" w:pos="4655"/>
        </w:tabs>
        <w:ind w:left="4655" w:hanging="360"/>
      </w:pPr>
      <w:rPr>
        <w:rFonts w:ascii="Courier New" w:hAnsi="Courier New" w:cs="Courier New" w:hint="default"/>
      </w:rPr>
    </w:lvl>
    <w:lvl w:ilvl="5" w:tplc="04050005" w:tentative="1">
      <w:start w:val="1"/>
      <w:numFmt w:val="bullet"/>
      <w:lvlText w:val=""/>
      <w:lvlJc w:val="left"/>
      <w:pPr>
        <w:tabs>
          <w:tab w:val="num" w:pos="5375"/>
        </w:tabs>
        <w:ind w:left="5375" w:hanging="360"/>
      </w:pPr>
      <w:rPr>
        <w:rFonts w:ascii="Wingdings" w:hAnsi="Wingdings" w:hint="default"/>
      </w:rPr>
    </w:lvl>
    <w:lvl w:ilvl="6" w:tplc="04050001" w:tentative="1">
      <w:start w:val="1"/>
      <w:numFmt w:val="bullet"/>
      <w:lvlText w:val=""/>
      <w:lvlJc w:val="left"/>
      <w:pPr>
        <w:tabs>
          <w:tab w:val="num" w:pos="6095"/>
        </w:tabs>
        <w:ind w:left="6095" w:hanging="360"/>
      </w:pPr>
      <w:rPr>
        <w:rFonts w:ascii="Symbol" w:hAnsi="Symbol" w:hint="default"/>
      </w:rPr>
    </w:lvl>
    <w:lvl w:ilvl="7" w:tplc="04050003" w:tentative="1">
      <w:start w:val="1"/>
      <w:numFmt w:val="bullet"/>
      <w:lvlText w:val="o"/>
      <w:lvlJc w:val="left"/>
      <w:pPr>
        <w:tabs>
          <w:tab w:val="num" w:pos="6815"/>
        </w:tabs>
        <w:ind w:left="6815" w:hanging="360"/>
      </w:pPr>
      <w:rPr>
        <w:rFonts w:ascii="Courier New" w:hAnsi="Courier New" w:cs="Courier New" w:hint="default"/>
      </w:rPr>
    </w:lvl>
    <w:lvl w:ilvl="8" w:tplc="04050005" w:tentative="1">
      <w:start w:val="1"/>
      <w:numFmt w:val="bullet"/>
      <w:lvlText w:val=""/>
      <w:lvlJc w:val="left"/>
      <w:pPr>
        <w:tabs>
          <w:tab w:val="num" w:pos="7535"/>
        </w:tabs>
        <w:ind w:left="7535" w:hanging="360"/>
      </w:pPr>
      <w:rPr>
        <w:rFonts w:ascii="Wingdings" w:hAnsi="Wingdings" w:hint="default"/>
      </w:rPr>
    </w:lvl>
  </w:abstractNum>
  <w:abstractNum w:abstractNumId="33">
    <w:nsid w:val="6C9908D6"/>
    <w:multiLevelType w:val="multilevel"/>
    <w:tmpl w:val="49FA86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761254D4"/>
    <w:multiLevelType w:val="hybridMultilevel"/>
    <w:tmpl w:val="44BC38EC"/>
    <w:lvl w:ilvl="0" w:tplc="E482D4B8">
      <w:start w:val="1"/>
      <w:numFmt w:val="bullet"/>
      <w:lvlText w:val="-"/>
      <w:lvlJc w:val="left"/>
      <w:pPr>
        <w:tabs>
          <w:tab w:val="num" w:pos="720"/>
        </w:tabs>
        <w:ind w:left="720" w:hanging="360"/>
      </w:pPr>
      <w:rPr>
        <w:rFonts w:ascii="Verdana" w:hAnsi="Verdan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61270CC"/>
    <w:multiLevelType w:val="hybridMultilevel"/>
    <w:tmpl w:val="FF9824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6340ABC"/>
    <w:multiLevelType w:val="hybridMultilevel"/>
    <w:tmpl w:val="1FA44002"/>
    <w:lvl w:ilvl="0" w:tplc="36C0AAB4">
      <w:start w:val="1"/>
      <w:numFmt w:val="bullet"/>
      <w:lvlText w:val=""/>
      <w:lvlJc w:val="left"/>
      <w:pPr>
        <w:ind w:left="3555" w:hanging="360"/>
      </w:pPr>
      <w:rPr>
        <w:rFonts w:ascii="Symbol" w:hAnsi="Symbol" w:hint="default"/>
        <w:b w:val="0"/>
        <w:i w:val="0"/>
        <w:color w:val="auto"/>
        <w:sz w:val="20"/>
      </w:rPr>
    </w:lvl>
    <w:lvl w:ilvl="1" w:tplc="04050003">
      <w:start w:val="1"/>
      <w:numFmt w:val="bullet"/>
      <w:lvlText w:val="o"/>
      <w:lvlJc w:val="left"/>
      <w:pPr>
        <w:ind w:left="4275" w:hanging="360"/>
      </w:pPr>
      <w:rPr>
        <w:rFonts w:ascii="Courier New" w:hAnsi="Courier New" w:hint="default"/>
      </w:rPr>
    </w:lvl>
    <w:lvl w:ilvl="2" w:tplc="04050005">
      <w:start w:val="1"/>
      <w:numFmt w:val="bullet"/>
      <w:lvlText w:val=""/>
      <w:lvlJc w:val="left"/>
      <w:pPr>
        <w:ind w:left="4995" w:hanging="360"/>
      </w:pPr>
      <w:rPr>
        <w:rFonts w:ascii="Wingdings" w:hAnsi="Wingdings" w:hint="default"/>
      </w:rPr>
    </w:lvl>
    <w:lvl w:ilvl="3" w:tplc="04050001">
      <w:start w:val="1"/>
      <w:numFmt w:val="bullet"/>
      <w:lvlText w:val=""/>
      <w:lvlJc w:val="left"/>
      <w:pPr>
        <w:ind w:left="5715" w:hanging="360"/>
      </w:pPr>
      <w:rPr>
        <w:rFonts w:ascii="Symbol" w:hAnsi="Symbol" w:hint="default"/>
      </w:rPr>
    </w:lvl>
    <w:lvl w:ilvl="4" w:tplc="04050003">
      <w:start w:val="1"/>
      <w:numFmt w:val="bullet"/>
      <w:lvlText w:val="o"/>
      <w:lvlJc w:val="left"/>
      <w:pPr>
        <w:ind w:left="6435" w:hanging="360"/>
      </w:pPr>
      <w:rPr>
        <w:rFonts w:ascii="Courier New" w:hAnsi="Courier New" w:hint="default"/>
      </w:rPr>
    </w:lvl>
    <w:lvl w:ilvl="5" w:tplc="04050005">
      <w:start w:val="1"/>
      <w:numFmt w:val="bullet"/>
      <w:lvlText w:val=""/>
      <w:lvlJc w:val="left"/>
      <w:pPr>
        <w:ind w:left="7155" w:hanging="360"/>
      </w:pPr>
      <w:rPr>
        <w:rFonts w:ascii="Wingdings" w:hAnsi="Wingdings" w:hint="default"/>
      </w:rPr>
    </w:lvl>
    <w:lvl w:ilvl="6" w:tplc="04050001">
      <w:start w:val="1"/>
      <w:numFmt w:val="bullet"/>
      <w:lvlText w:val=""/>
      <w:lvlJc w:val="left"/>
      <w:pPr>
        <w:ind w:left="7875" w:hanging="360"/>
      </w:pPr>
      <w:rPr>
        <w:rFonts w:ascii="Symbol" w:hAnsi="Symbol" w:hint="default"/>
      </w:rPr>
    </w:lvl>
    <w:lvl w:ilvl="7" w:tplc="04050003">
      <w:start w:val="1"/>
      <w:numFmt w:val="bullet"/>
      <w:lvlText w:val="o"/>
      <w:lvlJc w:val="left"/>
      <w:pPr>
        <w:ind w:left="8595" w:hanging="360"/>
      </w:pPr>
      <w:rPr>
        <w:rFonts w:ascii="Courier New" w:hAnsi="Courier New" w:hint="default"/>
      </w:rPr>
    </w:lvl>
    <w:lvl w:ilvl="8" w:tplc="04050005">
      <w:start w:val="1"/>
      <w:numFmt w:val="bullet"/>
      <w:lvlText w:val=""/>
      <w:lvlJc w:val="left"/>
      <w:pPr>
        <w:ind w:left="9315" w:hanging="360"/>
      </w:pPr>
      <w:rPr>
        <w:rFonts w:ascii="Wingdings" w:hAnsi="Wingdings" w:hint="default"/>
      </w:rPr>
    </w:lvl>
  </w:abstractNum>
  <w:abstractNum w:abstractNumId="38">
    <w:nsid w:val="77356DB5"/>
    <w:multiLevelType w:val="hybridMultilevel"/>
    <w:tmpl w:val="6278157E"/>
    <w:lvl w:ilvl="0" w:tplc="FFFFFFFF">
      <w:start w:val="1"/>
      <w:numFmt w:val="bullet"/>
      <w:lvlText w:val=""/>
      <w:lvlJc w:val="left"/>
      <w:pPr>
        <w:tabs>
          <w:tab w:val="num" w:pos="2487"/>
        </w:tabs>
        <w:ind w:left="2487" w:firstLine="0"/>
      </w:pPr>
      <w:rPr>
        <w:rFonts w:ascii="Wingdings" w:hAnsi="Wingdings" w:hint="default"/>
        <w:b w:val="0"/>
        <w:i/>
        <w:sz w:val="16"/>
        <w:szCs w:val="16"/>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8E81D19"/>
    <w:multiLevelType w:val="hybridMultilevel"/>
    <w:tmpl w:val="DD1C0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A766361"/>
    <w:multiLevelType w:val="hybridMultilevel"/>
    <w:tmpl w:val="87484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14"/>
  </w:num>
  <w:num w:numId="2">
    <w:abstractNumId w:val="11"/>
  </w:num>
  <w:num w:numId="3">
    <w:abstractNumId w:val="19"/>
  </w:num>
  <w:num w:numId="4">
    <w:abstractNumId w:val="7"/>
  </w:num>
  <w:num w:numId="5">
    <w:abstractNumId w:val="26"/>
  </w:num>
  <w:num w:numId="6">
    <w:abstractNumId w:val="10"/>
  </w:num>
  <w:num w:numId="7">
    <w:abstractNumId w:val="30"/>
  </w:num>
  <w:num w:numId="8">
    <w:abstractNumId w:val="35"/>
  </w:num>
  <w:num w:numId="9">
    <w:abstractNumId w:val="32"/>
  </w:num>
  <w:num w:numId="10">
    <w:abstractNumId w:val="38"/>
  </w:num>
  <w:num w:numId="11">
    <w:abstractNumId w:val="8"/>
  </w:num>
  <w:num w:numId="12">
    <w:abstractNumId w:val="28"/>
  </w:num>
  <w:num w:numId="13">
    <w:abstractNumId w:val="16"/>
  </w:num>
  <w:num w:numId="14">
    <w:abstractNumId w:val="18"/>
  </w:num>
  <w:num w:numId="15">
    <w:abstractNumId w:val="15"/>
  </w:num>
  <w:num w:numId="16">
    <w:abstractNumId w:val="23"/>
  </w:num>
  <w:num w:numId="17">
    <w:abstractNumId w:val="0"/>
  </w:num>
  <w:num w:numId="18">
    <w:abstractNumId w:val="20"/>
  </w:num>
  <w:num w:numId="19">
    <w:abstractNumId w:val="39"/>
  </w:num>
  <w:num w:numId="20">
    <w:abstractNumId w:val="29"/>
  </w:num>
  <w:num w:numId="21">
    <w:abstractNumId w:val="6"/>
  </w:num>
  <w:num w:numId="22">
    <w:abstractNumId w:val="27"/>
  </w:num>
  <w:num w:numId="23">
    <w:abstractNumId w:val="5"/>
  </w:num>
  <w:num w:numId="24">
    <w:abstractNumId w:val="12"/>
  </w:num>
  <w:num w:numId="25">
    <w:abstractNumId w:val="37"/>
  </w:num>
  <w:num w:numId="26">
    <w:abstractNumId w:val="3"/>
  </w:num>
  <w:num w:numId="27">
    <w:abstractNumId w:val="9"/>
  </w:num>
  <w:num w:numId="28">
    <w:abstractNumId w:val="31"/>
  </w:num>
  <w:num w:numId="29">
    <w:abstractNumId w:val="36"/>
  </w:num>
  <w:num w:numId="30">
    <w:abstractNumId w:val="21"/>
  </w:num>
  <w:num w:numId="31">
    <w:abstractNumId w:val="13"/>
  </w:num>
  <w:num w:numId="32">
    <w:abstractNumId w:val="40"/>
  </w:num>
  <w:num w:numId="33">
    <w:abstractNumId w:val="25"/>
  </w:num>
  <w:num w:numId="34">
    <w:abstractNumId w:val="34"/>
  </w:num>
  <w:num w:numId="35">
    <w:abstractNumId w:val="41"/>
  </w:num>
  <w:num w:numId="36">
    <w:abstractNumId w:val="33"/>
  </w:num>
  <w:num w:numId="37">
    <w:abstractNumId w:val="24"/>
  </w:num>
  <w:num w:numId="38">
    <w:abstractNumId w:val="1"/>
  </w:num>
  <w:num w:numId="39">
    <w:abstractNumId w:val="17"/>
  </w:num>
  <w:num w:numId="40">
    <w:abstractNumId w:val="22"/>
  </w:num>
  <w:num w:numId="41">
    <w:abstractNumId w:val="2"/>
  </w:num>
  <w:num w:numId="42">
    <w:abstractNumId w:val="4"/>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Kotková">
    <w15:presenceInfo w15:providerId="AD" w15:userId="S-1-5-21-770393976-4181423138-549166906-2709"/>
  </w15:person>
  <w15:person w15:author="Jana Kotková [2]">
    <w15:presenceInfo w15:providerId="AD" w15:userId="S-1-5-21-770393976-4181423138-549166906-2709"/>
  </w15:person>
  <w15:person w15:author="Jana Kotková [3]">
    <w15:presenceInfo w15:providerId="AD" w15:userId="S-1-5-21-770393976-4181423138-549166906-2709"/>
  </w15:person>
  <w15:person w15:author="Jana Kotková [4]">
    <w15:presenceInfo w15:providerId="AD" w15:userId="S-1-5-21-770393976-4181423138-549166906-2709"/>
  </w15:person>
  <w15:person w15:author="JKotkova">
    <w15:presenceInfo w15:providerId="AD" w15:userId="S-1-5-21-770393976-4181423138-549166906-2709"/>
  </w15:person>
  <w15:person w15:author="Jana Kotková [5]">
    <w15:presenceInfo w15:providerId="AD" w15:userId="S-1-5-21-770393976-4181423138-549166906-2709"/>
  </w15:person>
  <w15:person w15:author="Jana Kotková [6]">
    <w15:presenceInfo w15:providerId="AD" w15:userId="S-1-5-21-770393976-4181423138-549166906-2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8"/>
    <w:rsid w:val="000006C0"/>
    <w:rsid w:val="00001015"/>
    <w:rsid w:val="000112AE"/>
    <w:rsid w:val="00015CBC"/>
    <w:rsid w:val="00016EC1"/>
    <w:rsid w:val="0002008D"/>
    <w:rsid w:val="000204CC"/>
    <w:rsid w:val="000315F0"/>
    <w:rsid w:val="00034694"/>
    <w:rsid w:val="00034D9E"/>
    <w:rsid w:val="00035CA7"/>
    <w:rsid w:val="000371FD"/>
    <w:rsid w:val="00040E9F"/>
    <w:rsid w:val="00061CB5"/>
    <w:rsid w:val="00061FAF"/>
    <w:rsid w:val="00062DB3"/>
    <w:rsid w:val="00063F88"/>
    <w:rsid w:val="00064FE0"/>
    <w:rsid w:val="0006780B"/>
    <w:rsid w:val="00072B26"/>
    <w:rsid w:val="00075020"/>
    <w:rsid w:val="00076791"/>
    <w:rsid w:val="0007795E"/>
    <w:rsid w:val="000829B8"/>
    <w:rsid w:val="00087311"/>
    <w:rsid w:val="000877C6"/>
    <w:rsid w:val="000A04A6"/>
    <w:rsid w:val="000A1EE6"/>
    <w:rsid w:val="000A22A7"/>
    <w:rsid w:val="000A3833"/>
    <w:rsid w:val="000C2137"/>
    <w:rsid w:val="000C365A"/>
    <w:rsid w:val="000C37CA"/>
    <w:rsid w:val="000C54ED"/>
    <w:rsid w:val="000D146F"/>
    <w:rsid w:val="000D1FE2"/>
    <w:rsid w:val="000D6244"/>
    <w:rsid w:val="000E000C"/>
    <w:rsid w:val="000E0F91"/>
    <w:rsid w:val="000E4A0A"/>
    <w:rsid w:val="000F1176"/>
    <w:rsid w:val="000F1877"/>
    <w:rsid w:val="000F3695"/>
    <w:rsid w:val="000F518E"/>
    <w:rsid w:val="000F6A64"/>
    <w:rsid w:val="0010033A"/>
    <w:rsid w:val="0010040A"/>
    <w:rsid w:val="00100E4F"/>
    <w:rsid w:val="00102A55"/>
    <w:rsid w:val="00102AE6"/>
    <w:rsid w:val="00104545"/>
    <w:rsid w:val="00104926"/>
    <w:rsid w:val="0010683B"/>
    <w:rsid w:val="00114053"/>
    <w:rsid w:val="00114086"/>
    <w:rsid w:val="00114558"/>
    <w:rsid w:val="00115722"/>
    <w:rsid w:val="001208D1"/>
    <w:rsid w:val="00124BD4"/>
    <w:rsid w:val="0013054B"/>
    <w:rsid w:val="00130B4C"/>
    <w:rsid w:val="00132689"/>
    <w:rsid w:val="001328FB"/>
    <w:rsid w:val="00133ED5"/>
    <w:rsid w:val="0014160C"/>
    <w:rsid w:val="00146876"/>
    <w:rsid w:val="001516B5"/>
    <w:rsid w:val="00152387"/>
    <w:rsid w:val="0015454A"/>
    <w:rsid w:val="00157029"/>
    <w:rsid w:val="00157558"/>
    <w:rsid w:val="00165526"/>
    <w:rsid w:val="00170E2A"/>
    <w:rsid w:val="00176FFA"/>
    <w:rsid w:val="00177338"/>
    <w:rsid w:val="00180FCE"/>
    <w:rsid w:val="001839B1"/>
    <w:rsid w:val="00184E95"/>
    <w:rsid w:val="001921CA"/>
    <w:rsid w:val="0019402B"/>
    <w:rsid w:val="00195BB3"/>
    <w:rsid w:val="00196994"/>
    <w:rsid w:val="001A06F2"/>
    <w:rsid w:val="001A34E6"/>
    <w:rsid w:val="001A3DC0"/>
    <w:rsid w:val="001A41DA"/>
    <w:rsid w:val="001A4555"/>
    <w:rsid w:val="001A457E"/>
    <w:rsid w:val="001A53DA"/>
    <w:rsid w:val="001B0689"/>
    <w:rsid w:val="001B2466"/>
    <w:rsid w:val="001B3929"/>
    <w:rsid w:val="001B4761"/>
    <w:rsid w:val="001B514D"/>
    <w:rsid w:val="001B54E8"/>
    <w:rsid w:val="001B5AB3"/>
    <w:rsid w:val="001C2D83"/>
    <w:rsid w:val="001C3C31"/>
    <w:rsid w:val="001C3F3D"/>
    <w:rsid w:val="001C48E5"/>
    <w:rsid w:val="001C5035"/>
    <w:rsid w:val="001C69DB"/>
    <w:rsid w:val="001D141B"/>
    <w:rsid w:val="001D1744"/>
    <w:rsid w:val="001D27E3"/>
    <w:rsid w:val="001D3D25"/>
    <w:rsid w:val="001D6D13"/>
    <w:rsid w:val="001E3276"/>
    <w:rsid w:val="001E739A"/>
    <w:rsid w:val="001E7A3F"/>
    <w:rsid w:val="001F02D7"/>
    <w:rsid w:val="001F119D"/>
    <w:rsid w:val="001F11D2"/>
    <w:rsid w:val="002032A6"/>
    <w:rsid w:val="002037EE"/>
    <w:rsid w:val="00203E6F"/>
    <w:rsid w:val="00215126"/>
    <w:rsid w:val="00215840"/>
    <w:rsid w:val="002158D4"/>
    <w:rsid w:val="002174F8"/>
    <w:rsid w:val="00224280"/>
    <w:rsid w:val="00226BD6"/>
    <w:rsid w:val="00227721"/>
    <w:rsid w:val="002326CA"/>
    <w:rsid w:val="00233402"/>
    <w:rsid w:val="0023488C"/>
    <w:rsid w:val="002351D5"/>
    <w:rsid w:val="0024071B"/>
    <w:rsid w:val="00241D06"/>
    <w:rsid w:val="00247AE5"/>
    <w:rsid w:val="002509B3"/>
    <w:rsid w:val="00256A3B"/>
    <w:rsid w:val="00256BD3"/>
    <w:rsid w:val="00260384"/>
    <w:rsid w:val="00260405"/>
    <w:rsid w:val="002618CE"/>
    <w:rsid w:val="0026503F"/>
    <w:rsid w:val="002716C0"/>
    <w:rsid w:val="00271728"/>
    <w:rsid w:val="00271CBD"/>
    <w:rsid w:val="00271F65"/>
    <w:rsid w:val="002762BE"/>
    <w:rsid w:val="00277E6A"/>
    <w:rsid w:val="00280739"/>
    <w:rsid w:val="00281638"/>
    <w:rsid w:val="00281AE9"/>
    <w:rsid w:val="002849A3"/>
    <w:rsid w:val="002866E0"/>
    <w:rsid w:val="002908A4"/>
    <w:rsid w:val="002914FD"/>
    <w:rsid w:val="0029423A"/>
    <w:rsid w:val="002977C0"/>
    <w:rsid w:val="002979F9"/>
    <w:rsid w:val="002A3AA4"/>
    <w:rsid w:val="002A6678"/>
    <w:rsid w:val="002B3090"/>
    <w:rsid w:val="002B3E82"/>
    <w:rsid w:val="002B5854"/>
    <w:rsid w:val="002B5CA7"/>
    <w:rsid w:val="002B71D4"/>
    <w:rsid w:val="002C237A"/>
    <w:rsid w:val="002C7383"/>
    <w:rsid w:val="002D223B"/>
    <w:rsid w:val="002E0BD5"/>
    <w:rsid w:val="002E1692"/>
    <w:rsid w:val="002F27FD"/>
    <w:rsid w:val="002F4EF6"/>
    <w:rsid w:val="002F5723"/>
    <w:rsid w:val="002F7F5E"/>
    <w:rsid w:val="00300DDB"/>
    <w:rsid w:val="0030459A"/>
    <w:rsid w:val="003062CA"/>
    <w:rsid w:val="00306721"/>
    <w:rsid w:val="0030690A"/>
    <w:rsid w:val="00306F79"/>
    <w:rsid w:val="0031199C"/>
    <w:rsid w:val="00320D9E"/>
    <w:rsid w:val="00321948"/>
    <w:rsid w:val="00322C7F"/>
    <w:rsid w:val="00322E4C"/>
    <w:rsid w:val="003230A4"/>
    <w:rsid w:val="00327A32"/>
    <w:rsid w:val="00332B04"/>
    <w:rsid w:val="00333A11"/>
    <w:rsid w:val="00333D01"/>
    <w:rsid w:val="0033465E"/>
    <w:rsid w:val="00335E0F"/>
    <w:rsid w:val="00336914"/>
    <w:rsid w:val="0034435A"/>
    <w:rsid w:val="0034555F"/>
    <w:rsid w:val="00345D81"/>
    <w:rsid w:val="00347325"/>
    <w:rsid w:val="00347BA1"/>
    <w:rsid w:val="003509FF"/>
    <w:rsid w:val="0035368A"/>
    <w:rsid w:val="003555F6"/>
    <w:rsid w:val="003560FC"/>
    <w:rsid w:val="00363BD7"/>
    <w:rsid w:val="003644D6"/>
    <w:rsid w:val="00364AE5"/>
    <w:rsid w:val="00364BEF"/>
    <w:rsid w:val="00367568"/>
    <w:rsid w:val="00367B9D"/>
    <w:rsid w:val="00371B94"/>
    <w:rsid w:val="00371FCE"/>
    <w:rsid w:val="00375686"/>
    <w:rsid w:val="00376BA9"/>
    <w:rsid w:val="003771D9"/>
    <w:rsid w:val="00377611"/>
    <w:rsid w:val="0038124C"/>
    <w:rsid w:val="0038430E"/>
    <w:rsid w:val="00384F4E"/>
    <w:rsid w:val="00392CDA"/>
    <w:rsid w:val="003A214E"/>
    <w:rsid w:val="003A5AF8"/>
    <w:rsid w:val="003B0A55"/>
    <w:rsid w:val="003B16AA"/>
    <w:rsid w:val="003B4870"/>
    <w:rsid w:val="003B4B31"/>
    <w:rsid w:val="003B4CC5"/>
    <w:rsid w:val="003B50DD"/>
    <w:rsid w:val="003C032F"/>
    <w:rsid w:val="003C0A29"/>
    <w:rsid w:val="003C1393"/>
    <w:rsid w:val="003C1AB3"/>
    <w:rsid w:val="003C4A0F"/>
    <w:rsid w:val="003D0143"/>
    <w:rsid w:val="003D058E"/>
    <w:rsid w:val="003D42D0"/>
    <w:rsid w:val="003D61B3"/>
    <w:rsid w:val="003E4927"/>
    <w:rsid w:val="003E57F8"/>
    <w:rsid w:val="003E73F8"/>
    <w:rsid w:val="003E7E5C"/>
    <w:rsid w:val="003F0FA3"/>
    <w:rsid w:val="003F4300"/>
    <w:rsid w:val="003F48CB"/>
    <w:rsid w:val="003F4E2F"/>
    <w:rsid w:val="00401A3F"/>
    <w:rsid w:val="004031B9"/>
    <w:rsid w:val="00403EB6"/>
    <w:rsid w:val="004047D4"/>
    <w:rsid w:val="004050BC"/>
    <w:rsid w:val="00406F2E"/>
    <w:rsid w:val="004103E6"/>
    <w:rsid w:val="00412CC9"/>
    <w:rsid w:val="00412E36"/>
    <w:rsid w:val="00416751"/>
    <w:rsid w:val="00417A7C"/>
    <w:rsid w:val="004219EF"/>
    <w:rsid w:val="0042304A"/>
    <w:rsid w:val="004236A7"/>
    <w:rsid w:val="0042440F"/>
    <w:rsid w:val="00424B7B"/>
    <w:rsid w:val="00427523"/>
    <w:rsid w:val="004344FF"/>
    <w:rsid w:val="00434513"/>
    <w:rsid w:val="0043595A"/>
    <w:rsid w:val="00436F2B"/>
    <w:rsid w:val="00441919"/>
    <w:rsid w:val="0044361F"/>
    <w:rsid w:val="004439D0"/>
    <w:rsid w:val="00443D67"/>
    <w:rsid w:val="00450E15"/>
    <w:rsid w:val="004544A8"/>
    <w:rsid w:val="004553B9"/>
    <w:rsid w:val="00460C8C"/>
    <w:rsid w:val="00463181"/>
    <w:rsid w:val="00463F61"/>
    <w:rsid w:val="00467D45"/>
    <w:rsid w:val="00472BB1"/>
    <w:rsid w:val="00476AAE"/>
    <w:rsid w:val="00481883"/>
    <w:rsid w:val="0049171A"/>
    <w:rsid w:val="004956F4"/>
    <w:rsid w:val="004A34E2"/>
    <w:rsid w:val="004B2897"/>
    <w:rsid w:val="004B4F11"/>
    <w:rsid w:val="004B5614"/>
    <w:rsid w:val="004C0F28"/>
    <w:rsid w:val="004C2512"/>
    <w:rsid w:val="004D0942"/>
    <w:rsid w:val="004D16EF"/>
    <w:rsid w:val="004D3238"/>
    <w:rsid w:val="004D6B38"/>
    <w:rsid w:val="004D70C8"/>
    <w:rsid w:val="004E165F"/>
    <w:rsid w:val="004E1C6E"/>
    <w:rsid w:val="004F3185"/>
    <w:rsid w:val="004F343D"/>
    <w:rsid w:val="004F5EF9"/>
    <w:rsid w:val="00501ACF"/>
    <w:rsid w:val="00502E72"/>
    <w:rsid w:val="00505C64"/>
    <w:rsid w:val="00507692"/>
    <w:rsid w:val="0051430F"/>
    <w:rsid w:val="0052284D"/>
    <w:rsid w:val="005229F5"/>
    <w:rsid w:val="005242E5"/>
    <w:rsid w:val="00525060"/>
    <w:rsid w:val="00525A02"/>
    <w:rsid w:val="00526256"/>
    <w:rsid w:val="005279D6"/>
    <w:rsid w:val="00532216"/>
    <w:rsid w:val="0053329B"/>
    <w:rsid w:val="00534C30"/>
    <w:rsid w:val="00535E33"/>
    <w:rsid w:val="0054070B"/>
    <w:rsid w:val="0054088D"/>
    <w:rsid w:val="005419DF"/>
    <w:rsid w:val="00541B57"/>
    <w:rsid w:val="00544708"/>
    <w:rsid w:val="005451ED"/>
    <w:rsid w:val="0054630B"/>
    <w:rsid w:val="005505F1"/>
    <w:rsid w:val="005515AE"/>
    <w:rsid w:val="005525B2"/>
    <w:rsid w:val="005528A6"/>
    <w:rsid w:val="00552E93"/>
    <w:rsid w:val="005538E3"/>
    <w:rsid w:val="00553D81"/>
    <w:rsid w:val="00556E38"/>
    <w:rsid w:val="005606BC"/>
    <w:rsid w:val="00564933"/>
    <w:rsid w:val="00564AC1"/>
    <w:rsid w:val="00564C1F"/>
    <w:rsid w:val="00564E5C"/>
    <w:rsid w:val="00573AE2"/>
    <w:rsid w:val="005740C2"/>
    <w:rsid w:val="00574B1D"/>
    <w:rsid w:val="005751B6"/>
    <w:rsid w:val="0057649E"/>
    <w:rsid w:val="00576B6C"/>
    <w:rsid w:val="00582EC6"/>
    <w:rsid w:val="005834D7"/>
    <w:rsid w:val="0058575A"/>
    <w:rsid w:val="005905FB"/>
    <w:rsid w:val="00591FBC"/>
    <w:rsid w:val="005930DD"/>
    <w:rsid w:val="00597F60"/>
    <w:rsid w:val="005A0D80"/>
    <w:rsid w:val="005A0E30"/>
    <w:rsid w:val="005A1280"/>
    <w:rsid w:val="005A67FB"/>
    <w:rsid w:val="005A7A77"/>
    <w:rsid w:val="005B1F86"/>
    <w:rsid w:val="005B2D30"/>
    <w:rsid w:val="005B6A95"/>
    <w:rsid w:val="005C0406"/>
    <w:rsid w:val="005C1FCD"/>
    <w:rsid w:val="005C2307"/>
    <w:rsid w:val="005C2627"/>
    <w:rsid w:val="005C6B0A"/>
    <w:rsid w:val="005C7123"/>
    <w:rsid w:val="005D420F"/>
    <w:rsid w:val="005D47B5"/>
    <w:rsid w:val="005D47F3"/>
    <w:rsid w:val="005D4969"/>
    <w:rsid w:val="005E1992"/>
    <w:rsid w:val="005E39B1"/>
    <w:rsid w:val="005E3D6B"/>
    <w:rsid w:val="005F1F51"/>
    <w:rsid w:val="005F2F1C"/>
    <w:rsid w:val="005F3849"/>
    <w:rsid w:val="00600DE6"/>
    <w:rsid w:val="00604CEE"/>
    <w:rsid w:val="0060518B"/>
    <w:rsid w:val="00605C53"/>
    <w:rsid w:val="006061E2"/>
    <w:rsid w:val="006067DC"/>
    <w:rsid w:val="00606EC2"/>
    <w:rsid w:val="00607111"/>
    <w:rsid w:val="006076FB"/>
    <w:rsid w:val="00607D9C"/>
    <w:rsid w:val="00610417"/>
    <w:rsid w:val="00611849"/>
    <w:rsid w:val="00611CC8"/>
    <w:rsid w:val="00613D59"/>
    <w:rsid w:val="00620A76"/>
    <w:rsid w:val="00622054"/>
    <w:rsid w:val="00622CBE"/>
    <w:rsid w:val="00623B45"/>
    <w:rsid w:val="00624A2E"/>
    <w:rsid w:val="00643A6A"/>
    <w:rsid w:val="00645E74"/>
    <w:rsid w:val="00647FFE"/>
    <w:rsid w:val="006516EB"/>
    <w:rsid w:val="006523BD"/>
    <w:rsid w:val="00656818"/>
    <w:rsid w:val="00656926"/>
    <w:rsid w:val="0066172A"/>
    <w:rsid w:val="00663DA8"/>
    <w:rsid w:val="0066476D"/>
    <w:rsid w:val="00665A4F"/>
    <w:rsid w:val="00667649"/>
    <w:rsid w:val="0067714F"/>
    <w:rsid w:val="0068127B"/>
    <w:rsid w:val="0068216E"/>
    <w:rsid w:val="00682958"/>
    <w:rsid w:val="00684A40"/>
    <w:rsid w:val="0068781C"/>
    <w:rsid w:val="00690BA1"/>
    <w:rsid w:val="00690DDC"/>
    <w:rsid w:val="00691B36"/>
    <w:rsid w:val="006938CB"/>
    <w:rsid w:val="00693BFD"/>
    <w:rsid w:val="00693CF6"/>
    <w:rsid w:val="006958D4"/>
    <w:rsid w:val="006A14A4"/>
    <w:rsid w:val="006A5769"/>
    <w:rsid w:val="006B0E5E"/>
    <w:rsid w:val="006B12F4"/>
    <w:rsid w:val="006B2DE1"/>
    <w:rsid w:val="006B3565"/>
    <w:rsid w:val="006B67A5"/>
    <w:rsid w:val="006B7B15"/>
    <w:rsid w:val="006C090A"/>
    <w:rsid w:val="006C1CD7"/>
    <w:rsid w:val="006C3533"/>
    <w:rsid w:val="006C43E8"/>
    <w:rsid w:val="006C5443"/>
    <w:rsid w:val="006C6FD4"/>
    <w:rsid w:val="006C71BD"/>
    <w:rsid w:val="006D109E"/>
    <w:rsid w:val="006D16C7"/>
    <w:rsid w:val="006D1EB1"/>
    <w:rsid w:val="006D2A82"/>
    <w:rsid w:val="006D2B33"/>
    <w:rsid w:val="006D3F87"/>
    <w:rsid w:val="006E3E2E"/>
    <w:rsid w:val="006E4EFF"/>
    <w:rsid w:val="006E7F15"/>
    <w:rsid w:val="006E7F96"/>
    <w:rsid w:val="006F05C2"/>
    <w:rsid w:val="006F11A8"/>
    <w:rsid w:val="006F14F7"/>
    <w:rsid w:val="006F1866"/>
    <w:rsid w:val="006F6ABD"/>
    <w:rsid w:val="006F7819"/>
    <w:rsid w:val="00700482"/>
    <w:rsid w:val="00704876"/>
    <w:rsid w:val="00704F98"/>
    <w:rsid w:val="00707439"/>
    <w:rsid w:val="00710C71"/>
    <w:rsid w:val="00713B41"/>
    <w:rsid w:val="00714BC5"/>
    <w:rsid w:val="00716FC1"/>
    <w:rsid w:val="0071730D"/>
    <w:rsid w:val="00722616"/>
    <w:rsid w:val="00724607"/>
    <w:rsid w:val="00731682"/>
    <w:rsid w:val="00731D21"/>
    <w:rsid w:val="00735B78"/>
    <w:rsid w:val="0073612E"/>
    <w:rsid w:val="0074313B"/>
    <w:rsid w:val="0074474E"/>
    <w:rsid w:val="00746C0F"/>
    <w:rsid w:val="0075182D"/>
    <w:rsid w:val="00754D07"/>
    <w:rsid w:val="007554B3"/>
    <w:rsid w:val="007558DF"/>
    <w:rsid w:val="00756D6C"/>
    <w:rsid w:val="00757594"/>
    <w:rsid w:val="00761EC0"/>
    <w:rsid w:val="00761FAA"/>
    <w:rsid w:val="00763CDC"/>
    <w:rsid w:val="0076685D"/>
    <w:rsid w:val="00767AAC"/>
    <w:rsid w:val="00772A35"/>
    <w:rsid w:val="00776A51"/>
    <w:rsid w:val="00776CD3"/>
    <w:rsid w:val="00782FA5"/>
    <w:rsid w:val="00783FE2"/>
    <w:rsid w:val="0078513C"/>
    <w:rsid w:val="00786E5A"/>
    <w:rsid w:val="00790EB0"/>
    <w:rsid w:val="007912E6"/>
    <w:rsid w:val="0079333D"/>
    <w:rsid w:val="00793FF8"/>
    <w:rsid w:val="007A5780"/>
    <w:rsid w:val="007A5E4A"/>
    <w:rsid w:val="007A6E21"/>
    <w:rsid w:val="007B2538"/>
    <w:rsid w:val="007B2BF1"/>
    <w:rsid w:val="007B3991"/>
    <w:rsid w:val="007B4318"/>
    <w:rsid w:val="007B5973"/>
    <w:rsid w:val="007B600E"/>
    <w:rsid w:val="007B60E6"/>
    <w:rsid w:val="007B65E1"/>
    <w:rsid w:val="007B73BE"/>
    <w:rsid w:val="007B76EF"/>
    <w:rsid w:val="007C46DE"/>
    <w:rsid w:val="007C4ADB"/>
    <w:rsid w:val="007D17F5"/>
    <w:rsid w:val="007D26DB"/>
    <w:rsid w:val="007D5E2B"/>
    <w:rsid w:val="007D604D"/>
    <w:rsid w:val="007D62F8"/>
    <w:rsid w:val="007E0614"/>
    <w:rsid w:val="007E4EF2"/>
    <w:rsid w:val="007E669B"/>
    <w:rsid w:val="007F2C7A"/>
    <w:rsid w:val="00801032"/>
    <w:rsid w:val="008014E1"/>
    <w:rsid w:val="00802380"/>
    <w:rsid w:val="0080282B"/>
    <w:rsid w:val="00804FD2"/>
    <w:rsid w:val="0080599C"/>
    <w:rsid w:val="00811AA1"/>
    <w:rsid w:val="00812599"/>
    <w:rsid w:val="0081523E"/>
    <w:rsid w:val="00815D22"/>
    <w:rsid w:val="00820306"/>
    <w:rsid w:val="00821446"/>
    <w:rsid w:val="00821CEF"/>
    <w:rsid w:val="00821F2D"/>
    <w:rsid w:val="00826526"/>
    <w:rsid w:val="00834985"/>
    <w:rsid w:val="00841044"/>
    <w:rsid w:val="008425C2"/>
    <w:rsid w:val="008428E4"/>
    <w:rsid w:val="008430A3"/>
    <w:rsid w:val="00844423"/>
    <w:rsid w:val="00844CDD"/>
    <w:rsid w:val="00845964"/>
    <w:rsid w:val="008479FC"/>
    <w:rsid w:val="00854F19"/>
    <w:rsid w:val="00855178"/>
    <w:rsid w:val="00855808"/>
    <w:rsid w:val="008559E3"/>
    <w:rsid w:val="0086081C"/>
    <w:rsid w:val="00862E27"/>
    <w:rsid w:val="00865E51"/>
    <w:rsid w:val="00865E7A"/>
    <w:rsid w:val="0086725E"/>
    <w:rsid w:val="00874EF9"/>
    <w:rsid w:val="00876B7D"/>
    <w:rsid w:val="00876FAB"/>
    <w:rsid w:val="00886879"/>
    <w:rsid w:val="00890A15"/>
    <w:rsid w:val="00891D35"/>
    <w:rsid w:val="00892EBD"/>
    <w:rsid w:val="008963D1"/>
    <w:rsid w:val="00896546"/>
    <w:rsid w:val="008A2F28"/>
    <w:rsid w:val="008A4F86"/>
    <w:rsid w:val="008B04EA"/>
    <w:rsid w:val="008B116E"/>
    <w:rsid w:val="008B11B5"/>
    <w:rsid w:val="008B1C33"/>
    <w:rsid w:val="008B1D34"/>
    <w:rsid w:val="008B26C7"/>
    <w:rsid w:val="008B5CDE"/>
    <w:rsid w:val="008B6E80"/>
    <w:rsid w:val="008B7559"/>
    <w:rsid w:val="008C07D1"/>
    <w:rsid w:val="008C4F8E"/>
    <w:rsid w:val="008C6D5F"/>
    <w:rsid w:val="008C74E9"/>
    <w:rsid w:val="008D0E8F"/>
    <w:rsid w:val="008D1DF6"/>
    <w:rsid w:val="008D2AB4"/>
    <w:rsid w:val="008D2B06"/>
    <w:rsid w:val="008D37DC"/>
    <w:rsid w:val="008D3D95"/>
    <w:rsid w:val="008E6476"/>
    <w:rsid w:val="008F2587"/>
    <w:rsid w:val="008F3AF4"/>
    <w:rsid w:val="008F4F37"/>
    <w:rsid w:val="008F51C4"/>
    <w:rsid w:val="008F5880"/>
    <w:rsid w:val="009002F6"/>
    <w:rsid w:val="00901B6E"/>
    <w:rsid w:val="00902EF4"/>
    <w:rsid w:val="0090459A"/>
    <w:rsid w:val="00905493"/>
    <w:rsid w:val="00913A51"/>
    <w:rsid w:val="009167D8"/>
    <w:rsid w:val="00916E43"/>
    <w:rsid w:val="00917D74"/>
    <w:rsid w:val="0092392B"/>
    <w:rsid w:val="00923F22"/>
    <w:rsid w:val="0092431D"/>
    <w:rsid w:val="00925613"/>
    <w:rsid w:val="00925F91"/>
    <w:rsid w:val="009268AF"/>
    <w:rsid w:val="00927A0D"/>
    <w:rsid w:val="00927A2E"/>
    <w:rsid w:val="0093063B"/>
    <w:rsid w:val="00933D57"/>
    <w:rsid w:val="00933EFB"/>
    <w:rsid w:val="00941169"/>
    <w:rsid w:val="00943B4A"/>
    <w:rsid w:val="009452BB"/>
    <w:rsid w:val="00945BB4"/>
    <w:rsid w:val="00950AB4"/>
    <w:rsid w:val="00953A6E"/>
    <w:rsid w:val="00960476"/>
    <w:rsid w:val="009610D6"/>
    <w:rsid w:val="009620E8"/>
    <w:rsid w:val="00967D4F"/>
    <w:rsid w:val="009749C9"/>
    <w:rsid w:val="00974A59"/>
    <w:rsid w:val="00975F65"/>
    <w:rsid w:val="00976510"/>
    <w:rsid w:val="009811E5"/>
    <w:rsid w:val="009918D7"/>
    <w:rsid w:val="00992C79"/>
    <w:rsid w:val="00992C9C"/>
    <w:rsid w:val="00995001"/>
    <w:rsid w:val="00995121"/>
    <w:rsid w:val="009958AD"/>
    <w:rsid w:val="009A04A2"/>
    <w:rsid w:val="009A0739"/>
    <w:rsid w:val="009A1F42"/>
    <w:rsid w:val="009A523C"/>
    <w:rsid w:val="009A792D"/>
    <w:rsid w:val="009B23EB"/>
    <w:rsid w:val="009B4834"/>
    <w:rsid w:val="009C3EBE"/>
    <w:rsid w:val="009C643B"/>
    <w:rsid w:val="009C79E2"/>
    <w:rsid w:val="009D0E6E"/>
    <w:rsid w:val="009D0FD5"/>
    <w:rsid w:val="009D13A1"/>
    <w:rsid w:val="009D296E"/>
    <w:rsid w:val="009D5EF5"/>
    <w:rsid w:val="009E16EA"/>
    <w:rsid w:val="009F2A6B"/>
    <w:rsid w:val="009F2DCE"/>
    <w:rsid w:val="009F4876"/>
    <w:rsid w:val="00A00082"/>
    <w:rsid w:val="00A042F9"/>
    <w:rsid w:val="00A1387B"/>
    <w:rsid w:val="00A148C6"/>
    <w:rsid w:val="00A2399B"/>
    <w:rsid w:val="00A2470D"/>
    <w:rsid w:val="00A304A3"/>
    <w:rsid w:val="00A30E82"/>
    <w:rsid w:val="00A400D3"/>
    <w:rsid w:val="00A41468"/>
    <w:rsid w:val="00A41649"/>
    <w:rsid w:val="00A41DA0"/>
    <w:rsid w:val="00A427E5"/>
    <w:rsid w:val="00A50CC1"/>
    <w:rsid w:val="00A5242C"/>
    <w:rsid w:val="00A524B3"/>
    <w:rsid w:val="00A531AC"/>
    <w:rsid w:val="00A54015"/>
    <w:rsid w:val="00A544B4"/>
    <w:rsid w:val="00A5458F"/>
    <w:rsid w:val="00A54B6F"/>
    <w:rsid w:val="00A64B6A"/>
    <w:rsid w:val="00A6547A"/>
    <w:rsid w:val="00A72849"/>
    <w:rsid w:val="00A75A6C"/>
    <w:rsid w:val="00A76BE4"/>
    <w:rsid w:val="00A76C89"/>
    <w:rsid w:val="00A849E8"/>
    <w:rsid w:val="00A871C8"/>
    <w:rsid w:val="00A87854"/>
    <w:rsid w:val="00A87D68"/>
    <w:rsid w:val="00A91038"/>
    <w:rsid w:val="00A91E67"/>
    <w:rsid w:val="00A91FFA"/>
    <w:rsid w:val="00A92D43"/>
    <w:rsid w:val="00A93E16"/>
    <w:rsid w:val="00A94453"/>
    <w:rsid w:val="00A970D5"/>
    <w:rsid w:val="00A97871"/>
    <w:rsid w:val="00AA0E6C"/>
    <w:rsid w:val="00AA14A8"/>
    <w:rsid w:val="00AA31BC"/>
    <w:rsid w:val="00AA3D5E"/>
    <w:rsid w:val="00AB0B67"/>
    <w:rsid w:val="00AB3555"/>
    <w:rsid w:val="00AB4482"/>
    <w:rsid w:val="00AB61B0"/>
    <w:rsid w:val="00AB7378"/>
    <w:rsid w:val="00AC3C93"/>
    <w:rsid w:val="00AC5126"/>
    <w:rsid w:val="00AC58D0"/>
    <w:rsid w:val="00AC7630"/>
    <w:rsid w:val="00AD0645"/>
    <w:rsid w:val="00AD36C7"/>
    <w:rsid w:val="00AD39D3"/>
    <w:rsid w:val="00AD4236"/>
    <w:rsid w:val="00AD4D92"/>
    <w:rsid w:val="00AD6088"/>
    <w:rsid w:val="00AD633B"/>
    <w:rsid w:val="00AD788C"/>
    <w:rsid w:val="00AE1EE7"/>
    <w:rsid w:val="00AE217F"/>
    <w:rsid w:val="00AE2D64"/>
    <w:rsid w:val="00AE361E"/>
    <w:rsid w:val="00AE399B"/>
    <w:rsid w:val="00AE64B3"/>
    <w:rsid w:val="00AE769F"/>
    <w:rsid w:val="00AF2E34"/>
    <w:rsid w:val="00AF6A33"/>
    <w:rsid w:val="00B024C2"/>
    <w:rsid w:val="00B02E08"/>
    <w:rsid w:val="00B06928"/>
    <w:rsid w:val="00B069E2"/>
    <w:rsid w:val="00B0764D"/>
    <w:rsid w:val="00B10408"/>
    <w:rsid w:val="00B12733"/>
    <w:rsid w:val="00B13C12"/>
    <w:rsid w:val="00B140A3"/>
    <w:rsid w:val="00B141D2"/>
    <w:rsid w:val="00B24224"/>
    <w:rsid w:val="00B2518C"/>
    <w:rsid w:val="00B27DD6"/>
    <w:rsid w:val="00B3010A"/>
    <w:rsid w:val="00B30920"/>
    <w:rsid w:val="00B322DE"/>
    <w:rsid w:val="00B32433"/>
    <w:rsid w:val="00B33C7B"/>
    <w:rsid w:val="00B37922"/>
    <w:rsid w:val="00B41092"/>
    <w:rsid w:val="00B47E9A"/>
    <w:rsid w:val="00B53F49"/>
    <w:rsid w:val="00B542F0"/>
    <w:rsid w:val="00B57AB4"/>
    <w:rsid w:val="00B61181"/>
    <w:rsid w:val="00B619D6"/>
    <w:rsid w:val="00B62364"/>
    <w:rsid w:val="00B70AEB"/>
    <w:rsid w:val="00B734D2"/>
    <w:rsid w:val="00B82133"/>
    <w:rsid w:val="00B82234"/>
    <w:rsid w:val="00B8346C"/>
    <w:rsid w:val="00B85636"/>
    <w:rsid w:val="00B85A56"/>
    <w:rsid w:val="00B87EE3"/>
    <w:rsid w:val="00B9274A"/>
    <w:rsid w:val="00B9306B"/>
    <w:rsid w:val="00B934DA"/>
    <w:rsid w:val="00B946CF"/>
    <w:rsid w:val="00B96087"/>
    <w:rsid w:val="00BA25D8"/>
    <w:rsid w:val="00BA2E8E"/>
    <w:rsid w:val="00BA5858"/>
    <w:rsid w:val="00BA6136"/>
    <w:rsid w:val="00BB2F5B"/>
    <w:rsid w:val="00BB6385"/>
    <w:rsid w:val="00BC1E37"/>
    <w:rsid w:val="00BC4BCF"/>
    <w:rsid w:val="00BC77D8"/>
    <w:rsid w:val="00BC7D72"/>
    <w:rsid w:val="00BD0B8C"/>
    <w:rsid w:val="00BD2238"/>
    <w:rsid w:val="00BE5DFA"/>
    <w:rsid w:val="00BE7FBD"/>
    <w:rsid w:val="00BF0254"/>
    <w:rsid w:val="00BF7D46"/>
    <w:rsid w:val="00C00BFE"/>
    <w:rsid w:val="00C039F9"/>
    <w:rsid w:val="00C03A3E"/>
    <w:rsid w:val="00C05EFA"/>
    <w:rsid w:val="00C10DA6"/>
    <w:rsid w:val="00C11A62"/>
    <w:rsid w:val="00C11C2C"/>
    <w:rsid w:val="00C13F51"/>
    <w:rsid w:val="00C15692"/>
    <w:rsid w:val="00C15C31"/>
    <w:rsid w:val="00C22059"/>
    <w:rsid w:val="00C23689"/>
    <w:rsid w:val="00C26ADE"/>
    <w:rsid w:val="00C32B99"/>
    <w:rsid w:val="00C32FC6"/>
    <w:rsid w:val="00C33214"/>
    <w:rsid w:val="00C34645"/>
    <w:rsid w:val="00C43784"/>
    <w:rsid w:val="00C4617A"/>
    <w:rsid w:val="00C476E7"/>
    <w:rsid w:val="00C518B5"/>
    <w:rsid w:val="00C53A37"/>
    <w:rsid w:val="00C549C8"/>
    <w:rsid w:val="00C557A6"/>
    <w:rsid w:val="00C55BCD"/>
    <w:rsid w:val="00C61E3E"/>
    <w:rsid w:val="00C71B8A"/>
    <w:rsid w:val="00C74BDF"/>
    <w:rsid w:val="00C74F49"/>
    <w:rsid w:val="00C75BE9"/>
    <w:rsid w:val="00C82F3B"/>
    <w:rsid w:val="00C8486E"/>
    <w:rsid w:val="00C85E4A"/>
    <w:rsid w:val="00C87C44"/>
    <w:rsid w:val="00C90BCC"/>
    <w:rsid w:val="00C931B1"/>
    <w:rsid w:val="00C94FCE"/>
    <w:rsid w:val="00C9721A"/>
    <w:rsid w:val="00CA52E8"/>
    <w:rsid w:val="00CA55B0"/>
    <w:rsid w:val="00CB1750"/>
    <w:rsid w:val="00CB43C0"/>
    <w:rsid w:val="00CB4676"/>
    <w:rsid w:val="00CB46EA"/>
    <w:rsid w:val="00CB47CF"/>
    <w:rsid w:val="00CC126D"/>
    <w:rsid w:val="00CC2D22"/>
    <w:rsid w:val="00CC5416"/>
    <w:rsid w:val="00CC69AF"/>
    <w:rsid w:val="00CD14F0"/>
    <w:rsid w:val="00CD1CCD"/>
    <w:rsid w:val="00CD36EB"/>
    <w:rsid w:val="00CD36EF"/>
    <w:rsid w:val="00CD4032"/>
    <w:rsid w:val="00CD4F93"/>
    <w:rsid w:val="00CD598B"/>
    <w:rsid w:val="00CD726D"/>
    <w:rsid w:val="00CE01B6"/>
    <w:rsid w:val="00CE13A9"/>
    <w:rsid w:val="00CE2A97"/>
    <w:rsid w:val="00CE3D00"/>
    <w:rsid w:val="00CE449B"/>
    <w:rsid w:val="00CE5A04"/>
    <w:rsid w:val="00CF1927"/>
    <w:rsid w:val="00CF290D"/>
    <w:rsid w:val="00CF4AE7"/>
    <w:rsid w:val="00D02BAD"/>
    <w:rsid w:val="00D11330"/>
    <w:rsid w:val="00D11444"/>
    <w:rsid w:val="00D11DC7"/>
    <w:rsid w:val="00D12370"/>
    <w:rsid w:val="00D136B7"/>
    <w:rsid w:val="00D22535"/>
    <w:rsid w:val="00D2451F"/>
    <w:rsid w:val="00D25FDA"/>
    <w:rsid w:val="00D27E85"/>
    <w:rsid w:val="00D334C0"/>
    <w:rsid w:val="00D348CF"/>
    <w:rsid w:val="00D36305"/>
    <w:rsid w:val="00D421A8"/>
    <w:rsid w:val="00D45A45"/>
    <w:rsid w:val="00D5403E"/>
    <w:rsid w:val="00D57FAC"/>
    <w:rsid w:val="00D60FF2"/>
    <w:rsid w:val="00D614C1"/>
    <w:rsid w:val="00D6169D"/>
    <w:rsid w:val="00D62AE4"/>
    <w:rsid w:val="00D64281"/>
    <w:rsid w:val="00D67E89"/>
    <w:rsid w:val="00D70480"/>
    <w:rsid w:val="00D7256E"/>
    <w:rsid w:val="00D75257"/>
    <w:rsid w:val="00D76177"/>
    <w:rsid w:val="00D765E1"/>
    <w:rsid w:val="00D80A80"/>
    <w:rsid w:val="00D81AFE"/>
    <w:rsid w:val="00D82988"/>
    <w:rsid w:val="00D830F9"/>
    <w:rsid w:val="00D857EB"/>
    <w:rsid w:val="00D8654A"/>
    <w:rsid w:val="00D87665"/>
    <w:rsid w:val="00D91B26"/>
    <w:rsid w:val="00D9326E"/>
    <w:rsid w:val="00D942D8"/>
    <w:rsid w:val="00D9701B"/>
    <w:rsid w:val="00DA0171"/>
    <w:rsid w:val="00DA2805"/>
    <w:rsid w:val="00DA4D50"/>
    <w:rsid w:val="00DA50EA"/>
    <w:rsid w:val="00DA52E7"/>
    <w:rsid w:val="00DA783B"/>
    <w:rsid w:val="00DB0C04"/>
    <w:rsid w:val="00DB3E9D"/>
    <w:rsid w:val="00DC060C"/>
    <w:rsid w:val="00DC0E40"/>
    <w:rsid w:val="00DC193E"/>
    <w:rsid w:val="00DC2D33"/>
    <w:rsid w:val="00DD16CD"/>
    <w:rsid w:val="00DD2262"/>
    <w:rsid w:val="00DD2A08"/>
    <w:rsid w:val="00DD2F4F"/>
    <w:rsid w:val="00DD5620"/>
    <w:rsid w:val="00DD5C05"/>
    <w:rsid w:val="00DE40C0"/>
    <w:rsid w:val="00DF04B2"/>
    <w:rsid w:val="00DF1270"/>
    <w:rsid w:val="00DF3884"/>
    <w:rsid w:val="00DF48E8"/>
    <w:rsid w:val="00DF6A21"/>
    <w:rsid w:val="00E00BBC"/>
    <w:rsid w:val="00E05054"/>
    <w:rsid w:val="00E066BE"/>
    <w:rsid w:val="00E12051"/>
    <w:rsid w:val="00E12770"/>
    <w:rsid w:val="00E13F7A"/>
    <w:rsid w:val="00E14B76"/>
    <w:rsid w:val="00E16F8E"/>
    <w:rsid w:val="00E204C1"/>
    <w:rsid w:val="00E26CE2"/>
    <w:rsid w:val="00E36D27"/>
    <w:rsid w:val="00E42B62"/>
    <w:rsid w:val="00E42C7C"/>
    <w:rsid w:val="00E452DA"/>
    <w:rsid w:val="00E454D3"/>
    <w:rsid w:val="00E45FE0"/>
    <w:rsid w:val="00E467DB"/>
    <w:rsid w:val="00E51FB0"/>
    <w:rsid w:val="00E5263B"/>
    <w:rsid w:val="00E526AC"/>
    <w:rsid w:val="00E538DB"/>
    <w:rsid w:val="00E56E5C"/>
    <w:rsid w:val="00E703A0"/>
    <w:rsid w:val="00E73005"/>
    <w:rsid w:val="00E73C86"/>
    <w:rsid w:val="00E83226"/>
    <w:rsid w:val="00E845AB"/>
    <w:rsid w:val="00E8658F"/>
    <w:rsid w:val="00E9495F"/>
    <w:rsid w:val="00EA5996"/>
    <w:rsid w:val="00EA5EE1"/>
    <w:rsid w:val="00EA7C0B"/>
    <w:rsid w:val="00EB0340"/>
    <w:rsid w:val="00EB10E9"/>
    <w:rsid w:val="00EB2F95"/>
    <w:rsid w:val="00EB3316"/>
    <w:rsid w:val="00EC10DE"/>
    <w:rsid w:val="00EC1567"/>
    <w:rsid w:val="00EC378C"/>
    <w:rsid w:val="00EC7B13"/>
    <w:rsid w:val="00ED02F6"/>
    <w:rsid w:val="00ED6B46"/>
    <w:rsid w:val="00ED7EFC"/>
    <w:rsid w:val="00EE0BA7"/>
    <w:rsid w:val="00EE3020"/>
    <w:rsid w:val="00EE3069"/>
    <w:rsid w:val="00EE3381"/>
    <w:rsid w:val="00EE5F0A"/>
    <w:rsid w:val="00EE6643"/>
    <w:rsid w:val="00EE695D"/>
    <w:rsid w:val="00EF011B"/>
    <w:rsid w:val="00EF01C4"/>
    <w:rsid w:val="00EF2CB6"/>
    <w:rsid w:val="00F028D5"/>
    <w:rsid w:val="00F031D3"/>
    <w:rsid w:val="00F06D1C"/>
    <w:rsid w:val="00F06F57"/>
    <w:rsid w:val="00F0703B"/>
    <w:rsid w:val="00F075EA"/>
    <w:rsid w:val="00F07F2E"/>
    <w:rsid w:val="00F1502B"/>
    <w:rsid w:val="00F152FF"/>
    <w:rsid w:val="00F1650C"/>
    <w:rsid w:val="00F16AEB"/>
    <w:rsid w:val="00F17E3B"/>
    <w:rsid w:val="00F22126"/>
    <w:rsid w:val="00F232DC"/>
    <w:rsid w:val="00F23F9F"/>
    <w:rsid w:val="00F24EEF"/>
    <w:rsid w:val="00F25FBA"/>
    <w:rsid w:val="00F26859"/>
    <w:rsid w:val="00F3242C"/>
    <w:rsid w:val="00F350AE"/>
    <w:rsid w:val="00F413E6"/>
    <w:rsid w:val="00F42949"/>
    <w:rsid w:val="00F429EC"/>
    <w:rsid w:val="00F44D5A"/>
    <w:rsid w:val="00F44E51"/>
    <w:rsid w:val="00F45CF4"/>
    <w:rsid w:val="00F46052"/>
    <w:rsid w:val="00F47564"/>
    <w:rsid w:val="00F50003"/>
    <w:rsid w:val="00F50C40"/>
    <w:rsid w:val="00F51D45"/>
    <w:rsid w:val="00F527D2"/>
    <w:rsid w:val="00F55351"/>
    <w:rsid w:val="00F563D3"/>
    <w:rsid w:val="00F635EB"/>
    <w:rsid w:val="00F637A9"/>
    <w:rsid w:val="00F63DF7"/>
    <w:rsid w:val="00F65EE2"/>
    <w:rsid w:val="00F674A1"/>
    <w:rsid w:val="00F72B02"/>
    <w:rsid w:val="00F72FA4"/>
    <w:rsid w:val="00F7595F"/>
    <w:rsid w:val="00F7742C"/>
    <w:rsid w:val="00F77DD8"/>
    <w:rsid w:val="00F80AB2"/>
    <w:rsid w:val="00F81FB1"/>
    <w:rsid w:val="00F86735"/>
    <w:rsid w:val="00F8779C"/>
    <w:rsid w:val="00F9296F"/>
    <w:rsid w:val="00F92D86"/>
    <w:rsid w:val="00F93D7E"/>
    <w:rsid w:val="00F945F7"/>
    <w:rsid w:val="00F9492D"/>
    <w:rsid w:val="00F97068"/>
    <w:rsid w:val="00F97BE8"/>
    <w:rsid w:val="00FA145C"/>
    <w:rsid w:val="00FA18F3"/>
    <w:rsid w:val="00FA3827"/>
    <w:rsid w:val="00FA68BD"/>
    <w:rsid w:val="00FB7917"/>
    <w:rsid w:val="00FB7EA1"/>
    <w:rsid w:val="00FC1C35"/>
    <w:rsid w:val="00FC5133"/>
    <w:rsid w:val="00FC6B7C"/>
    <w:rsid w:val="00FD039C"/>
    <w:rsid w:val="00FD27D1"/>
    <w:rsid w:val="00FD5427"/>
    <w:rsid w:val="00FD7686"/>
    <w:rsid w:val="00FD7C6E"/>
    <w:rsid w:val="00FD7EF0"/>
    <w:rsid w:val="00FE0380"/>
    <w:rsid w:val="00FE0B87"/>
    <w:rsid w:val="00FE3953"/>
    <w:rsid w:val="00FE5BDF"/>
    <w:rsid w:val="00FF1238"/>
    <w:rsid w:val="00FF1BB9"/>
    <w:rsid w:val="00FF6A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81C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361F"/>
    <w:rPr>
      <w:sz w:val="24"/>
      <w:szCs w:val="24"/>
    </w:rPr>
  </w:style>
  <w:style w:type="paragraph" w:styleId="Nadpis1">
    <w:name w:val="heading 1"/>
    <w:basedOn w:val="Normln"/>
    <w:next w:val="Normln"/>
    <w:link w:val="Nadpis1Char"/>
    <w:qFormat/>
    <w:rsid w:val="008C4F8E"/>
    <w:pPr>
      <w:keepNext/>
      <w:jc w:val="center"/>
      <w:outlineLvl w:val="0"/>
    </w:pPr>
    <w:rPr>
      <w:rFonts w:ascii="Arial" w:hAnsi="Arial"/>
      <w:b/>
      <w:sz w:val="52"/>
      <w:szCs w:val="20"/>
    </w:rPr>
  </w:style>
  <w:style w:type="paragraph" w:styleId="Nadpis2">
    <w:name w:val="heading 2"/>
    <w:basedOn w:val="Normln"/>
    <w:next w:val="Normln"/>
    <w:link w:val="Nadpis2Char"/>
    <w:qFormat/>
    <w:rsid w:val="008C4F8E"/>
    <w:pPr>
      <w:keepNext/>
      <w:jc w:val="center"/>
      <w:outlineLvl w:val="1"/>
    </w:pPr>
    <w:rPr>
      <w:rFonts w:ascii="Arial Black" w:hAnsi="Arial Black"/>
      <w:b/>
      <w:sz w:val="20"/>
      <w:szCs w:val="20"/>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qFormat/>
    <w:rsid w:val="008C4F8E"/>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8C4F8E"/>
    <w:pPr>
      <w:keepNext/>
      <w:ind w:left="397" w:hanging="397"/>
      <w:jc w:val="both"/>
      <w:outlineLvl w:val="3"/>
    </w:pPr>
    <w:rPr>
      <w:rFonts w:ascii="Arial" w:hAnsi="Arial"/>
      <w:b/>
      <w:szCs w:val="20"/>
    </w:rPr>
  </w:style>
  <w:style w:type="paragraph" w:styleId="Nadpis5">
    <w:name w:val="heading 5"/>
    <w:basedOn w:val="Normln"/>
    <w:next w:val="Normln"/>
    <w:link w:val="Nadpis5Char"/>
    <w:qFormat/>
    <w:rsid w:val="008C4F8E"/>
    <w:pPr>
      <w:spacing w:before="240" w:after="60"/>
      <w:outlineLvl w:val="4"/>
    </w:pPr>
    <w:rPr>
      <w:rFonts w:ascii="Arial" w:hAnsi="Arial"/>
      <w:b/>
      <w:bCs/>
      <w:i/>
      <w:iCs/>
      <w:sz w:val="26"/>
      <w:szCs w:val="26"/>
    </w:rPr>
  </w:style>
  <w:style w:type="paragraph" w:styleId="Nadpis6">
    <w:name w:val="heading 6"/>
    <w:basedOn w:val="Normln"/>
    <w:next w:val="Normln"/>
    <w:link w:val="Nadpis6Char"/>
    <w:qFormat/>
    <w:rsid w:val="008C4F8E"/>
    <w:pPr>
      <w:spacing w:before="240" w:after="60"/>
      <w:outlineLvl w:val="5"/>
    </w:pPr>
    <w:rPr>
      <w:b/>
      <w:bCs/>
      <w:sz w:val="22"/>
      <w:szCs w:val="22"/>
    </w:rPr>
  </w:style>
  <w:style w:type="paragraph" w:styleId="Nadpis7">
    <w:name w:val="heading 7"/>
    <w:basedOn w:val="Normln"/>
    <w:next w:val="Normln"/>
    <w:link w:val="Nadpis7Char"/>
    <w:qFormat/>
    <w:rsid w:val="008C4F8E"/>
    <w:pPr>
      <w:spacing w:before="240" w:after="60"/>
      <w:outlineLvl w:val="6"/>
    </w:pPr>
  </w:style>
  <w:style w:type="paragraph" w:styleId="Nadpis8">
    <w:name w:val="heading 8"/>
    <w:basedOn w:val="Normln"/>
    <w:next w:val="Normln"/>
    <w:link w:val="Nadpis8Char"/>
    <w:qFormat/>
    <w:rsid w:val="008C4F8E"/>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Nzev">
    <w:name w:val="Title"/>
    <w:basedOn w:val="Normln"/>
    <w:link w:val="NzevChar"/>
    <w:qFormat/>
    <w:rsid w:val="00C549C8"/>
    <w:pPr>
      <w:jc w:val="center"/>
    </w:pPr>
    <w:rPr>
      <w:rFonts w:ascii="Arial" w:hAnsi="Arial" w:cs="Arial"/>
      <w:b/>
      <w:bCs/>
    </w:rPr>
  </w:style>
  <w:style w:type="character" w:customStyle="1" w:styleId="NzevChar">
    <w:name w:val="Název Char"/>
    <w:link w:val="Nzev"/>
    <w:rsid w:val="00C549C8"/>
    <w:rPr>
      <w:rFonts w:ascii="Arial" w:hAnsi="Arial" w:cs="Arial"/>
      <w:b/>
      <w:bCs/>
      <w:sz w:val="24"/>
      <w:szCs w:val="24"/>
    </w:rPr>
  </w:style>
  <w:style w:type="paragraph" w:styleId="Zkladntext">
    <w:name w:val="Body Text"/>
    <w:basedOn w:val="Normln"/>
    <w:link w:val="ZkladntextChar"/>
    <w:rsid w:val="00C549C8"/>
    <w:rPr>
      <w:snapToGrid w:val="0"/>
      <w:color w:val="000000"/>
      <w:szCs w:val="20"/>
    </w:rPr>
  </w:style>
  <w:style w:type="character" w:customStyle="1" w:styleId="ZkladntextChar">
    <w:name w:val="Základní text Char"/>
    <w:link w:val="Zkladntext"/>
    <w:rsid w:val="00C549C8"/>
    <w:rPr>
      <w:snapToGrid w:val="0"/>
      <w:color w:val="000000"/>
      <w:sz w:val="24"/>
    </w:rPr>
  </w:style>
  <w:style w:type="paragraph" w:styleId="Zkladntextodsazen">
    <w:name w:val="Body Text Indent"/>
    <w:basedOn w:val="Normln"/>
    <w:link w:val="ZkladntextodsazenChar"/>
    <w:rsid w:val="00C549C8"/>
    <w:pPr>
      <w:ind w:left="1776"/>
    </w:pPr>
    <w:rPr>
      <w:rFonts w:ascii="Arial" w:hAnsi="Arial" w:cs="Arial"/>
    </w:rPr>
  </w:style>
  <w:style w:type="character" w:customStyle="1" w:styleId="ZkladntextodsazenChar">
    <w:name w:val="Základní text odsazený Char"/>
    <w:link w:val="Zkladntextodsazen"/>
    <w:rsid w:val="00C549C8"/>
    <w:rPr>
      <w:rFonts w:ascii="Arial" w:hAnsi="Arial" w:cs="Arial"/>
      <w:sz w:val="24"/>
      <w:szCs w:val="24"/>
    </w:rPr>
  </w:style>
  <w:style w:type="paragraph" w:styleId="Zkladntextodsazen2">
    <w:name w:val="Body Text Indent 2"/>
    <w:basedOn w:val="Normln"/>
    <w:link w:val="Zkladntextodsazen2Char"/>
    <w:rsid w:val="00C549C8"/>
    <w:pPr>
      <w:ind w:left="708"/>
    </w:pPr>
    <w:rPr>
      <w:rFonts w:ascii="Arial" w:hAnsi="Arial" w:cs="Arial"/>
    </w:rPr>
  </w:style>
  <w:style w:type="character" w:customStyle="1" w:styleId="Zkladntextodsazen2Char">
    <w:name w:val="Základní text odsazený 2 Char"/>
    <w:link w:val="Zkladntextodsazen2"/>
    <w:rsid w:val="00C549C8"/>
    <w:rPr>
      <w:rFonts w:ascii="Arial" w:hAnsi="Arial" w:cs="Arial"/>
      <w:sz w:val="24"/>
      <w:szCs w:val="24"/>
    </w:rPr>
  </w:style>
  <w:style w:type="paragraph" w:styleId="Zkladntext3">
    <w:name w:val="Body Text 3"/>
    <w:basedOn w:val="Normln"/>
    <w:link w:val="Zkladntext3Char"/>
    <w:rsid w:val="00C549C8"/>
    <w:pPr>
      <w:spacing w:after="120"/>
    </w:pPr>
    <w:rPr>
      <w:sz w:val="16"/>
      <w:szCs w:val="16"/>
    </w:rPr>
  </w:style>
  <w:style w:type="character" w:customStyle="1" w:styleId="Zkladntext3Char">
    <w:name w:val="Základní text 3 Char"/>
    <w:link w:val="Zkladntext3"/>
    <w:rsid w:val="00C549C8"/>
    <w:rPr>
      <w:sz w:val="16"/>
      <w:szCs w:val="16"/>
    </w:rPr>
  </w:style>
  <w:style w:type="paragraph" w:customStyle="1" w:styleId="Import6">
    <w:name w:val="Import 6"/>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styleId="Hypertextovodkaz">
    <w:name w:val="Hyperlink"/>
    <w:rsid w:val="00C549C8"/>
    <w:rPr>
      <w:color w:val="0000FF"/>
      <w:u w:val="single"/>
    </w:rPr>
  </w:style>
  <w:style w:type="character" w:customStyle="1" w:styleId="ZpatChar">
    <w:name w:val="Zápatí Char"/>
    <w:link w:val="Zpat"/>
    <w:uiPriority w:val="99"/>
    <w:rsid w:val="00C549C8"/>
    <w:rPr>
      <w:sz w:val="24"/>
      <w:szCs w:val="24"/>
    </w:rPr>
  </w:style>
  <w:style w:type="character" w:styleId="slostrnky">
    <w:name w:val="page number"/>
    <w:basedOn w:val="Standardnpsmoodstavce"/>
    <w:rsid w:val="00C549C8"/>
  </w:style>
  <w:style w:type="paragraph" w:customStyle="1" w:styleId="Import0">
    <w:name w:val="Import 0"/>
    <w:basedOn w:val="Normln"/>
    <w:rsid w:val="00BA25D8"/>
    <w:pPr>
      <w:suppressAutoHyphens/>
      <w:spacing w:line="276" w:lineRule="auto"/>
    </w:pPr>
    <w:rPr>
      <w:rFonts w:ascii="Courier New" w:hAnsi="Courier New"/>
      <w:szCs w:val="20"/>
    </w:rPr>
  </w:style>
  <w:style w:type="paragraph" w:styleId="Zkladntextodsazen3">
    <w:name w:val="Body Text Indent 3"/>
    <w:basedOn w:val="Normln"/>
    <w:link w:val="Zkladntextodsazen3Char"/>
    <w:rsid w:val="00BA6136"/>
    <w:pPr>
      <w:spacing w:after="120"/>
      <w:ind w:left="283"/>
    </w:pPr>
    <w:rPr>
      <w:sz w:val="16"/>
      <w:szCs w:val="16"/>
    </w:rPr>
  </w:style>
  <w:style w:type="character" w:customStyle="1" w:styleId="Zkladntextodsazen3Char">
    <w:name w:val="Základní text odsazený 3 Char"/>
    <w:link w:val="Zkladntextodsazen3"/>
    <w:rsid w:val="00BA6136"/>
    <w:rPr>
      <w:sz w:val="16"/>
      <w:szCs w:val="16"/>
    </w:rPr>
  </w:style>
  <w:style w:type="paragraph" w:customStyle="1" w:styleId="Import3">
    <w:name w:val="Import 3"/>
    <w:basedOn w:val="Normln"/>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paragraph" w:customStyle="1" w:styleId="Import5">
    <w:name w:val="Import 5"/>
    <w:basedOn w:val="Import0"/>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character" w:customStyle="1" w:styleId="Nadpis1Char">
    <w:name w:val="Nadpis 1 Char"/>
    <w:link w:val="Nadpis1"/>
    <w:rsid w:val="008C4F8E"/>
    <w:rPr>
      <w:rFonts w:ascii="Arial" w:hAnsi="Arial"/>
      <w:b/>
      <w:sz w:val="52"/>
    </w:rPr>
  </w:style>
  <w:style w:type="character" w:customStyle="1" w:styleId="Nadpis2Char">
    <w:name w:val="Nadpis 2 Char"/>
    <w:link w:val="Nadpis2"/>
    <w:rsid w:val="008C4F8E"/>
    <w:rPr>
      <w:rFonts w:ascii="Arial Black" w:hAnsi="Arial Black"/>
      <w:b/>
      <w14:shadow w14:blurRad="50800" w14:dist="38100" w14:dir="2700000" w14:sx="100000" w14:sy="100000" w14:kx="0" w14:ky="0" w14:algn="tl">
        <w14:srgbClr w14:val="000000">
          <w14:alpha w14:val="60000"/>
        </w14:srgbClr>
      </w14:shadow>
    </w:rPr>
  </w:style>
  <w:style w:type="character" w:customStyle="1" w:styleId="Nadpis3Char">
    <w:name w:val="Nadpis 3 Char"/>
    <w:link w:val="Nadpis3"/>
    <w:rsid w:val="008C4F8E"/>
    <w:rPr>
      <w:rFonts w:ascii="Arial" w:hAnsi="Arial" w:cs="Arial"/>
      <w:b/>
      <w:bCs/>
      <w:sz w:val="26"/>
      <w:szCs w:val="26"/>
    </w:rPr>
  </w:style>
  <w:style w:type="character" w:customStyle="1" w:styleId="Nadpis4Char">
    <w:name w:val="Nadpis 4 Char"/>
    <w:link w:val="Nadpis4"/>
    <w:rsid w:val="008C4F8E"/>
    <w:rPr>
      <w:rFonts w:ascii="Arial" w:hAnsi="Arial"/>
      <w:b/>
      <w:sz w:val="24"/>
    </w:rPr>
  </w:style>
  <w:style w:type="character" w:customStyle="1" w:styleId="Nadpis5Char">
    <w:name w:val="Nadpis 5 Char"/>
    <w:link w:val="Nadpis5"/>
    <w:rsid w:val="008C4F8E"/>
    <w:rPr>
      <w:rFonts w:ascii="Arial" w:hAnsi="Arial"/>
      <w:b/>
      <w:bCs/>
      <w:i/>
      <w:iCs/>
      <w:sz w:val="26"/>
      <w:szCs w:val="26"/>
    </w:rPr>
  </w:style>
  <w:style w:type="character" w:customStyle="1" w:styleId="Nadpis6Char">
    <w:name w:val="Nadpis 6 Char"/>
    <w:link w:val="Nadpis6"/>
    <w:rsid w:val="008C4F8E"/>
    <w:rPr>
      <w:b/>
      <w:bCs/>
      <w:sz w:val="22"/>
      <w:szCs w:val="22"/>
    </w:rPr>
  </w:style>
  <w:style w:type="character" w:customStyle="1" w:styleId="Nadpis7Char">
    <w:name w:val="Nadpis 7 Char"/>
    <w:link w:val="Nadpis7"/>
    <w:rsid w:val="008C4F8E"/>
    <w:rPr>
      <w:sz w:val="24"/>
      <w:szCs w:val="24"/>
    </w:rPr>
  </w:style>
  <w:style w:type="character" w:customStyle="1" w:styleId="Nadpis8Char">
    <w:name w:val="Nadpis 8 Char"/>
    <w:link w:val="Nadpis8"/>
    <w:rsid w:val="008C4F8E"/>
    <w:rPr>
      <w:i/>
      <w:iCs/>
      <w:sz w:val="24"/>
      <w:szCs w:val="24"/>
    </w:rPr>
  </w:style>
  <w:style w:type="paragraph" w:styleId="Prosttext">
    <w:name w:val="Plain Text"/>
    <w:basedOn w:val="Normln"/>
    <w:link w:val="ProsttextChar"/>
    <w:uiPriority w:val="99"/>
    <w:rsid w:val="008C4F8E"/>
    <w:rPr>
      <w:rFonts w:ascii="Courier New" w:hAnsi="Courier New"/>
      <w:sz w:val="20"/>
      <w:szCs w:val="20"/>
    </w:rPr>
  </w:style>
  <w:style w:type="character" w:customStyle="1" w:styleId="ProsttextChar">
    <w:name w:val="Prostý text Char"/>
    <w:link w:val="Prosttext"/>
    <w:uiPriority w:val="99"/>
    <w:rsid w:val="008C4F8E"/>
    <w:rPr>
      <w:rFonts w:ascii="Courier New" w:hAnsi="Courier New"/>
    </w:rPr>
  </w:style>
  <w:style w:type="paragraph" w:customStyle="1" w:styleId="Import1">
    <w:name w:val="Import 1"/>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4">
    <w:name w:val="Import 4"/>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8">
    <w:name w:val="Import 8"/>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8C4F8E"/>
    <w:pPr>
      <w:ind w:left="709"/>
    </w:pPr>
    <w:rPr>
      <w:szCs w:val="20"/>
    </w:rPr>
  </w:style>
  <w:style w:type="paragraph" w:customStyle="1" w:styleId="Import16">
    <w:name w:val="Import 16"/>
    <w:basedOn w:val="Import0"/>
    <w:rsid w:val="008C4F8E"/>
    <w:pPr>
      <w:tabs>
        <w:tab w:val="left" w:pos="5904"/>
      </w:tabs>
      <w:spacing w:line="230" w:lineRule="auto"/>
    </w:pPr>
  </w:style>
  <w:style w:type="paragraph" w:styleId="Textbubliny">
    <w:name w:val="Balloon Text"/>
    <w:basedOn w:val="Normln"/>
    <w:link w:val="TextbublinyChar"/>
    <w:rsid w:val="008C4F8E"/>
    <w:rPr>
      <w:rFonts w:ascii="Tahoma" w:hAnsi="Tahoma" w:cs="Tahoma"/>
      <w:sz w:val="16"/>
      <w:szCs w:val="16"/>
    </w:rPr>
  </w:style>
  <w:style w:type="character" w:customStyle="1" w:styleId="TextbublinyChar">
    <w:name w:val="Text bubliny Char"/>
    <w:link w:val="Textbubliny"/>
    <w:rsid w:val="008C4F8E"/>
    <w:rPr>
      <w:rFonts w:ascii="Tahoma" w:hAnsi="Tahoma" w:cs="Tahoma"/>
      <w:sz w:val="16"/>
      <w:szCs w:val="16"/>
    </w:rPr>
  </w:style>
  <w:style w:type="character" w:styleId="Odkaznakoment">
    <w:name w:val="annotation reference"/>
    <w:rsid w:val="008C4F8E"/>
    <w:rPr>
      <w:sz w:val="16"/>
      <w:szCs w:val="16"/>
    </w:rPr>
  </w:style>
  <w:style w:type="paragraph" w:styleId="Textkomente">
    <w:name w:val="annotation text"/>
    <w:basedOn w:val="Normln"/>
    <w:link w:val="TextkomenteChar"/>
    <w:rsid w:val="008C4F8E"/>
    <w:rPr>
      <w:rFonts w:ascii="Arial" w:hAnsi="Arial"/>
      <w:sz w:val="20"/>
      <w:szCs w:val="20"/>
    </w:rPr>
  </w:style>
  <w:style w:type="character" w:customStyle="1" w:styleId="TextkomenteChar">
    <w:name w:val="Text komentáře Char"/>
    <w:link w:val="Textkomente"/>
    <w:rsid w:val="008C4F8E"/>
    <w:rPr>
      <w:rFonts w:ascii="Arial" w:hAnsi="Arial"/>
    </w:rPr>
  </w:style>
  <w:style w:type="paragraph" w:styleId="Pedmtkomente">
    <w:name w:val="annotation subject"/>
    <w:basedOn w:val="Textkomente"/>
    <w:next w:val="Textkomente"/>
    <w:link w:val="PedmtkomenteChar"/>
    <w:rsid w:val="008C4F8E"/>
    <w:rPr>
      <w:b/>
      <w:bCs/>
    </w:rPr>
  </w:style>
  <w:style w:type="character" w:customStyle="1" w:styleId="PedmtkomenteChar">
    <w:name w:val="Předmět komentáře Char"/>
    <w:link w:val="Pedmtkomente"/>
    <w:rsid w:val="008C4F8E"/>
    <w:rPr>
      <w:rFonts w:ascii="Arial" w:hAnsi="Arial"/>
      <w:b/>
      <w:bCs/>
    </w:rPr>
  </w:style>
  <w:style w:type="paragraph" w:customStyle="1" w:styleId="tun">
    <w:name w:val="tučný"/>
    <w:basedOn w:val="Normln"/>
    <w:rsid w:val="008C4F8E"/>
    <w:pPr>
      <w:ind w:left="705" w:hanging="705"/>
    </w:pPr>
    <w:rPr>
      <w:rFonts w:ascii="Arial" w:hAnsi="Arial"/>
      <w:sz w:val="20"/>
      <w:szCs w:val="20"/>
    </w:rPr>
  </w:style>
  <w:style w:type="paragraph" w:customStyle="1" w:styleId="SODodstavec">
    <w:name w:val="SOD odstavec"/>
    <w:basedOn w:val="Zkladntext"/>
    <w:autoRedefine/>
    <w:rsid w:val="008C4F8E"/>
    <w:pPr>
      <w:numPr>
        <w:ilvl w:val="1"/>
        <w:numId w:val="14"/>
      </w:numPr>
      <w:spacing w:before="120" w:after="120"/>
      <w:ind w:hanging="539"/>
      <w:jc w:val="both"/>
    </w:pPr>
    <w:rPr>
      <w:snapToGrid/>
      <w:color w:val="auto"/>
      <w:sz w:val="22"/>
      <w:szCs w:val="24"/>
    </w:rPr>
  </w:style>
  <w:style w:type="paragraph" w:styleId="Zkladntext-prvnodsazen">
    <w:name w:val="Body Text First Indent"/>
    <w:basedOn w:val="Zkladntext"/>
    <w:link w:val="Zkladntext-prvnodsazenChar"/>
    <w:rsid w:val="008C4F8E"/>
    <w:pPr>
      <w:spacing w:after="120"/>
      <w:ind w:firstLine="210"/>
    </w:pPr>
    <w:rPr>
      <w:rFonts w:ascii="Arial" w:hAnsi="Arial"/>
      <w:snapToGrid/>
      <w:color w:val="auto"/>
    </w:rPr>
  </w:style>
  <w:style w:type="character" w:customStyle="1" w:styleId="Zkladntext-prvnodsazenChar">
    <w:name w:val="Základní text - první odsazený Char"/>
    <w:link w:val="Zkladntext-prvnodsazen"/>
    <w:rsid w:val="008C4F8E"/>
    <w:rPr>
      <w:rFonts w:ascii="Arial" w:hAnsi="Arial"/>
      <w:snapToGrid w:val="0"/>
      <w:color w:val="000000"/>
      <w:sz w:val="24"/>
    </w:rPr>
  </w:style>
  <w:style w:type="paragraph" w:styleId="Seznam">
    <w:name w:val="List"/>
    <w:basedOn w:val="Normln"/>
    <w:rsid w:val="008C4F8E"/>
    <w:pPr>
      <w:widowControl w:val="0"/>
      <w:ind w:left="283" w:hanging="283"/>
    </w:pPr>
    <w:rPr>
      <w:sz w:val="20"/>
      <w:szCs w:val="20"/>
    </w:rPr>
  </w:style>
  <w:style w:type="paragraph" w:customStyle="1" w:styleId="Level1">
    <w:name w:val="Level 1"/>
    <w:basedOn w:val="Normln"/>
    <w:next w:val="Normln"/>
    <w:rsid w:val="0007795E"/>
    <w:pPr>
      <w:numPr>
        <w:numId w:val="21"/>
      </w:numPr>
      <w:spacing w:after="210" w:line="264" w:lineRule="auto"/>
      <w:jc w:val="both"/>
      <w:outlineLvl w:val="0"/>
    </w:pPr>
    <w:rPr>
      <w:rFonts w:ascii="Arial" w:eastAsia="Arial Unicode MS" w:hAnsi="Arial" w:cs="Arial"/>
      <w:sz w:val="21"/>
      <w:szCs w:val="21"/>
      <w:lang w:val="en-GB" w:eastAsia="zh-CN"/>
    </w:rPr>
  </w:style>
  <w:style w:type="paragraph" w:customStyle="1" w:styleId="Level2">
    <w:name w:val="Level 2"/>
    <w:basedOn w:val="Normln"/>
    <w:next w:val="Normln"/>
    <w:rsid w:val="0007795E"/>
    <w:pPr>
      <w:numPr>
        <w:ilvl w:val="1"/>
        <w:numId w:val="21"/>
      </w:numPr>
      <w:spacing w:after="210" w:line="264" w:lineRule="auto"/>
      <w:jc w:val="both"/>
      <w:outlineLvl w:val="1"/>
    </w:pPr>
    <w:rPr>
      <w:rFonts w:ascii="Arial" w:eastAsia="Arial Unicode MS" w:hAnsi="Arial" w:cs="Arial"/>
      <w:sz w:val="21"/>
      <w:szCs w:val="21"/>
      <w:lang w:val="en-GB" w:eastAsia="zh-CN"/>
    </w:rPr>
  </w:style>
  <w:style w:type="paragraph" w:customStyle="1" w:styleId="Level3">
    <w:name w:val="Level 3"/>
    <w:basedOn w:val="Normln"/>
    <w:next w:val="Normln"/>
    <w:rsid w:val="0007795E"/>
    <w:pPr>
      <w:numPr>
        <w:ilvl w:val="2"/>
        <w:numId w:val="21"/>
      </w:numPr>
      <w:spacing w:after="210" w:line="264" w:lineRule="auto"/>
      <w:jc w:val="both"/>
      <w:outlineLvl w:val="2"/>
    </w:pPr>
    <w:rPr>
      <w:rFonts w:ascii="Arial" w:eastAsia="Arial Unicode MS" w:hAnsi="Arial" w:cs="Arial"/>
      <w:sz w:val="21"/>
      <w:szCs w:val="21"/>
      <w:lang w:val="en-GB" w:eastAsia="zh-CN"/>
    </w:rPr>
  </w:style>
  <w:style w:type="paragraph" w:customStyle="1" w:styleId="Level4">
    <w:name w:val="Level 4"/>
    <w:basedOn w:val="Normln"/>
    <w:next w:val="Normln"/>
    <w:rsid w:val="0007795E"/>
    <w:pPr>
      <w:numPr>
        <w:ilvl w:val="3"/>
        <w:numId w:val="21"/>
      </w:numPr>
      <w:spacing w:after="210" w:line="264" w:lineRule="auto"/>
      <w:jc w:val="both"/>
      <w:outlineLvl w:val="3"/>
    </w:pPr>
    <w:rPr>
      <w:rFonts w:ascii="Arial" w:eastAsia="Arial Unicode MS" w:hAnsi="Arial" w:cs="Arial"/>
      <w:sz w:val="21"/>
      <w:szCs w:val="21"/>
      <w:lang w:val="en-GB" w:eastAsia="zh-CN"/>
    </w:rPr>
  </w:style>
  <w:style w:type="paragraph" w:customStyle="1" w:styleId="Level5">
    <w:name w:val="Level 5"/>
    <w:basedOn w:val="Normln"/>
    <w:next w:val="Normln"/>
    <w:rsid w:val="0007795E"/>
    <w:pPr>
      <w:numPr>
        <w:ilvl w:val="4"/>
        <w:numId w:val="21"/>
      </w:numPr>
      <w:spacing w:after="210" w:line="264" w:lineRule="auto"/>
      <w:jc w:val="both"/>
      <w:outlineLvl w:val="4"/>
    </w:pPr>
    <w:rPr>
      <w:rFonts w:ascii="Arial" w:eastAsia="Arial Unicode MS" w:hAnsi="Arial" w:cs="Arial"/>
      <w:sz w:val="21"/>
      <w:szCs w:val="21"/>
      <w:lang w:val="en-GB" w:eastAsia="zh-CN"/>
    </w:rPr>
  </w:style>
  <w:style w:type="paragraph" w:styleId="Odstavecseseznamem">
    <w:name w:val="List Paragraph"/>
    <w:basedOn w:val="Normln"/>
    <w:uiPriority w:val="34"/>
    <w:qFormat/>
    <w:rsid w:val="00D421A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dstavecSmlouvy">
    <w:name w:val="OdstavecSmlouvy"/>
    <w:basedOn w:val="Normln"/>
    <w:rsid w:val="005E39B1"/>
    <w:pPr>
      <w:keepLines/>
      <w:numPr>
        <w:numId w:val="34"/>
      </w:numPr>
      <w:tabs>
        <w:tab w:val="left" w:pos="426"/>
        <w:tab w:val="left" w:pos="1701"/>
      </w:tabs>
      <w:spacing w:after="120"/>
      <w:jc w:val="both"/>
    </w:pPr>
    <w:rPr>
      <w:szCs w:val="20"/>
    </w:rPr>
  </w:style>
  <w:style w:type="character" w:styleId="Siln">
    <w:name w:val="Strong"/>
    <w:uiPriority w:val="22"/>
    <w:qFormat/>
    <w:rsid w:val="00321948"/>
    <w:rPr>
      <w:b/>
      <w:bCs/>
    </w:rPr>
  </w:style>
  <w:style w:type="table" w:styleId="Mkatabulky">
    <w:name w:val="Table Grid"/>
    <w:basedOn w:val="Normlntabulka"/>
    <w:rsid w:val="00192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4D50"/>
    <w:pPr>
      <w:autoSpaceDE w:val="0"/>
      <w:autoSpaceDN w:val="0"/>
      <w:adjustRightInd w:val="0"/>
    </w:pPr>
    <w:rPr>
      <w:rFonts w:ascii="Arial" w:hAnsi="Arial" w:cs="Arial"/>
      <w:color w:val="000000"/>
      <w:sz w:val="24"/>
      <w:szCs w:val="24"/>
    </w:rPr>
  </w:style>
  <w:style w:type="character" w:customStyle="1" w:styleId="highlight">
    <w:name w:val="highlight"/>
    <w:basedOn w:val="Standardnpsmoodstavce"/>
    <w:rsid w:val="0086725E"/>
  </w:style>
  <w:style w:type="paragraph" w:customStyle="1" w:styleId="Smlouva-slo">
    <w:name w:val="Smlouva-číslo"/>
    <w:basedOn w:val="Normln"/>
    <w:rsid w:val="00A6547A"/>
    <w:pPr>
      <w:widowControl w:val="0"/>
      <w:spacing w:before="120" w:line="240" w:lineRule="atLeast"/>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361F"/>
    <w:rPr>
      <w:sz w:val="24"/>
      <w:szCs w:val="24"/>
    </w:rPr>
  </w:style>
  <w:style w:type="paragraph" w:styleId="Nadpis1">
    <w:name w:val="heading 1"/>
    <w:basedOn w:val="Normln"/>
    <w:next w:val="Normln"/>
    <w:link w:val="Nadpis1Char"/>
    <w:qFormat/>
    <w:rsid w:val="008C4F8E"/>
    <w:pPr>
      <w:keepNext/>
      <w:jc w:val="center"/>
      <w:outlineLvl w:val="0"/>
    </w:pPr>
    <w:rPr>
      <w:rFonts w:ascii="Arial" w:hAnsi="Arial"/>
      <w:b/>
      <w:sz w:val="52"/>
      <w:szCs w:val="20"/>
    </w:rPr>
  </w:style>
  <w:style w:type="paragraph" w:styleId="Nadpis2">
    <w:name w:val="heading 2"/>
    <w:basedOn w:val="Normln"/>
    <w:next w:val="Normln"/>
    <w:link w:val="Nadpis2Char"/>
    <w:qFormat/>
    <w:rsid w:val="008C4F8E"/>
    <w:pPr>
      <w:keepNext/>
      <w:jc w:val="center"/>
      <w:outlineLvl w:val="1"/>
    </w:pPr>
    <w:rPr>
      <w:rFonts w:ascii="Arial Black" w:hAnsi="Arial Black"/>
      <w:b/>
      <w:sz w:val="20"/>
      <w:szCs w:val="20"/>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qFormat/>
    <w:rsid w:val="008C4F8E"/>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8C4F8E"/>
    <w:pPr>
      <w:keepNext/>
      <w:ind w:left="397" w:hanging="397"/>
      <w:jc w:val="both"/>
      <w:outlineLvl w:val="3"/>
    </w:pPr>
    <w:rPr>
      <w:rFonts w:ascii="Arial" w:hAnsi="Arial"/>
      <w:b/>
      <w:szCs w:val="20"/>
    </w:rPr>
  </w:style>
  <w:style w:type="paragraph" w:styleId="Nadpis5">
    <w:name w:val="heading 5"/>
    <w:basedOn w:val="Normln"/>
    <w:next w:val="Normln"/>
    <w:link w:val="Nadpis5Char"/>
    <w:qFormat/>
    <w:rsid w:val="008C4F8E"/>
    <w:pPr>
      <w:spacing w:before="240" w:after="60"/>
      <w:outlineLvl w:val="4"/>
    </w:pPr>
    <w:rPr>
      <w:rFonts w:ascii="Arial" w:hAnsi="Arial"/>
      <w:b/>
      <w:bCs/>
      <w:i/>
      <w:iCs/>
      <w:sz w:val="26"/>
      <w:szCs w:val="26"/>
    </w:rPr>
  </w:style>
  <w:style w:type="paragraph" w:styleId="Nadpis6">
    <w:name w:val="heading 6"/>
    <w:basedOn w:val="Normln"/>
    <w:next w:val="Normln"/>
    <w:link w:val="Nadpis6Char"/>
    <w:qFormat/>
    <w:rsid w:val="008C4F8E"/>
    <w:pPr>
      <w:spacing w:before="240" w:after="60"/>
      <w:outlineLvl w:val="5"/>
    </w:pPr>
    <w:rPr>
      <w:b/>
      <w:bCs/>
      <w:sz w:val="22"/>
      <w:szCs w:val="22"/>
    </w:rPr>
  </w:style>
  <w:style w:type="paragraph" w:styleId="Nadpis7">
    <w:name w:val="heading 7"/>
    <w:basedOn w:val="Normln"/>
    <w:next w:val="Normln"/>
    <w:link w:val="Nadpis7Char"/>
    <w:qFormat/>
    <w:rsid w:val="008C4F8E"/>
    <w:pPr>
      <w:spacing w:before="240" w:after="60"/>
      <w:outlineLvl w:val="6"/>
    </w:pPr>
  </w:style>
  <w:style w:type="paragraph" w:styleId="Nadpis8">
    <w:name w:val="heading 8"/>
    <w:basedOn w:val="Normln"/>
    <w:next w:val="Normln"/>
    <w:link w:val="Nadpis8Char"/>
    <w:qFormat/>
    <w:rsid w:val="008C4F8E"/>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Nzev">
    <w:name w:val="Title"/>
    <w:basedOn w:val="Normln"/>
    <w:link w:val="NzevChar"/>
    <w:qFormat/>
    <w:rsid w:val="00C549C8"/>
    <w:pPr>
      <w:jc w:val="center"/>
    </w:pPr>
    <w:rPr>
      <w:rFonts w:ascii="Arial" w:hAnsi="Arial" w:cs="Arial"/>
      <w:b/>
      <w:bCs/>
    </w:rPr>
  </w:style>
  <w:style w:type="character" w:customStyle="1" w:styleId="NzevChar">
    <w:name w:val="Název Char"/>
    <w:link w:val="Nzev"/>
    <w:rsid w:val="00C549C8"/>
    <w:rPr>
      <w:rFonts w:ascii="Arial" w:hAnsi="Arial" w:cs="Arial"/>
      <w:b/>
      <w:bCs/>
      <w:sz w:val="24"/>
      <w:szCs w:val="24"/>
    </w:rPr>
  </w:style>
  <w:style w:type="paragraph" w:styleId="Zkladntext">
    <w:name w:val="Body Text"/>
    <w:basedOn w:val="Normln"/>
    <w:link w:val="ZkladntextChar"/>
    <w:rsid w:val="00C549C8"/>
    <w:rPr>
      <w:snapToGrid w:val="0"/>
      <w:color w:val="000000"/>
      <w:szCs w:val="20"/>
    </w:rPr>
  </w:style>
  <w:style w:type="character" w:customStyle="1" w:styleId="ZkladntextChar">
    <w:name w:val="Základní text Char"/>
    <w:link w:val="Zkladntext"/>
    <w:rsid w:val="00C549C8"/>
    <w:rPr>
      <w:snapToGrid w:val="0"/>
      <w:color w:val="000000"/>
      <w:sz w:val="24"/>
    </w:rPr>
  </w:style>
  <w:style w:type="paragraph" w:styleId="Zkladntextodsazen">
    <w:name w:val="Body Text Indent"/>
    <w:basedOn w:val="Normln"/>
    <w:link w:val="ZkladntextodsazenChar"/>
    <w:rsid w:val="00C549C8"/>
    <w:pPr>
      <w:ind w:left="1776"/>
    </w:pPr>
    <w:rPr>
      <w:rFonts w:ascii="Arial" w:hAnsi="Arial" w:cs="Arial"/>
    </w:rPr>
  </w:style>
  <w:style w:type="character" w:customStyle="1" w:styleId="ZkladntextodsazenChar">
    <w:name w:val="Základní text odsazený Char"/>
    <w:link w:val="Zkladntextodsazen"/>
    <w:rsid w:val="00C549C8"/>
    <w:rPr>
      <w:rFonts w:ascii="Arial" w:hAnsi="Arial" w:cs="Arial"/>
      <w:sz w:val="24"/>
      <w:szCs w:val="24"/>
    </w:rPr>
  </w:style>
  <w:style w:type="paragraph" w:styleId="Zkladntextodsazen2">
    <w:name w:val="Body Text Indent 2"/>
    <w:basedOn w:val="Normln"/>
    <w:link w:val="Zkladntextodsazen2Char"/>
    <w:rsid w:val="00C549C8"/>
    <w:pPr>
      <w:ind w:left="708"/>
    </w:pPr>
    <w:rPr>
      <w:rFonts w:ascii="Arial" w:hAnsi="Arial" w:cs="Arial"/>
    </w:rPr>
  </w:style>
  <w:style w:type="character" w:customStyle="1" w:styleId="Zkladntextodsazen2Char">
    <w:name w:val="Základní text odsazený 2 Char"/>
    <w:link w:val="Zkladntextodsazen2"/>
    <w:rsid w:val="00C549C8"/>
    <w:rPr>
      <w:rFonts w:ascii="Arial" w:hAnsi="Arial" w:cs="Arial"/>
      <w:sz w:val="24"/>
      <w:szCs w:val="24"/>
    </w:rPr>
  </w:style>
  <w:style w:type="paragraph" w:styleId="Zkladntext3">
    <w:name w:val="Body Text 3"/>
    <w:basedOn w:val="Normln"/>
    <w:link w:val="Zkladntext3Char"/>
    <w:rsid w:val="00C549C8"/>
    <w:pPr>
      <w:spacing w:after="120"/>
    </w:pPr>
    <w:rPr>
      <w:sz w:val="16"/>
      <w:szCs w:val="16"/>
    </w:rPr>
  </w:style>
  <w:style w:type="character" w:customStyle="1" w:styleId="Zkladntext3Char">
    <w:name w:val="Základní text 3 Char"/>
    <w:link w:val="Zkladntext3"/>
    <w:rsid w:val="00C549C8"/>
    <w:rPr>
      <w:sz w:val="16"/>
      <w:szCs w:val="16"/>
    </w:rPr>
  </w:style>
  <w:style w:type="paragraph" w:customStyle="1" w:styleId="Import6">
    <w:name w:val="Import 6"/>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styleId="Hypertextovodkaz">
    <w:name w:val="Hyperlink"/>
    <w:rsid w:val="00C549C8"/>
    <w:rPr>
      <w:color w:val="0000FF"/>
      <w:u w:val="single"/>
    </w:rPr>
  </w:style>
  <w:style w:type="character" w:customStyle="1" w:styleId="ZpatChar">
    <w:name w:val="Zápatí Char"/>
    <w:link w:val="Zpat"/>
    <w:uiPriority w:val="99"/>
    <w:rsid w:val="00C549C8"/>
    <w:rPr>
      <w:sz w:val="24"/>
      <w:szCs w:val="24"/>
    </w:rPr>
  </w:style>
  <w:style w:type="character" w:styleId="slostrnky">
    <w:name w:val="page number"/>
    <w:basedOn w:val="Standardnpsmoodstavce"/>
    <w:rsid w:val="00C549C8"/>
  </w:style>
  <w:style w:type="paragraph" w:customStyle="1" w:styleId="Import0">
    <w:name w:val="Import 0"/>
    <w:basedOn w:val="Normln"/>
    <w:rsid w:val="00BA25D8"/>
    <w:pPr>
      <w:suppressAutoHyphens/>
      <w:spacing w:line="276" w:lineRule="auto"/>
    </w:pPr>
    <w:rPr>
      <w:rFonts w:ascii="Courier New" w:hAnsi="Courier New"/>
      <w:szCs w:val="20"/>
    </w:rPr>
  </w:style>
  <w:style w:type="paragraph" w:styleId="Zkladntextodsazen3">
    <w:name w:val="Body Text Indent 3"/>
    <w:basedOn w:val="Normln"/>
    <w:link w:val="Zkladntextodsazen3Char"/>
    <w:rsid w:val="00BA6136"/>
    <w:pPr>
      <w:spacing w:after="120"/>
      <w:ind w:left="283"/>
    </w:pPr>
    <w:rPr>
      <w:sz w:val="16"/>
      <w:szCs w:val="16"/>
    </w:rPr>
  </w:style>
  <w:style w:type="character" w:customStyle="1" w:styleId="Zkladntextodsazen3Char">
    <w:name w:val="Základní text odsazený 3 Char"/>
    <w:link w:val="Zkladntextodsazen3"/>
    <w:rsid w:val="00BA6136"/>
    <w:rPr>
      <w:sz w:val="16"/>
      <w:szCs w:val="16"/>
    </w:rPr>
  </w:style>
  <w:style w:type="paragraph" w:customStyle="1" w:styleId="Import3">
    <w:name w:val="Import 3"/>
    <w:basedOn w:val="Normln"/>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paragraph" w:customStyle="1" w:styleId="Import5">
    <w:name w:val="Import 5"/>
    <w:basedOn w:val="Import0"/>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character" w:customStyle="1" w:styleId="Nadpis1Char">
    <w:name w:val="Nadpis 1 Char"/>
    <w:link w:val="Nadpis1"/>
    <w:rsid w:val="008C4F8E"/>
    <w:rPr>
      <w:rFonts w:ascii="Arial" w:hAnsi="Arial"/>
      <w:b/>
      <w:sz w:val="52"/>
    </w:rPr>
  </w:style>
  <w:style w:type="character" w:customStyle="1" w:styleId="Nadpis2Char">
    <w:name w:val="Nadpis 2 Char"/>
    <w:link w:val="Nadpis2"/>
    <w:rsid w:val="008C4F8E"/>
    <w:rPr>
      <w:rFonts w:ascii="Arial Black" w:hAnsi="Arial Black"/>
      <w:b/>
      <w14:shadow w14:blurRad="50800" w14:dist="38100" w14:dir="2700000" w14:sx="100000" w14:sy="100000" w14:kx="0" w14:ky="0" w14:algn="tl">
        <w14:srgbClr w14:val="000000">
          <w14:alpha w14:val="60000"/>
        </w14:srgbClr>
      </w14:shadow>
    </w:rPr>
  </w:style>
  <w:style w:type="character" w:customStyle="1" w:styleId="Nadpis3Char">
    <w:name w:val="Nadpis 3 Char"/>
    <w:link w:val="Nadpis3"/>
    <w:rsid w:val="008C4F8E"/>
    <w:rPr>
      <w:rFonts w:ascii="Arial" w:hAnsi="Arial" w:cs="Arial"/>
      <w:b/>
      <w:bCs/>
      <w:sz w:val="26"/>
      <w:szCs w:val="26"/>
    </w:rPr>
  </w:style>
  <w:style w:type="character" w:customStyle="1" w:styleId="Nadpis4Char">
    <w:name w:val="Nadpis 4 Char"/>
    <w:link w:val="Nadpis4"/>
    <w:rsid w:val="008C4F8E"/>
    <w:rPr>
      <w:rFonts w:ascii="Arial" w:hAnsi="Arial"/>
      <w:b/>
      <w:sz w:val="24"/>
    </w:rPr>
  </w:style>
  <w:style w:type="character" w:customStyle="1" w:styleId="Nadpis5Char">
    <w:name w:val="Nadpis 5 Char"/>
    <w:link w:val="Nadpis5"/>
    <w:rsid w:val="008C4F8E"/>
    <w:rPr>
      <w:rFonts w:ascii="Arial" w:hAnsi="Arial"/>
      <w:b/>
      <w:bCs/>
      <w:i/>
      <w:iCs/>
      <w:sz w:val="26"/>
      <w:szCs w:val="26"/>
    </w:rPr>
  </w:style>
  <w:style w:type="character" w:customStyle="1" w:styleId="Nadpis6Char">
    <w:name w:val="Nadpis 6 Char"/>
    <w:link w:val="Nadpis6"/>
    <w:rsid w:val="008C4F8E"/>
    <w:rPr>
      <w:b/>
      <w:bCs/>
      <w:sz w:val="22"/>
      <w:szCs w:val="22"/>
    </w:rPr>
  </w:style>
  <w:style w:type="character" w:customStyle="1" w:styleId="Nadpis7Char">
    <w:name w:val="Nadpis 7 Char"/>
    <w:link w:val="Nadpis7"/>
    <w:rsid w:val="008C4F8E"/>
    <w:rPr>
      <w:sz w:val="24"/>
      <w:szCs w:val="24"/>
    </w:rPr>
  </w:style>
  <w:style w:type="character" w:customStyle="1" w:styleId="Nadpis8Char">
    <w:name w:val="Nadpis 8 Char"/>
    <w:link w:val="Nadpis8"/>
    <w:rsid w:val="008C4F8E"/>
    <w:rPr>
      <w:i/>
      <w:iCs/>
      <w:sz w:val="24"/>
      <w:szCs w:val="24"/>
    </w:rPr>
  </w:style>
  <w:style w:type="paragraph" w:styleId="Prosttext">
    <w:name w:val="Plain Text"/>
    <w:basedOn w:val="Normln"/>
    <w:link w:val="ProsttextChar"/>
    <w:uiPriority w:val="99"/>
    <w:rsid w:val="008C4F8E"/>
    <w:rPr>
      <w:rFonts w:ascii="Courier New" w:hAnsi="Courier New"/>
      <w:sz w:val="20"/>
      <w:szCs w:val="20"/>
    </w:rPr>
  </w:style>
  <w:style w:type="character" w:customStyle="1" w:styleId="ProsttextChar">
    <w:name w:val="Prostý text Char"/>
    <w:link w:val="Prosttext"/>
    <w:uiPriority w:val="99"/>
    <w:rsid w:val="008C4F8E"/>
    <w:rPr>
      <w:rFonts w:ascii="Courier New" w:hAnsi="Courier New"/>
    </w:rPr>
  </w:style>
  <w:style w:type="paragraph" w:customStyle="1" w:styleId="Import1">
    <w:name w:val="Import 1"/>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4">
    <w:name w:val="Import 4"/>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8">
    <w:name w:val="Import 8"/>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8C4F8E"/>
    <w:pPr>
      <w:ind w:left="709"/>
    </w:pPr>
    <w:rPr>
      <w:szCs w:val="20"/>
    </w:rPr>
  </w:style>
  <w:style w:type="paragraph" w:customStyle="1" w:styleId="Import16">
    <w:name w:val="Import 16"/>
    <w:basedOn w:val="Import0"/>
    <w:rsid w:val="008C4F8E"/>
    <w:pPr>
      <w:tabs>
        <w:tab w:val="left" w:pos="5904"/>
      </w:tabs>
      <w:spacing w:line="230" w:lineRule="auto"/>
    </w:pPr>
  </w:style>
  <w:style w:type="paragraph" w:styleId="Textbubliny">
    <w:name w:val="Balloon Text"/>
    <w:basedOn w:val="Normln"/>
    <w:link w:val="TextbublinyChar"/>
    <w:rsid w:val="008C4F8E"/>
    <w:rPr>
      <w:rFonts w:ascii="Tahoma" w:hAnsi="Tahoma" w:cs="Tahoma"/>
      <w:sz w:val="16"/>
      <w:szCs w:val="16"/>
    </w:rPr>
  </w:style>
  <w:style w:type="character" w:customStyle="1" w:styleId="TextbublinyChar">
    <w:name w:val="Text bubliny Char"/>
    <w:link w:val="Textbubliny"/>
    <w:rsid w:val="008C4F8E"/>
    <w:rPr>
      <w:rFonts w:ascii="Tahoma" w:hAnsi="Tahoma" w:cs="Tahoma"/>
      <w:sz w:val="16"/>
      <w:szCs w:val="16"/>
    </w:rPr>
  </w:style>
  <w:style w:type="character" w:styleId="Odkaznakoment">
    <w:name w:val="annotation reference"/>
    <w:rsid w:val="008C4F8E"/>
    <w:rPr>
      <w:sz w:val="16"/>
      <w:szCs w:val="16"/>
    </w:rPr>
  </w:style>
  <w:style w:type="paragraph" w:styleId="Textkomente">
    <w:name w:val="annotation text"/>
    <w:basedOn w:val="Normln"/>
    <w:link w:val="TextkomenteChar"/>
    <w:rsid w:val="008C4F8E"/>
    <w:rPr>
      <w:rFonts w:ascii="Arial" w:hAnsi="Arial"/>
      <w:sz w:val="20"/>
      <w:szCs w:val="20"/>
    </w:rPr>
  </w:style>
  <w:style w:type="character" w:customStyle="1" w:styleId="TextkomenteChar">
    <w:name w:val="Text komentáře Char"/>
    <w:link w:val="Textkomente"/>
    <w:rsid w:val="008C4F8E"/>
    <w:rPr>
      <w:rFonts w:ascii="Arial" w:hAnsi="Arial"/>
    </w:rPr>
  </w:style>
  <w:style w:type="paragraph" w:styleId="Pedmtkomente">
    <w:name w:val="annotation subject"/>
    <w:basedOn w:val="Textkomente"/>
    <w:next w:val="Textkomente"/>
    <w:link w:val="PedmtkomenteChar"/>
    <w:rsid w:val="008C4F8E"/>
    <w:rPr>
      <w:b/>
      <w:bCs/>
    </w:rPr>
  </w:style>
  <w:style w:type="character" w:customStyle="1" w:styleId="PedmtkomenteChar">
    <w:name w:val="Předmět komentáře Char"/>
    <w:link w:val="Pedmtkomente"/>
    <w:rsid w:val="008C4F8E"/>
    <w:rPr>
      <w:rFonts w:ascii="Arial" w:hAnsi="Arial"/>
      <w:b/>
      <w:bCs/>
    </w:rPr>
  </w:style>
  <w:style w:type="paragraph" w:customStyle="1" w:styleId="tun">
    <w:name w:val="tučný"/>
    <w:basedOn w:val="Normln"/>
    <w:rsid w:val="008C4F8E"/>
    <w:pPr>
      <w:ind w:left="705" w:hanging="705"/>
    </w:pPr>
    <w:rPr>
      <w:rFonts w:ascii="Arial" w:hAnsi="Arial"/>
      <w:sz w:val="20"/>
      <w:szCs w:val="20"/>
    </w:rPr>
  </w:style>
  <w:style w:type="paragraph" w:customStyle="1" w:styleId="SODodstavec">
    <w:name w:val="SOD odstavec"/>
    <w:basedOn w:val="Zkladntext"/>
    <w:autoRedefine/>
    <w:rsid w:val="008C4F8E"/>
    <w:pPr>
      <w:numPr>
        <w:ilvl w:val="1"/>
        <w:numId w:val="14"/>
      </w:numPr>
      <w:spacing w:before="120" w:after="120"/>
      <w:ind w:hanging="539"/>
      <w:jc w:val="both"/>
    </w:pPr>
    <w:rPr>
      <w:snapToGrid/>
      <w:color w:val="auto"/>
      <w:sz w:val="22"/>
      <w:szCs w:val="24"/>
    </w:rPr>
  </w:style>
  <w:style w:type="paragraph" w:styleId="Zkladntext-prvnodsazen">
    <w:name w:val="Body Text First Indent"/>
    <w:basedOn w:val="Zkladntext"/>
    <w:link w:val="Zkladntext-prvnodsazenChar"/>
    <w:rsid w:val="008C4F8E"/>
    <w:pPr>
      <w:spacing w:after="120"/>
      <w:ind w:firstLine="210"/>
    </w:pPr>
    <w:rPr>
      <w:rFonts w:ascii="Arial" w:hAnsi="Arial"/>
      <w:snapToGrid/>
      <w:color w:val="auto"/>
    </w:rPr>
  </w:style>
  <w:style w:type="character" w:customStyle="1" w:styleId="Zkladntext-prvnodsazenChar">
    <w:name w:val="Základní text - první odsazený Char"/>
    <w:link w:val="Zkladntext-prvnodsazen"/>
    <w:rsid w:val="008C4F8E"/>
    <w:rPr>
      <w:rFonts w:ascii="Arial" w:hAnsi="Arial"/>
      <w:snapToGrid w:val="0"/>
      <w:color w:val="000000"/>
      <w:sz w:val="24"/>
    </w:rPr>
  </w:style>
  <w:style w:type="paragraph" w:styleId="Seznam">
    <w:name w:val="List"/>
    <w:basedOn w:val="Normln"/>
    <w:rsid w:val="008C4F8E"/>
    <w:pPr>
      <w:widowControl w:val="0"/>
      <w:ind w:left="283" w:hanging="283"/>
    </w:pPr>
    <w:rPr>
      <w:sz w:val="20"/>
      <w:szCs w:val="20"/>
    </w:rPr>
  </w:style>
  <w:style w:type="paragraph" w:customStyle="1" w:styleId="Level1">
    <w:name w:val="Level 1"/>
    <w:basedOn w:val="Normln"/>
    <w:next w:val="Normln"/>
    <w:rsid w:val="0007795E"/>
    <w:pPr>
      <w:numPr>
        <w:numId w:val="21"/>
      </w:numPr>
      <w:spacing w:after="210" w:line="264" w:lineRule="auto"/>
      <w:jc w:val="both"/>
      <w:outlineLvl w:val="0"/>
    </w:pPr>
    <w:rPr>
      <w:rFonts w:ascii="Arial" w:eastAsia="Arial Unicode MS" w:hAnsi="Arial" w:cs="Arial"/>
      <w:sz w:val="21"/>
      <w:szCs w:val="21"/>
      <w:lang w:val="en-GB" w:eastAsia="zh-CN"/>
    </w:rPr>
  </w:style>
  <w:style w:type="paragraph" w:customStyle="1" w:styleId="Level2">
    <w:name w:val="Level 2"/>
    <w:basedOn w:val="Normln"/>
    <w:next w:val="Normln"/>
    <w:rsid w:val="0007795E"/>
    <w:pPr>
      <w:numPr>
        <w:ilvl w:val="1"/>
        <w:numId w:val="21"/>
      </w:numPr>
      <w:spacing w:after="210" w:line="264" w:lineRule="auto"/>
      <w:jc w:val="both"/>
      <w:outlineLvl w:val="1"/>
    </w:pPr>
    <w:rPr>
      <w:rFonts w:ascii="Arial" w:eastAsia="Arial Unicode MS" w:hAnsi="Arial" w:cs="Arial"/>
      <w:sz w:val="21"/>
      <w:szCs w:val="21"/>
      <w:lang w:val="en-GB" w:eastAsia="zh-CN"/>
    </w:rPr>
  </w:style>
  <w:style w:type="paragraph" w:customStyle="1" w:styleId="Level3">
    <w:name w:val="Level 3"/>
    <w:basedOn w:val="Normln"/>
    <w:next w:val="Normln"/>
    <w:rsid w:val="0007795E"/>
    <w:pPr>
      <w:numPr>
        <w:ilvl w:val="2"/>
        <w:numId w:val="21"/>
      </w:numPr>
      <w:spacing w:after="210" w:line="264" w:lineRule="auto"/>
      <w:jc w:val="both"/>
      <w:outlineLvl w:val="2"/>
    </w:pPr>
    <w:rPr>
      <w:rFonts w:ascii="Arial" w:eastAsia="Arial Unicode MS" w:hAnsi="Arial" w:cs="Arial"/>
      <w:sz w:val="21"/>
      <w:szCs w:val="21"/>
      <w:lang w:val="en-GB" w:eastAsia="zh-CN"/>
    </w:rPr>
  </w:style>
  <w:style w:type="paragraph" w:customStyle="1" w:styleId="Level4">
    <w:name w:val="Level 4"/>
    <w:basedOn w:val="Normln"/>
    <w:next w:val="Normln"/>
    <w:rsid w:val="0007795E"/>
    <w:pPr>
      <w:numPr>
        <w:ilvl w:val="3"/>
        <w:numId w:val="21"/>
      </w:numPr>
      <w:spacing w:after="210" w:line="264" w:lineRule="auto"/>
      <w:jc w:val="both"/>
      <w:outlineLvl w:val="3"/>
    </w:pPr>
    <w:rPr>
      <w:rFonts w:ascii="Arial" w:eastAsia="Arial Unicode MS" w:hAnsi="Arial" w:cs="Arial"/>
      <w:sz w:val="21"/>
      <w:szCs w:val="21"/>
      <w:lang w:val="en-GB" w:eastAsia="zh-CN"/>
    </w:rPr>
  </w:style>
  <w:style w:type="paragraph" w:customStyle="1" w:styleId="Level5">
    <w:name w:val="Level 5"/>
    <w:basedOn w:val="Normln"/>
    <w:next w:val="Normln"/>
    <w:rsid w:val="0007795E"/>
    <w:pPr>
      <w:numPr>
        <w:ilvl w:val="4"/>
        <w:numId w:val="21"/>
      </w:numPr>
      <w:spacing w:after="210" w:line="264" w:lineRule="auto"/>
      <w:jc w:val="both"/>
      <w:outlineLvl w:val="4"/>
    </w:pPr>
    <w:rPr>
      <w:rFonts w:ascii="Arial" w:eastAsia="Arial Unicode MS" w:hAnsi="Arial" w:cs="Arial"/>
      <w:sz w:val="21"/>
      <w:szCs w:val="21"/>
      <w:lang w:val="en-GB" w:eastAsia="zh-CN"/>
    </w:rPr>
  </w:style>
  <w:style w:type="paragraph" w:styleId="Odstavecseseznamem">
    <w:name w:val="List Paragraph"/>
    <w:basedOn w:val="Normln"/>
    <w:uiPriority w:val="34"/>
    <w:qFormat/>
    <w:rsid w:val="00D421A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dstavecSmlouvy">
    <w:name w:val="OdstavecSmlouvy"/>
    <w:basedOn w:val="Normln"/>
    <w:rsid w:val="005E39B1"/>
    <w:pPr>
      <w:keepLines/>
      <w:numPr>
        <w:numId w:val="34"/>
      </w:numPr>
      <w:tabs>
        <w:tab w:val="left" w:pos="426"/>
        <w:tab w:val="left" w:pos="1701"/>
      </w:tabs>
      <w:spacing w:after="120"/>
      <w:jc w:val="both"/>
    </w:pPr>
    <w:rPr>
      <w:szCs w:val="20"/>
    </w:rPr>
  </w:style>
  <w:style w:type="character" w:styleId="Siln">
    <w:name w:val="Strong"/>
    <w:uiPriority w:val="22"/>
    <w:qFormat/>
    <w:rsid w:val="00321948"/>
    <w:rPr>
      <w:b/>
      <w:bCs/>
    </w:rPr>
  </w:style>
  <w:style w:type="table" w:styleId="Mkatabulky">
    <w:name w:val="Table Grid"/>
    <w:basedOn w:val="Normlntabulka"/>
    <w:rsid w:val="00192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4D50"/>
    <w:pPr>
      <w:autoSpaceDE w:val="0"/>
      <w:autoSpaceDN w:val="0"/>
      <w:adjustRightInd w:val="0"/>
    </w:pPr>
    <w:rPr>
      <w:rFonts w:ascii="Arial" w:hAnsi="Arial" w:cs="Arial"/>
      <w:color w:val="000000"/>
      <w:sz w:val="24"/>
      <w:szCs w:val="24"/>
    </w:rPr>
  </w:style>
  <w:style w:type="character" w:customStyle="1" w:styleId="highlight">
    <w:name w:val="highlight"/>
    <w:basedOn w:val="Standardnpsmoodstavce"/>
    <w:rsid w:val="0086725E"/>
  </w:style>
  <w:style w:type="paragraph" w:customStyle="1" w:styleId="Smlouva-slo">
    <w:name w:val="Smlouva-číslo"/>
    <w:basedOn w:val="Normln"/>
    <w:rsid w:val="00A6547A"/>
    <w:pPr>
      <w:widowControl w:val="0"/>
      <w:spacing w:before="120" w:line="240" w:lineRule="atLeast"/>
      <w:jc w:val="both"/>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8862">
      <w:bodyDiv w:val="1"/>
      <w:marLeft w:val="0"/>
      <w:marRight w:val="0"/>
      <w:marTop w:val="0"/>
      <w:marBottom w:val="0"/>
      <w:divBdr>
        <w:top w:val="none" w:sz="0" w:space="0" w:color="auto"/>
        <w:left w:val="none" w:sz="0" w:space="0" w:color="auto"/>
        <w:bottom w:val="none" w:sz="0" w:space="0" w:color="auto"/>
        <w:right w:val="none" w:sz="0" w:space="0" w:color="auto"/>
      </w:divBdr>
    </w:div>
    <w:div w:id="813058713">
      <w:bodyDiv w:val="1"/>
      <w:marLeft w:val="0"/>
      <w:marRight w:val="0"/>
      <w:marTop w:val="0"/>
      <w:marBottom w:val="0"/>
      <w:divBdr>
        <w:top w:val="none" w:sz="0" w:space="0" w:color="auto"/>
        <w:left w:val="none" w:sz="0" w:space="0" w:color="auto"/>
        <w:bottom w:val="none" w:sz="0" w:space="0" w:color="auto"/>
        <w:right w:val="none" w:sz="0" w:space="0" w:color="auto"/>
      </w:divBdr>
      <w:divsChild>
        <w:div w:id="669450997">
          <w:marLeft w:val="0"/>
          <w:marRight w:val="0"/>
          <w:marTop w:val="0"/>
          <w:marBottom w:val="0"/>
          <w:divBdr>
            <w:top w:val="none" w:sz="0" w:space="0" w:color="auto"/>
            <w:left w:val="none" w:sz="0" w:space="0" w:color="auto"/>
            <w:bottom w:val="none" w:sz="0" w:space="0" w:color="auto"/>
            <w:right w:val="none" w:sz="0" w:space="0" w:color="auto"/>
          </w:divBdr>
        </w:div>
        <w:div w:id="1861775091">
          <w:marLeft w:val="0"/>
          <w:marRight w:val="0"/>
          <w:marTop w:val="0"/>
          <w:marBottom w:val="0"/>
          <w:divBdr>
            <w:top w:val="none" w:sz="0" w:space="0" w:color="auto"/>
            <w:left w:val="none" w:sz="0" w:space="0" w:color="auto"/>
            <w:bottom w:val="none" w:sz="0" w:space="0" w:color="auto"/>
            <w:right w:val="none" w:sz="0" w:space="0" w:color="auto"/>
          </w:divBdr>
        </w:div>
        <w:div w:id="190800707">
          <w:marLeft w:val="0"/>
          <w:marRight w:val="0"/>
          <w:marTop w:val="0"/>
          <w:marBottom w:val="0"/>
          <w:divBdr>
            <w:top w:val="none" w:sz="0" w:space="0" w:color="auto"/>
            <w:left w:val="none" w:sz="0" w:space="0" w:color="auto"/>
            <w:bottom w:val="none" w:sz="0" w:space="0" w:color="auto"/>
            <w:right w:val="none" w:sz="0" w:space="0" w:color="auto"/>
          </w:divBdr>
        </w:div>
        <w:div w:id="559362593">
          <w:marLeft w:val="0"/>
          <w:marRight w:val="0"/>
          <w:marTop w:val="0"/>
          <w:marBottom w:val="0"/>
          <w:divBdr>
            <w:top w:val="none" w:sz="0" w:space="0" w:color="auto"/>
            <w:left w:val="none" w:sz="0" w:space="0" w:color="auto"/>
            <w:bottom w:val="none" w:sz="0" w:space="0" w:color="auto"/>
            <w:right w:val="none" w:sz="0" w:space="0" w:color="auto"/>
          </w:divBdr>
        </w:div>
        <w:div w:id="865874554">
          <w:marLeft w:val="0"/>
          <w:marRight w:val="0"/>
          <w:marTop w:val="0"/>
          <w:marBottom w:val="0"/>
          <w:divBdr>
            <w:top w:val="none" w:sz="0" w:space="0" w:color="auto"/>
            <w:left w:val="none" w:sz="0" w:space="0" w:color="auto"/>
            <w:bottom w:val="none" w:sz="0" w:space="0" w:color="auto"/>
            <w:right w:val="none" w:sz="0" w:space="0" w:color="auto"/>
          </w:divBdr>
        </w:div>
        <w:div w:id="2058511101">
          <w:marLeft w:val="0"/>
          <w:marRight w:val="0"/>
          <w:marTop w:val="0"/>
          <w:marBottom w:val="0"/>
          <w:divBdr>
            <w:top w:val="none" w:sz="0" w:space="0" w:color="auto"/>
            <w:left w:val="none" w:sz="0" w:space="0" w:color="auto"/>
            <w:bottom w:val="none" w:sz="0" w:space="0" w:color="auto"/>
            <w:right w:val="none" w:sz="0" w:space="0" w:color="auto"/>
          </w:divBdr>
        </w:div>
        <w:div w:id="953707895">
          <w:marLeft w:val="0"/>
          <w:marRight w:val="0"/>
          <w:marTop w:val="0"/>
          <w:marBottom w:val="0"/>
          <w:divBdr>
            <w:top w:val="none" w:sz="0" w:space="0" w:color="auto"/>
            <w:left w:val="none" w:sz="0" w:space="0" w:color="auto"/>
            <w:bottom w:val="none" w:sz="0" w:space="0" w:color="auto"/>
            <w:right w:val="none" w:sz="0" w:space="0" w:color="auto"/>
          </w:divBdr>
        </w:div>
        <w:div w:id="98184984">
          <w:marLeft w:val="0"/>
          <w:marRight w:val="0"/>
          <w:marTop w:val="0"/>
          <w:marBottom w:val="0"/>
          <w:divBdr>
            <w:top w:val="none" w:sz="0" w:space="0" w:color="auto"/>
            <w:left w:val="none" w:sz="0" w:space="0" w:color="auto"/>
            <w:bottom w:val="none" w:sz="0" w:space="0" w:color="auto"/>
            <w:right w:val="none" w:sz="0" w:space="0" w:color="auto"/>
          </w:divBdr>
        </w:div>
        <w:div w:id="1003318995">
          <w:marLeft w:val="0"/>
          <w:marRight w:val="0"/>
          <w:marTop w:val="0"/>
          <w:marBottom w:val="0"/>
          <w:divBdr>
            <w:top w:val="none" w:sz="0" w:space="0" w:color="auto"/>
            <w:left w:val="none" w:sz="0" w:space="0" w:color="auto"/>
            <w:bottom w:val="none" w:sz="0" w:space="0" w:color="auto"/>
            <w:right w:val="none" w:sz="0" w:space="0" w:color="auto"/>
          </w:divBdr>
        </w:div>
        <w:div w:id="857933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6584F-0C5C-471E-8BF4-DDA1320AB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S-Invest hlav</Template>
  <TotalTime>9</TotalTime>
  <Pages>24</Pages>
  <Words>9928</Words>
  <Characters>58582</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68374</CharactersWithSpaces>
  <SharedDoc>false</SharedDoc>
  <HLinks>
    <vt:vector size="12" baseType="variant">
      <vt:variant>
        <vt:i4>2883585</vt:i4>
      </vt:variant>
      <vt:variant>
        <vt:i4>2</vt:i4>
      </vt:variant>
      <vt:variant>
        <vt:i4>0</vt:i4>
      </vt:variant>
      <vt:variant>
        <vt:i4>5</vt:i4>
      </vt:variant>
      <vt:variant>
        <vt:lpwstr>mailto:obec@skrben.cz</vt:lpwstr>
      </vt:variant>
      <vt:variant>
        <vt:lpwstr/>
      </vt:variant>
      <vt:variant>
        <vt:i4>2883585</vt:i4>
      </vt:variant>
      <vt:variant>
        <vt:i4>0</vt:i4>
      </vt:variant>
      <vt:variant>
        <vt:i4>0</vt:i4>
      </vt:variant>
      <vt:variant>
        <vt:i4>5</vt:i4>
      </vt:variant>
      <vt:variant>
        <vt:lpwstr>mailto:obec@skrben.cz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uživatel</cp:lastModifiedBy>
  <cp:revision>4</cp:revision>
  <cp:lastPrinted>2013-08-19T13:40:00Z</cp:lastPrinted>
  <dcterms:created xsi:type="dcterms:W3CDTF">2017-04-05T16:32:00Z</dcterms:created>
  <dcterms:modified xsi:type="dcterms:W3CDTF">2017-04-05T22:47:00Z</dcterms:modified>
</cp:coreProperties>
</file>